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643"/>
        <w:rPr>
          <w:rFonts w:hint="eastAsia" w:ascii="宋体" w:hAnsi="宋体"/>
          <w:b/>
          <w:color w:val="auto"/>
          <w:sz w:val="32"/>
          <w:szCs w:val="28"/>
        </w:rPr>
      </w:pPr>
    </w:p>
    <w:p>
      <w:pPr>
        <w:pStyle w:val="2"/>
        <w:ind w:firstLine="643"/>
        <w:rPr>
          <w:rFonts w:ascii="宋体" w:hAnsi="宋体"/>
          <w:b/>
          <w:color w:val="auto"/>
          <w:sz w:val="32"/>
          <w:szCs w:val="28"/>
        </w:rPr>
      </w:pPr>
      <w:r>
        <w:rPr>
          <w:rFonts w:hint="eastAsia" w:ascii="宋体" w:hAnsi="宋体"/>
          <w:b/>
          <w:color w:val="auto"/>
          <w:sz w:val="32"/>
          <w:szCs w:val="28"/>
        </w:rPr>
        <w:t>项目名称：2022年专项工程金属结构物检测项目</w:t>
      </w:r>
    </w:p>
    <w:p>
      <w:pPr>
        <w:pStyle w:val="2"/>
        <w:ind w:firstLine="643"/>
        <w:rPr>
          <w:rFonts w:ascii="宋体" w:hAnsi="宋体"/>
          <w:b/>
          <w:color w:val="auto"/>
          <w:sz w:val="32"/>
          <w:szCs w:val="28"/>
        </w:rPr>
      </w:pPr>
      <w:r>
        <w:rPr>
          <w:rFonts w:hint="eastAsia" w:ascii="宋体" w:hAnsi="宋体"/>
          <w:b/>
          <w:color w:val="auto"/>
          <w:sz w:val="32"/>
          <w:szCs w:val="28"/>
        </w:rPr>
        <w:t xml:space="preserve">比选编号：SG2200270533BS </w:t>
      </w: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autoSpaceDE w:val="0"/>
        <w:autoSpaceDN w:val="0"/>
        <w:adjustRightInd w:val="0"/>
        <w:snapToGrid w:val="0"/>
        <w:ind w:firstLine="0" w:firstLineChars="0"/>
        <w:jc w:val="center"/>
        <w:rPr>
          <w:rFonts w:ascii="宋体" w:hAnsi="宋体"/>
          <w:b/>
          <w:color w:val="auto"/>
          <w:kern w:val="0"/>
          <w:sz w:val="84"/>
          <w:szCs w:val="44"/>
        </w:rPr>
      </w:pPr>
      <w:r>
        <w:rPr>
          <w:rFonts w:hint="eastAsia" w:ascii="宋体" w:hAnsi="宋体"/>
          <w:b/>
          <w:color w:val="auto"/>
          <w:kern w:val="0"/>
          <w:sz w:val="84"/>
          <w:szCs w:val="44"/>
        </w:rPr>
        <w:t>竞争性比选文件</w:t>
      </w:r>
    </w:p>
    <w:p>
      <w:pPr>
        <w:pStyle w:val="2"/>
        <w:ind w:firstLine="0" w:firstLineChars="0"/>
        <w:jc w:val="center"/>
        <w:rPr>
          <w:rFonts w:ascii="宋体" w:hAnsi="宋体"/>
          <w:color w:val="auto"/>
          <w:sz w:val="32"/>
          <w:szCs w:val="32"/>
        </w:rPr>
      </w:pPr>
      <w:r>
        <w:rPr>
          <w:rFonts w:hint="eastAsia" w:ascii="宋体" w:hAnsi="宋体"/>
          <w:color w:val="auto"/>
          <w:sz w:val="44"/>
          <w:szCs w:val="44"/>
        </w:rPr>
        <w:drawing>
          <wp:anchor distT="0" distB="0" distL="114300" distR="114300" simplePos="0" relativeHeight="251659264" behindDoc="0" locked="0" layoutInCell="1" allowOverlap="1">
            <wp:simplePos x="0" y="0"/>
            <wp:positionH relativeFrom="column">
              <wp:posOffset>2268855</wp:posOffset>
            </wp:positionH>
            <wp:positionV relativeFrom="paragraph">
              <wp:posOffset>59690</wp:posOffset>
            </wp:positionV>
            <wp:extent cx="1602105" cy="855980"/>
            <wp:effectExtent l="0" t="0" r="0" b="1270"/>
            <wp:wrapNone/>
            <wp:docPr id="1" name="图片 52" descr="说明: H:\1、事务处理-工管\作业指导书\资料库\工管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2" descr="说明: H:\1、事务处理-工管\作业指导书\资料库\工管LOGO.png"/>
                    <pic:cNvPicPr>
                      <a:picLocks noChangeAspect="1"/>
                    </pic:cNvPicPr>
                  </pic:nvPicPr>
                  <pic:blipFill>
                    <a:blip r:embed="rId14"/>
                    <a:srcRect t="10385" b="36188"/>
                    <a:stretch>
                      <a:fillRect/>
                    </a:stretch>
                  </pic:blipFill>
                  <pic:spPr>
                    <a:xfrm>
                      <a:off x="0" y="0"/>
                      <a:ext cx="1602105" cy="855980"/>
                    </a:xfrm>
                    <a:prstGeom prst="rect">
                      <a:avLst/>
                    </a:prstGeom>
                    <a:noFill/>
                    <a:ln>
                      <a:noFill/>
                    </a:ln>
                  </pic:spPr>
                </pic:pic>
              </a:graphicData>
            </a:graphic>
          </wp:anchor>
        </w:drawing>
      </w:r>
    </w:p>
    <w:p>
      <w:pPr>
        <w:pStyle w:val="2"/>
        <w:ind w:firstLine="0" w:firstLineChars="0"/>
        <w:jc w:val="center"/>
        <w:rPr>
          <w:rFonts w:ascii="宋体" w:hAnsi="宋体"/>
          <w:color w:val="auto"/>
          <w:sz w:val="32"/>
          <w:szCs w:val="32"/>
        </w:rPr>
      </w:pPr>
    </w:p>
    <w:p>
      <w:pPr>
        <w:pStyle w:val="2"/>
        <w:ind w:firstLine="0" w:firstLineChars="0"/>
        <w:jc w:val="center"/>
        <w:rPr>
          <w:color w:val="auto"/>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rPr>
      </w:pPr>
    </w:p>
    <w:p>
      <w:pPr>
        <w:ind w:leftChars="-9" w:hanging="22" w:hangingChars="8"/>
        <w:jc w:val="center"/>
        <w:rPr>
          <w:b/>
          <w:color w:val="auto"/>
          <w:sz w:val="28"/>
          <w:szCs w:val="28"/>
        </w:rPr>
      </w:pPr>
      <w:r>
        <w:rPr>
          <w:rFonts w:hint="eastAsia"/>
          <w:b/>
          <w:color w:val="auto"/>
          <w:sz w:val="28"/>
          <w:szCs w:val="28"/>
        </w:rPr>
        <w:t xml:space="preserve">比   选   </w:t>
      </w:r>
      <w:r>
        <w:rPr>
          <w:b/>
          <w:color w:val="auto"/>
          <w:sz w:val="28"/>
          <w:szCs w:val="28"/>
        </w:rPr>
        <w:t>人：</w:t>
      </w:r>
      <w:r>
        <w:rPr>
          <w:rFonts w:hint="eastAsia"/>
          <w:b/>
          <w:color w:val="auto"/>
          <w:sz w:val="28"/>
          <w:szCs w:val="28"/>
          <w:u w:val="single"/>
        </w:rPr>
        <w:t>重庆首讯科技股份有限公司</w:t>
      </w:r>
      <w:r>
        <w:rPr>
          <w:b/>
          <w:color w:val="auto"/>
          <w:sz w:val="28"/>
          <w:szCs w:val="28"/>
        </w:rPr>
        <w:t>（盖单位公章）</w:t>
      </w:r>
    </w:p>
    <w:p>
      <w:pPr>
        <w:ind w:firstLine="482"/>
        <w:jc w:val="center"/>
        <w:rPr>
          <w:color w:val="auto"/>
          <w:sz w:val="24"/>
        </w:rPr>
      </w:pPr>
      <w:r>
        <w:rPr>
          <w:rFonts w:hint="eastAsia"/>
          <w:b/>
          <w:color w:val="auto"/>
          <w:sz w:val="28"/>
          <w:szCs w:val="28"/>
        </w:rPr>
        <w:t>比选</w:t>
      </w:r>
      <w:r>
        <w:rPr>
          <w:b/>
          <w:color w:val="auto"/>
          <w:sz w:val="28"/>
          <w:szCs w:val="28"/>
        </w:rPr>
        <w:t>代理机构：</w:t>
      </w:r>
      <w:r>
        <w:rPr>
          <w:rFonts w:hint="eastAsia"/>
          <w:b/>
          <w:color w:val="auto"/>
          <w:sz w:val="28"/>
          <w:szCs w:val="28"/>
          <w:u w:val="single"/>
        </w:rPr>
        <w:t>重庆国际投资咨询集团有限公司</w:t>
      </w:r>
      <w:r>
        <w:rPr>
          <w:b/>
          <w:color w:val="auto"/>
          <w:sz w:val="28"/>
          <w:szCs w:val="28"/>
        </w:rPr>
        <w:t>（盖单位公章）</w:t>
      </w:r>
    </w:p>
    <w:p>
      <w:pPr>
        <w:tabs>
          <w:tab w:val="left" w:pos="6219"/>
        </w:tabs>
        <w:autoSpaceDE w:val="0"/>
        <w:autoSpaceDN w:val="0"/>
        <w:ind w:firstLine="0" w:firstLineChars="0"/>
        <w:jc w:val="center"/>
        <w:rPr>
          <w:rFonts w:ascii="宋体" w:hAnsi="宋体"/>
          <w:color w:val="auto"/>
          <w:sz w:val="28"/>
          <w:szCs w:val="28"/>
        </w:rPr>
      </w:pPr>
      <w:r>
        <w:rPr>
          <w:rFonts w:hint="eastAsia" w:ascii="宋体" w:hAnsi="宋体"/>
          <w:color w:val="auto"/>
          <w:sz w:val="28"/>
          <w:szCs w:val="28"/>
        </w:rPr>
        <w:t>202</w:t>
      </w:r>
      <w:r>
        <w:rPr>
          <w:rFonts w:ascii="宋体" w:hAnsi="宋体"/>
          <w:color w:val="auto"/>
          <w:sz w:val="28"/>
          <w:szCs w:val="28"/>
        </w:rPr>
        <w:t>2年7月</w:t>
      </w:r>
    </w:p>
    <w:p>
      <w:pPr>
        <w:tabs>
          <w:tab w:val="left" w:pos="3200"/>
          <w:tab w:val="left" w:pos="4320"/>
          <w:tab w:val="left" w:pos="5420"/>
        </w:tabs>
        <w:autoSpaceDE w:val="0"/>
        <w:autoSpaceDN w:val="0"/>
        <w:adjustRightInd w:val="0"/>
        <w:spacing w:line="300" w:lineRule="exact"/>
        <w:ind w:right="-20" w:firstLine="562"/>
        <w:jc w:val="center"/>
        <w:rPr>
          <w:rFonts w:ascii="宋体" w:hAnsi="宋体"/>
          <w:b/>
          <w:color w:val="auto"/>
          <w:kern w:val="0"/>
          <w:position w:val="-2"/>
          <w:sz w:val="28"/>
          <w:szCs w:val="28"/>
        </w:rPr>
        <w:sectPr>
          <w:headerReference r:id="rId7" w:type="first"/>
          <w:footerReference r:id="rId10" w:type="first"/>
          <w:headerReference r:id="rId5" w:type="default"/>
          <w:footerReference r:id="rId8" w:type="default"/>
          <w:headerReference r:id="rId6" w:type="even"/>
          <w:footerReference r:id="rId9" w:type="even"/>
          <w:pgSz w:w="11907" w:h="16840"/>
          <w:pgMar w:top="1440" w:right="850" w:bottom="1196" w:left="1134" w:header="720" w:footer="720" w:gutter="0"/>
          <w:cols w:space="720" w:num="1"/>
          <w:titlePg/>
          <w:rtlGutter w:val="1"/>
          <w:docGrid w:linePitch="286" w:charSpace="0"/>
        </w:sectPr>
      </w:pPr>
    </w:p>
    <w:p>
      <w:pPr>
        <w:tabs>
          <w:tab w:val="left" w:pos="3200"/>
          <w:tab w:val="left" w:pos="4320"/>
          <w:tab w:val="left" w:pos="5420"/>
        </w:tabs>
        <w:autoSpaceDE w:val="0"/>
        <w:autoSpaceDN w:val="0"/>
        <w:ind w:right="-23" w:firstLine="0" w:firstLineChars="0"/>
        <w:jc w:val="center"/>
        <w:rPr>
          <w:rFonts w:ascii="宋体" w:hAnsi="宋体"/>
          <w:b/>
          <w:color w:val="auto"/>
          <w:spacing w:val="1"/>
          <w:kern w:val="0"/>
          <w:position w:val="-2"/>
          <w:sz w:val="40"/>
          <w:szCs w:val="40"/>
        </w:rPr>
      </w:pPr>
      <w:r>
        <w:rPr>
          <w:rFonts w:hint="eastAsia" w:ascii="宋体" w:hAnsi="宋体"/>
          <w:b/>
          <w:color w:val="auto"/>
          <w:kern w:val="0"/>
          <w:position w:val="-2"/>
          <w:sz w:val="40"/>
          <w:szCs w:val="40"/>
        </w:rPr>
        <w:t xml:space="preserve">目   </w:t>
      </w:r>
      <w:r>
        <w:rPr>
          <w:rFonts w:hint="eastAsia" w:ascii="宋体" w:hAnsi="宋体"/>
          <w:b/>
          <w:color w:val="auto"/>
          <w:spacing w:val="1"/>
          <w:kern w:val="0"/>
          <w:position w:val="-2"/>
          <w:sz w:val="40"/>
          <w:szCs w:val="40"/>
        </w:rPr>
        <w:t>录</w:t>
      </w:r>
    </w:p>
    <w:p>
      <w:pPr>
        <w:pStyle w:val="31"/>
        <w:tabs>
          <w:tab w:val="right" w:leader="dot" w:pos="8910"/>
        </w:tabs>
      </w:pPr>
      <w:r>
        <w:rPr>
          <w:rFonts w:ascii="宋体" w:hAnsi="宋体"/>
          <w:b/>
          <w:color w:val="auto"/>
          <w:spacing w:val="1"/>
          <w:kern w:val="0"/>
          <w:position w:val="-2"/>
          <w:sz w:val="36"/>
          <w:szCs w:val="36"/>
        </w:rPr>
        <w:fldChar w:fldCharType="begin"/>
      </w:r>
      <w:r>
        <w:rPr>
          <w:rFonts w:ascii="宋体" w:hAnsi="宋体"/>
          <w:b/>
          <w:color w:val="auto"/>
          <w:spacing w:val="1"/>
          <w:kern w:val="0"/>
          <w:position w:val="-2"/>
          <w:sz w:val="36"/>
          <w:szCs w:val="36"/>
        </w:rPr>
        <w:instrText xml:space="preserve">TOC \o "1-1" \h \u </w:instrText>
      </w:r>
      <w:r>
        <w:rPr>
          <w:rFonts w:ascii="宋体" w:hAnsi="宋体"/>
          <w:b/>
          <w:color w:val="auto"/>
          <w:spacing w:val="1"/>
          <w:kern w:val="0"/>
          <w:position w:val="-2"/>
          <w:sz w:val="36"/>
          <w:szCs w:val="36"/>
        </w:rPr>
        <w:fldChar w:fldCharType="separate"/>
      </w: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_Toc22692 </w:instrText>
      </w:r>
      <w:r>
        <w:rPr>
          <w:rFonts w:ascii="宋体" w:hAnsi="宋体"/>
          <w:spacing w:val="1"/>
          <w:kern w:val="0"/>
          <w:position w:val="-2"/>
          <w:szCs w:val="36"/>
        </w:rPr>
        <w:fldChar w:fldCharType="separate"/>
      </w:r>
      <w:r>
        <w:rPr>
          <w:rFonts w:hint="eastAsia" w:eastAsia="宋体"/>
        </w:rPr>
        <w:t>第一章  比选公告</w:t>
      </w:r>
      <w:r>
        <w:tab/>
      </w:r>
      <w:r>
        <w:fldChar w:fldCharType="begin"/>
      </w:r>
      <w:r>
        <w:instrText xml:space="preserve"> PAGEREF _Toc22692 \h </w:instrText>
      </w:r>
      <w:r>
        <w:fldChar w:fldCharType="separate"/>
      </w:r>
      <w:r>
        <w:t>1</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_Toc17447 </w:instrText>
      </w:r>
      <w:r>
        <w:rPr>
          <w:rFonts w:ascii="宋体" w:hAnsi="宋体"/>
          <w:spacing w:val="1"/>
          <w:kern w:val="0"/>
          <w:position w:val="-2"/>
          <w:szCs w:val="36"/>
        </w:rPr>
        <w:fldChar w:fldCharType="separate"/>
      </w:r>
      <w:r>
        <w:rPr>
          <w:rFonts w:hint="eastAsia" w:ascii="宋体" w:hAnsi="宋体"/>
          <w:kern w:val="0"/>
          <w:szCs w:val="32"/>
        </w:rPr>
        <w:t>第二章  比选申请人须知</w:t>
      </w:r>
      <w:r>
        <w:tab/>
      </w:r>
      <w:r>
        <w:fldChar w:fldCharType="begin"/>
      </w:r>
      <w:r>
        <w:instrText xml:space="preserve"> PAGEREF _Toc17447 \h </w:instrText>
      </w:r>
      <w:r>
        <w:fldChar w:fldCharType="separate"/>
      </w:r>
      <w:r>
        <w:t>3</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_Toc17642 </w:instrText>
      </w:r>
      <w:r>
        <w:rPr>
          <w:rFonts w:ascii="宋体" w:hAnsi="宋体"/>
          <w:spacing w:val="1"/>
          <w:kern w:val="0"/>
          <w:position w:val="-2"/>
          <w:szCs w:val="36"/>
        </w:rPr>
        <w:fldChar w:fldCharType="separate"/>
      </w:r>
      <w:r>
        <w:rPr>
          <w:rFonts w:hint="eastAsia" w:ascii="宋体" w:hAnsi="宋体" w:cs="宋体"/>
          <w:bCs/>
          <w:kern w:val="0"/>
          <w:szCs w:val="36"/>
        </w:rPr>
        <w:t>第三章  评标办法（经评审的最低价法）</w:t>
      </w:r>
      <w:r>
        <w:tab/>
      </w:r>
      <w:r>
        <w:fldChar w:fldCharType="begin"/>
      </w:r>
      <w:r>
        <w:instrText xml:space="preserve"> PAGEREF _Toc17642 \h </w:instrText>
      </w:r>
      <w:r>
        <w:fldChar w:fldCharType="separate"/>
      </w:r>
      <w:r>
        <w:t>22</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_Toc12459 </w:instrText>
      </w:r>
      <w:r>
        <w:rPr>
          <w:rFonts w:ascii="宋体" w:hAnsi="宋体"/>
          <w:spacing w:val="1"/>
          <w:kern w:val="0"/>
          <w:position w:val="-2"/>
          <w:szCs w:val="36"/>
        </w:rPr>
        <w:fldChar w:fldCharType="separate"/>
      </w:r>
      <w:r>
        <w:rPr>
          <w:rFonts w:hint="eastAsia" w:ascii="宋体" w:hAnsi="宋体" w:cs="宋体"/>
          <w:snapToGrid w:val="0"/>
          <w:kern w:val="0"/>
          <w:szCs w:val="36"/>
        </w:rPr>
        <w:t>第四章  合同条款及格式</w:t>
      </w:r>
      <w:r>
        <w:tab/>
      </w:r>
      <w:r>
        <w:fldChar w:fldCharType="begin"/>
      </w:r>
      <w:r>
        <w:instrText xml:space="preserve"> PAGEREF _Toc12459 \h </w:instrText>
      </w:r>
      <w:r>
        <w:fldChar w:fldCharType="separate"/>
      </w:r>
      <w:r>
        <w:t>28</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_Toc15231 </w:instrText>
      </w:r>
      <w:r>
        <w:rPr>
          <w:rFonts w:ascii="宋体" w:hAnsi="宋体"/>
          <w:spacing w:val="1"/>
          <w:kern w:val="0"/>
          <w:position w:val="-2"/>
          <w:szCs w:val="36"/>
        </w:rPr>
        <w:fldChar w:fldCharType="separate"/>
      </w:r>
      <w:r>
        <w:rPr>
          <w:rFonts w:hint="eastAsia" w:ascii="宋体" w:hAnsi="宋体" w:cs="宋体"/>
          <w:kern w:val="2"/>
          <w:szCs w:val="36"/>
        </w:rPr>
        <w:t>第五章  技术标准和要求</w:t>
      </w:r>
      <w:r>
        <w:tab/>
      </w:r>
      <w:r>
        <w:fldChar w:fldCharType="begin"/>
      </w:r>
      <w:r>
        <w:instrText xml:space="preserve"> PAGEREF _Toc15231 \h </w:instrText>
      </w:r>
      <w:r>
        <w:fldChar w:fldCharType="separate"/>
      </w:r>
      <w:r>
        <w:t>53</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_Toc10285 </w:instrText>
      </w:r>
      <w:r>
        <w:rPr>
          <w:rFonts w:ascii="宋体" w:hAnsi="宋体"/>
          <w:spacing w:val="1"/>
          <w:kern w:val="0"/>
          <w:position w:val="-2"/>
          <w:szCs w:val="36"/>
        </w:rPr>
        <w:fldChar w:fldCharType="separate"/>
      </w:r>
      <w:r>
        <w:rPr>
          <w:rFonts w:hint="eastAsia" w:ascii="宋体" w:hAnsi="宋体" w:cs="宋体"/>
          <w:bCs/>
          <w:szCs w:val="36"/>
        </w:rPr>
        <w:t xml:space="preserve">第六章  </w:t>
      </w:r>
      <w:r>
        <w:rPr>
          <w:rFonts w:ascii="宋体" w:hAnsi="宋体" w:cs="宋体"/>
          <w:bCs/>
          <w:szCs w:val="36"/>
        </w:rPr>
        <w:t>比选</w:t>
      </w:r>
      <w:r>
        <w:rPr>
          <w:rFonts w:hint="eastAsia" w:ascii="宋体" w:hAnsi="宋体" w:cs="宋体"/>
          <w:bCs/>
          <w:szCs w:val="36"/>
        </w:rPr>
        <w:t>申请</w:t>
      </w:r>
      <w:r>
        <w:rPr>
          <w:rFonts w:ascii="宋体" w:hAnsi="宋体" w:cs="宋体"/>
          <w:bCs/>
          <w:szCs w:val="36"/>
        </w:rPr>
        <w:t>文件</w:t>
      </w:r>
      <w:r>
        <w:rPr>
          <w:rFonts w:hint="eastAsia" w:ascii="宋体" w:hAnsi="宋体" w:cs="宋体"/>
          <w:bCs/>
          <w:szCs w:val="36"/>
        </w:rPr>
        <w:t>格式</w:t>
      </w:r>
      <w:r>
        <w:tab/>
      </w:r>
      <w:r>
        <w:fldChar w:fldCharType="begin"/>
      </w:r>
      <w:r>
        <w:instrText xml:space="preserve"> PAGEREF _Toc10285 \h </w:instrText>
      </w:r>
      <w:r>
        <w:fldChar w:fldCharType="separate"/>
      </w:r>
      <w:r>
        <w:t>54</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_Toc5202 </w:instrText>
      </w:r>
      <w:r>
        <w:rPr>
          <w:rFonts w:ascii="宋体" w:hAnsi="宋体"/>
          <w:spacing w:val="1"/>
          <w:kern w:val="0"/>
          <w:position w:val="-2"/>
          <w:szCs w:val="36"/>
        </w:rPr>
        <w:fldChar w:fldCharType="separate"/>
      </w:r>
      <w:r>
        <w:rPr>
          <w:rFonts w:hint="eastAsia" w:ascii="宋体" w:hAnsi="宋体" w:cs="宋体"/>
          <w:bCs/>
          <w:szCs w:val="28"/>
        </w:rPr>
        <w:t>一、比选申请函部分</w:t>
      </w:r>
      <w:r>
        <w:tab/>
      </w:r>
      <w:r>
        <w:fldChar w:fldCharType="begin"/>
      </w:r>
      <w:r>
        <w:instrText xml:space="preserve"> PAGEREF _Toc5202 \h </w:instrText>
      </w:r>
      <w:r>
        <w:fldChar w:fldCharType="separate"/>
      </w:r>
      <w:r>
        <w:t>57</w:t>
      </w:r>
      <w:r>
        <w:fldChar w:fldCharType="end"/>
      </w:r>
      <w:r>
        <w:rPr>
          <w:rFonts w:ascii="宋体" w:hAnsi="宋体"/>
          <w:color w:val="auto"/>
          <w:spacing w:val="1"/>
          <w:kern w:val="0"/>
          <w:position w:val="-2"/>
          <w:szCs w:val="36"/>
        </w:rPr>
        <w:fldChar w:fldCharType="end"/>
      </w:r>
    </w:p>
    <w:p>
      <w:pPr>
        <w:pStyle w:val="31"/>
        <w:tabs>
          <w:tab w:val="right" w:leader="dot" w:pos="8910"/>
        </w:tabs>
      </w:pPr>
      <w:r>
        <w:rPr>
          <w:rFonts w:ascii="宋体" w:hAnsi="宋体"/>
          <w:color w:val="auto"/>
          <w:spacing w:val="1"/>
          <w:kern w:val="0"/>
          <w:position w:val="-2"/>
          <w:szCs w:val="36"/>
        </w:rPr>
        <w:fldChar w:fldCharType="begin"/>
      </w:r>
      <w:r>
        <w:rPr>
          <w:rFonts w:ascii="宋体" w:hAnsi="宋体"/>
          <w:spacing w:val="1"/>
          <w:kern w:val="0"/>
          <w:position w:val="-2"/>
          <w:szCs w:val="36"/>
        </w:rPr>
        <w:instrText xml:space="preserve"> HYPERLINK \l _Toc27716 </w:instrText>
      </w:r>
      <w:r>
        <w:rPr>
          <w:rFonts w:ascii="宋体" w:hAnsi="宋体"/>
          <w:spacing w:val="1"/>
          <w:kern w:val="0"/>
          <w:position w:val="-2"/>
          <w:szCs w:val="36"/>
        </w:rPr>
        <w:fldChar w:fldCharType="separate"/>
      </w:r>
      <w:r>
        <w:rPr>
          <w:rFonts w:hint="eastAsia" w:ascii="宋体" w:hAnsi="宋体" w:cs="宋体"/>
          <w:bCs/>
          <w:szCs w:val="28"/>
        </w:rPr>
        <w:t>二、资格审查部分</w:t>
      </w:r>
      <w:r>
        <w:tab/>
      </w:r>
      <w:r>
        <w:fldChar w:fldCharType="begin"/>
      </w:r>
      <w:r>
        <w:instrText xml:space="preserve"> PAGEREF _Toc27716 \h </w:instrText>
      </w:r>
      <w:r>
        <w:fldChar w:fldCharType="separate"/>
      </w:r>
      <w:r>
        <w:t>63</w:t>
      </w:r>
      <w:r>
        <w:fldChar w:fldCharType="end"/>
      </w:r>
      <w:r>
        <w:rPr>
          <w:rFonts w:ascii="宋体" w:hAnsi="宋体"/>
          <w:color w:val="auto"/>
          <w:spacing w:val="1"/>
          <w:kern w:val="0"/>
          <w:position w:val="-2"/>
          <w:szCs w:val="36"/>
        </w:rPr>
        <w:fldChar w:fldCharType="end"/>
      </w:r>
    </w:p>
    <w:p>
      <w:pPr>
        <w:tabs>
          <w:tab w:val="left" w:pos="3200"/>
          <w:tab w:val="left" w:pos="4320"/>
          <w:tab w:val="left" w:pos="5420"/>
        </w:tabs>
        <w:autoSpaceDE w:val="0"/>
        <w:autoSpaceDN w:val="0"/>
        <w:adjustRightInd w:val="0"/>
        <w:spacing w:line="300" w:lineRule="exact"/>
        <w:ind w:right="-20" w:firstLine="480"/>
        <w:jc w:val="center"/>
        <w:rPr>
          <w:rFonts w:ascii="宋体" w:hAnsi="宋体"/>
          <w:b/>
          <w:color w:val="auto"/>
          <w:spacing w:val="1"/>
          <w:kern w:val="0"/>
          <w:position w:val="-2"/>
          <w:sz w:val="30"/>
          <w:szCs w:val="30"/>
        </w:rPr>
      </w:pPr>
      <w:r>
        <w:rPr>
          <w:rFonts w:ascii="宋体" w:hAnsi="宋体"/>
          <w:color w:val="auto"/>
          <w:spacing w:val="1"/>
          <w:kern w:val="0"/>
          <w:position w:val="-2"/>
          <w:sz w:val="24"/>
          <w:szCs w:val="36"/>
        </w:rPr>
        <w:fldChar w:fldCharType="end"/>
      </w:r>
    </w:p>
    <w:p>
      <w:pPr>
        <w:ind w:firstLine="360"/>
        <w:rPr>
          <w:rFonts w:ascii="宋体" w:hAnsi="宋体"/>
          <w:color w:val="auto"/>
          <w:kern w:val="0"/>
          <w:sz w:val="18"/>
          <w:szCs w:val="18"/>
        </w:rPr>
        <w:sectPr>
          <w:pgSz w:w="11906" w:h="16838"/>
          <w:pgMar w:top="1440" w:right="1196" w:bottom="1440" w:left="1800" w:header="851" w:footer="992" w:gutter="0"/>
          <w:pgNumType w:start="1"/>
          <w:cols w:space="720" w:num="1"/>
          <w:rtlGutter w:val="1"/>
          <w:docGrid w:type="lines" w:linePitch="312" w:charSpace="0"/>
        </w:sectPr>
      </w:pPr>
    </w:p>
    <w:p>
      <w:pPr>
        <w:pStyle w:val="93"/>
        <w:ind w:firstLine="643"/>
        <w:rPr>
          <w:color w:val="auto"/>
        </w:rPr>
      </w:pPr>
      <w:bookmarkStart w:id="0" w:name="_Toc17387"/>
      <w:bookmarkStart w:id="1" w:name="_Toc14279"/>
      <w:bookmarkStart w:id="2" w:name="_Toc27626"/>
      <w:bookmarkStart w:id="3" w:name="_Toc5700"/>
      <w:bookmarkStart w:id="4" w:name="_Toc50988519"/>
      <w:bookmarkStart w:id="5" w:name="_Toc13918"/>
      <w:bookmarkStart w:id="6" w:name="_Toc47012016"/>
      <w:bookmarkStart w:id="7" w:name="_Toc29549"/>
      <w:bookmarkStart w:id="8" w:name="_Toc18847"/>
      <w:bookmarkStart w:id="9" w:name="_Toc16747"/>
      <w:bookmarkStart w:id="10" w:name="_Toc6601"/>
      <w:bookmarkStart w:id="11" w:name="_Toc26491"/>
      <w:bookmarkStart w:id="12" w:name="_Toc10388"/>
      <w:bookmarkStart w:id="13" w:name="_Toc22692"/>
      <w:bookmarkStart w:id="14" w:name="_Toc199124756"/>
      <w:r>
        <w:rPr>
          <w:rFonts w:hint="eastAsia" w:eastAsia="宋体"/>
          <w:color w:val="auto"/>
        </w:rPr>
        <w:t>第一章  比选公告</w:t>
      </w:r>
      <w:bookmarkEnd w:id="0"/>
      <w:bookmarkEnd w:id="1"/>
      <w:bookmarkEnd w:id="2"/>
      <w:bookmarkEnd w:id="3"/>
      <w:bookmarkEnd w:id="4"/>
      <w:bookmarkEnd w:id="5"/>
      <w:bookmarkEnd w:id="6"/>
      <w:bookmarkEnd w:id="7"/>
      <w:bookmarkEnd w:id="8"/>
      <w:bookmarkEnd w:id="9"/>
      <w:bookmarkEnd w:id="10"/>
      <w:bookmarkEnd w:id="11"/>
      <w:bookmarkEnd w:id="12"/>
      <w:bookmarkEnd w:id="13"/>
    </w:p>
    <w:p>
      <w:pPr>
        <w:spacing w:line="0" w:lineRule="atLeast"/>
        <w:ind w:firstLine="0" w:firstLineChars="0"/>
        <w:contextualSpacing/>
        <w:jc w:val="center"/>
        <w:outlineLvl w:val="1"/>
        <w:rPr>
          <w:b/>
          <w:color w:val="auto"/>
          <w:sz w:val="28"/>
          <w:szCs w:val="24"/>
        </w:rPr>
      </w:pPr>
      <w:r>
        <w:rPr>
          <w:rFonts w:hint="eastAsia"/>
          <w:b/>
          <w:color w:val="auto"/>
          <w:sz w:val="28"/>
          <w:szCs w:val="24"/>
        </w:rPr>
        <w:t>2022年专项工程金属结构物检测项目</w:t>
      </w:r>
    </w:p>
    <w:p>
      <w:pPr>
        <w:spacing w:line="0" w:lineRule="atLeast"/>
        <w:ind w:firstLine="0" w:firstLineChars="0"/>
        <w:contextualSpacing/>
        <w:jc w:val="center"/>
        <w:outlineLvl w:val="1"/>
        <w:rPr>
          <w:b/>
          <w:color w:val="auto"/>
          <w:sz w:val="28"/>
          <w:szCs w:val="24"/>
        </w:rPr>
      </w:pPr>
      <w:bookmarkStart w:id="15" w:name="_Toc7936"/>
      <w:bookmarkStart w:id="16" w:name="_Toc15101"/>
      <w:bookmarkStart w:id="17" w:name="_Toc21489"/>
      <w:r>
        <w:rPr>
          <w:b/>
          <w:color w:val="auto"/>
          <w:sz w:val="28"/>
          <w:szCs w:val="24"/>
        </w:rPr>
        <w:t>比选公告</w:t>
      </w:r>
      <w:bookmarkEnd w:id="15"/>
      <w:bookmarkEnd w:id="16"/>
      <w:bookmarkEnd w:id="17"/>
    </w:p>
    <w:p>
      <w:pPr>
        <w:pStyle w:val="4"/>
        <w:keepLines w:val="0"/>
        <w:ind w:firstLine="562"/>
        <w:contextualSpacing/>
        <w:rPr>
          <w:rFonts w:ascii="宋体" w:hAnsi="宋体"/>
          <w:color w:val="auto"/>
          <w:sz w:val="28"/>
          <w:szCs w:val="28"/>
        </w:rPr>
      </w:pPr>
      <w:bookmarkStart w:id="18" w:name="_Toc13853"/>
      <w:bookmarkStart w:id="19" w:name="_Toc441584541"/>
      <w:bookmarkStart w:id="20" w:name="_Toc50988520"/>
      <w:bookmarkStart w:id="21" w:name="_Toc439885712"/>
      <w:bookmarkStart w:id="22" w:name="_Toc459915827"/>
      <w:bookmarkStart w:id="23" w:name="_Toc29332"/>
      <w:bookmarkStart w:id="24" w:name="_Toc11158"/>
      <w:bookmarkStart w:id="25" w:name="_Toc47012017"/>
      <w:r>
        <w:rPr>
          <w:rFonts w:hint="eastAsia" w:ascii="宋体" w:hAnsi="宋体"/>
          <w:color w:val="auto"/>
          <w:sz w:val="28"/>
          <w:szCs w:val="28"/>
        </w:rPr>
        <w:t>1．比选条件</w:t>
      </w:r>
      <w:bookmarkEnd w:id="18"/>
      <w:bookmarkEnd w:id="19"/>
      <w:bookmarkEnd w:id="20"/>
      <w:bookmarkEnd w:id="21"/>
      <w:bookmarkEnd w:id="22"/>
      <w:bookmarkEnd w:id="23"/>
      <w:bookmarkEnd w:id="24"/>
      <w:bookmarkEnd w:id="25"/>
    </w:p>
    <w:p>
      <w:pPr>
        <w:widowControl/>
        <w:ind w:firstLine="420"/>
        <w:contextualSpacing/>
        <w:rPr>
          <w:rFonts w:ascii="宋体" w:hAnsi="宋体" w:cs="宋体"/>
          <w:color w:val="auto"/>
          <w:szCs w:val="21"/>
        </w:rPr>
      </w:pPr>
      <w:r>
        <w:rPr>
          <w:rFonts w:hint="eastAsia" w:ascii="宋体" w:hAnsi="宋体" w:cs="宋体"/>
          <w:color w:val="auto"/>
          <w:szCs w:val="21"/>
          <w:u w:val="single"/>
        </w:rPr>
        <w:t>2022年专项工程金属结构物检测项目</w:t>
      </w:r>
      <w:r>
        <w:rPr>
          <w:rFonts w:hint="eastAsia" w:ascii="宋体" w:hAnsi="宋体" w:cs="宋体"/>
          <w:color w:val="auto"/>
          <w:szCs w:val="21"/>
        </w:rPr>
        <w:t>，比选人及项目业主为</w:t>
      </w:r>
      <w:r>
        <w:rPr>
          <w:rFonts w:hint="eastAsia" w:ascii="宋体" w:hAnsi="宋体" w:cs="宋体"/>
          <w:color w:val="auto"/>
          <w:szCs w:val="21"/>
          <w:u w:val="single"/>
        </w:rPr>
        <w:t>重庆首讯科技股份有限公司</w:t>
      </w:r>
      <w:r>
        <w:rPr>
          <w:rFonts w:ascii="宋体" w:hAnsi="宋体" w:cs="宋体"/>
          <w:color w:val="auto"/>
          <w:szCs w:val="21"/>
        </w:rPr>
        <w:t>，</w:t>
      </w:r>
      <w:r>
        <w:rPr>
          <w:rFonts w:hint="eastAsia" w:ascii="宋体" w:hAnsi="宋体" w:cs="宋体"/>
          <w:color w:val="auto"/>
          <w:szCs w:val="21"/>
        </w:rPr>
        <w:t>建设资金来自</w:t>
      </w:r>
      <w:r>
        <w:rPr>
          <w:rFonts w:hint="eastAsia" w:ascii="宋体" w:hAnsi="宋体" w:cs="宋体"/>
          <w:color w:val="auto"/>
          <w:szCs w:val="21"/>
          <w:u w:val="single"/>
        </w:rPr>
        <w:t>业主自筹</w:t>
      </w:r>
      <w:r>
        <w:rPr>
          <w:rFonts w:hint="eastAsia" w:ascii="宋体" w:hAnsi="宋体" w:cs="宋体"/>
          <w:color w:val="auto"/>
          <w:szCs w:val="21"/>
        </w:rPr>
        <w:t>，项目已具备比选条件，现对该项目进行公开比选。</w:t>
      </w:r>
    </w:p>
    <w:p>
      <w:pPr>
        <w:pStyle w:val="4"/>
        <w:keepLines w:val="0"/>
        <w:ind w:firstLine="562"/>
        <w:contextualSpacing/>
        <w:rPr>
          <w:rFonts w:ascii="宋体" w:hAnsi="宋体"/>
          <w:color w:val="auto"/>
          <w:sz w:val="28"/>
          <w:szCs w:val="28"/>
        </w:rPr>
      </w:pPr>
      <w:bookmarkStart w:id="26" w:name="_Toc50988521"/>
      <w:bookmarkStart w:id="27" w:name="_Toc441584542"/>
      <w:bookmarkStart w:id="28" w:name="_Toc459915828"/>
      <w:bookmarkStart w:id="29" w:name="_Toc3695"/>
      <w:bookmarkStart w:id="30" w:name="_Toc2510"/>
      <w:bookmarkStart w:id="31" w:name="_Toc26523"/>
      <w:bookmarkStart w:id="32" w:name="_Toc47012018"/>
      <w:bookmarkStart w:id="33" w:name="_Toc439885713"/>
      <w:r>
        <w:rPr>
          <w:rFonts w:hint="eastAsia" w:ascii="宋体" w:hAnsi="宋体"/>
          <w:color w:val="auto"/>
          <w:sz w:val="28"/>
          <w:szCs w:val="28"/>
        </w:rPr>
        <w:t>2．项目概况及比选范围</w:t>
      </w:r>
      <w:bookmarkEnd w:id="26"/>
      <w:bookmarkEnd w:id="27"/>
      <w:bookmarkEnd w:id="28"/>
      <w:bookmarkEnd w:id="29"/>
      <w:bookmarkEnd w:id="30"/>
      <w:bookmarkEnd w:id="31"/>
      <w:bookmarkEnd w:id="32"/>
      <w:bookmarkEnd w:id="33"/>
    </w:p>
    <w:p>
      <w:pPr>
        <w:ind w:firstLine="420"/>
        <w:rPr>
          <w:rFonts w:ascii="宋体" w:hAnsi="宋体"/>
          <w:color w:val="auto"/>
        </w:rPr>
      </w:pPr>
      <w:bookmarkStart w:id="34" w:name="_Toc457981372"/>
      <w:bookmarkStart w:id="35" w:name="_Toc439335280"/>
      <w:bookmarkStart w:id="36" w:name="_Toc18049"/>
      <w:bookmarkStart w:id="37" w:name="_Toc47012019"/>
      <w:bookmarkStart w:id="38" w:name="_Toc459915829"/>
      <w:bookmarkStart w:id="39" w:name="_Toc13201"/>
      <w:bookmarkStart w:id="40" w:name="_Toc441584543"/>
      <w:bookmarkStart w:id="41" w:name="_Toc50988522"/>
      <w:bookmarkStart w:id="42" w:name="_Toc439885714"/>
      <w:bookmarkStart w:id="43" w:name="_Toc16012"/>
      <w:r>
        <w:rPr>
          <w:rFonts w:hint="eastAsia" w:ascii="宋体" w:hAnsi="宋体"/>
          <w:color w:val="auto"/>
        </w:rPr>
        <w:t>2.1 项目名称：2022年专项工程金属结构物检测项目</w:t>
      </w:r>
    </w:p>
    <w:p>
      <w:pPr>
        <w:ind w:firstLine="420"/>
        <w:rPr>
          <w:rFonts w:ascii="宋体" w:hAnsi="宋体"/>
          <w:color w:val="auto"/>
        </w:rPr>
      </w:pPr>
      <w:r>
        <w:rPr>
          <w:rFonts w:hint="eastAsia" w:ascii="宋体" w:hAnsi="宋体"/>
          <w:color w:val="auto"/>
        </w:rPr>
        <w:t>2.2项目概述：本项目2022年专项工程金属结构物检测，具体包括以下内容：</w:t>
      </w:r>
    </w:p>
    <w:p>
      <w:pPr>
        <w:ind w:firstLine="420"/>
        <w:rPr>
          <w:rFonts w:ascii="宋体" w:hAnsi="宋体"/>
          <w:color w:val="auto"/>
        </w:rPr>
      </w:pPr>
      <w:r>
        <w:rPr>
          <w:rFonts w:hint="eastAsia" w:ascii="宋体" w:hAnsi="宋体"/>
          <w:color w:val="auto"/>
        </w:rPr>
        <w:t>对隧道内的风机、桥架、小型情报板、信息指示灯进行检测及防腐除锈；对隧道外的门架情报板和悬臂式情报板进行检测及防腐除锈等内容。</w:t>
      </w:r>
    </w:p>
    <w:p>
      <w:pPr>
        <w:ind w:firstLine="420"/>
        <w:rPr>
          <w:rFonts w:ascii="宋体" w:hAnsi="宋体"/>
          <w:color w:val="auto"/>
        </w:rPr>
      </w:pPr>
      <w:r>
        <w:rPr>
          <w:rFonts w:hint="eastAsia" w:ascii="宋体" w:hAnsi="宋体"/>
          <w:color w:val="auto"/>
        </w:rPr>
        <w:t>2.3比选范围：本次检测内容包隧道内的风机、桥架、小型情报板、信息指示灯进行检测及防腐除锈；对隧道外的门架情报板和悬臂式情报板进行检测及防腐除锈等工作。</w:t>
      </w:r>
    </w:p>
    <w:p>
      <w:pPr>
        <w:ind w:firstLine="420"/>
        <w:rPr>
          <w:rFonts w:ascii="宋体" w:hAnsi="宋体"/>
          <w:color w:val="auto"/>
        </w:rPr>
      </w:pPr>
      <w:r>
        <w:rPr>
          <w:rFonts w:hint="eastAsia" w:ascii="宋体" w:hAnsi="宋体"/>
          <w:color w:val="auto"/>
        </w:rPr>
        <w:t>2.4服务地点：云奉路、奉巫路、奉溪路、水界路、水武路、武黄路、南涪路、铜永路。</w:t>
      </w:r>
    </w:p>
    <w:p>
      <w:pPr>
        <w:ind w:firstLine="420"/>
        <w:rPr>
          <w:rFonts w:ascii="宋体" w:hAnsi="宋体"/>
          <w:color w:val="auto"/>
        </w:rPr>
      </w:pPr>
      <w:r>
        <w:rPr>
          <w:rFonts w:hint="eastAsia" w:ascii="宋体" w:hAnsi="宋体"/>
          <w:color w:val="auto"/>
        </w:rPr>
        <w:t>2.5服务期限：</w:t>
      </w:r>
      <w:bookmarkStart w:id="44" w:name="_Hlk57798408"/>
      <w:r>
        <w:rPr>
          <w:rFonts w:hint="eastAsia"/>
          <w:color w:val="auto"/>
        </w:rPr>
        <w:t>暂定2022年7月30日-2022年9月15日。具体开工及完工时间以比选人通知为准</w:t>
      </w:r>
      <w:r>
        <w:rPr>
          <w:rFonts w:hint="eastAsia" w:ascii="宋体" w:hAnsi="宋体"/>
          <w:color w:val="auto"/>
        </w:rPr>
        <w:t>，开展具体时间以比选人通知为准。</w:t>
      </w:r>
      <w:bookmarkEnd w:id="44"/>
    </w:p>
    <w:p>
      <w:pPr>
        <w:ind w:firstLine="420"/>
        <w:rPr>
          <w:rFonts w:ascii="宋体" w:hAnsi="宋体"/>
          <w:color w:val="auto"/>
        </w:rPr>
      </w:pPr>
      <w:r>
        <w:rPr>
          <w:rFonts w:hint="eastAsia" w:ascii="宋体" w:hAnsi="宋体"/>
          <w:color w:val="auto"/>
        </w:rPr>
        <w:t>2.6质量要求：符合项目实施时最新的国家和地方法律法规、规范及第五章“技术标准和要求”规定，并通过比选人组织的评审与验收。</w:t>
      </w:r>
    </w:p>
    <w:bookmarkEnd w:id="34"/>
    <w:bookmarkEnd w:id="35"/>
    <w:p>
      <w:pPr>
        <w:pStyle w:val="4"/>
        <w:keepLines w:val="0"/>
        <w:ind w:firstLine="562"/>
        <w:contextualSpacing/>
        <w:rPr>
          <w:rFonts w:ascii="宋体" w:hAnsi="宋体"/>
          <w:color w:val="auto"/>
          <w:sz w:val="28"/>
          <w:szCs w:val="28"/>
        </w:rPr>
      </w:pPr>
      <w:r>
        <w:rPr>
          <w:rFonts w:hint="eastAsia" w:ascii="宋体" w:hAnsi="宋体"/>
          <w:color w:val="auto"/>
          <w:sz w:val="28"/>
          <w:szCs w:val="28"/>
        </w:rPr>
        <w:t>3．比选申请人资格要求</w:t>
      </w:r>
      <w:bookmarkEnd w:id="36"/>
      <w:bookmarkEnd w:id="37"/>
      <w:bookmarkEnd w:id="38"/>
      <w:bookmarkEnd w:id="39"/>
      <w:bookmarkEnd w:id="40"/>
      <w:bookmarkEnd w:id="41"/>
      <w:bookmarkEnd w:id="42"/>
      <w:bookmarkEnd w:id="43"/>
    </w:p>
    <w:p>
      <w:pPr>
        <w:ind w:firstLine="420"/>
        <w:contextualSpacing/>
        <w:outlineLvl w:val="2"/>
        <w:rPr>
          <w:rFonts w:ascii="宋体" w:hAnsi="宋体"/>
          <w:bCs/>
          <w:color w:val="auto"/>
          <w:szCs w:val="21"/>
        </w:rPr>
      </w:pPr>
      <w:r>
        <w:rPr>
          <w:rFonts w:hint="eastAsia" w:ascii="宋体" w:hAnsi="宋体"/>
          <w:bCs/>
          <w:color w:val="auto"/>
          <w:szCs w:val="21"/>
        </w:rPr>
        <w:t>3.1本次比选实行资格后审，合格的比选申请人应满足下列资格条件和业绩要求：</w:t>
      </w:r>
    </w:p>
    <w:p>
      <w:pPr>
        <w:ind w:firstLine="420"/>
        <w:contextualSpacing/>
        <w:rPr>
          <w:rFonts w:ascii="宋体" w:hAnsi="宋体"/>
          <w:bCs/>
          <w:color w:val="auto"/>
          <w:szCs w:val="21"/>
        </w:rPr>
      </w:pPr>
      <w:r>
        <w:rPr>
          <w:rFonts w:hint="eastAsia" w:ascii="宋体" w:hAnsi="宋体"/>
          <w:bCs/>
          <w:color w:val="auto"/>
          <w:szCs w:val="21"/>
        </w:rPr>
        <w:t>3.1.1具有有效的营业执照；</w:t>
      </w:r>
    </w:p>
    <w:p>
      <w:pPr>
        <w:ind w:firstLine="420"/>
        <w:contextualSpacing/>
        <w:rPr>
          <w:rFonts w:ascii="宋体" w:hAnsi="宋体"/>
          <w:bCs/>
          <w:color w:val="auto"/>
          <w:szCs w:val="21"/>
        </w:rPr>
      </w:pPr>
      <w:r>
        <w:rPr>
          <w:rFonts w:hint="eastAsia" w:ascii="宋体" w:hAnsi="宋体"/>
          <w:bCs/>
          <w:color w:val="auto"/>
          <w:szCs w:val="21"/>
        </w:rPr>
        <w:t>3.1.2具有省级(直辖市、自治区)及以上建设行政主管部门颁发的</w:t>
      </w:r>
      <w:r>
        <w:rPr>
          <w:rFonts w:hint="eastAsia" w:ascii="宋体" w:hAnsi="宋体"/>
          <w:bCs/>
          <w:color w:val="auto"/>
          <w:szCs w:val="21"/>
          <w:lang w:eastAsia="zh-CN"/>
        </w:rPr>
        <w:t>有效的</w:t>
      </w:r>
      <w:r>
        <w:rPr>
          <w:rFonts w:hint="eastAsia" w:ascii="宋体" w:hAnsi="宋体"/>
          <w:bCs/>
          <w:color w:val="auto"/>
          <w:szCs w:val="21"/>
        </w:rPr>
        <w:t>建设工程质量检测机构资质证书（检测资质类别须包含：钢结构工程检测）；</w:t>
      </w:r>
    </w:p>
    <w:p>
      <w:pPr>
        <w:ind w:firstLine="420"/>
        <w:contextualSpacing/>
        <w:rPr>
          <w:rFonts w:ascii="宋体" w:hAnsi="宋体"/>
          <w:color w:val="auto"/>
          <w:kern w:val="0"/>
          <w:szCs w:val="21"/>
        </w:rPr>
      </w:pPr>
      <w:r>
        <w:rPr>
          <w:rFonts w:hint="eastAsia" w:ascii="宋体" w:hAnsi="宋体"/>
          <w:bCs/>
          <w:color w:val="auto"/>
          <w:szCs w:val="21"/>
        </w:rPr>
        <w:t>3.1.3业绩要求:2019年1月1日至投标截止日（以合同签订时间为准）至少</w:t>
      </w:r>
      <w:r>
        <w:rPr>
          <w:rFonts w:hint="eastAsia" w:ascii="宋体" w:hAnsi="宋体"/>
          <w:bCs/>
          <w:color w:val="auto"/>
          <w:szCs w:val="21"/>
          <w:lang w:eastAsia="zh-CN"/>
        </w:rPr>
        <w:t>完成过</w:t>
      </w:r>
      <w:r>
        <w:rPr>
          <w:rFonts w:hint="eastAsia" w:ascii="宋体" w:hAnsi="宋体"/>
          <w:bCs/>
          <w:color w:val="auto"/>
          <w:szCs w:val="21"/>
          <w:lang w:val="en-US" w:eastAsia="zh-CN"/>
        </w:rPr>
        <w:t>1</w:t>
      </w:r>
      <w:r>
        <w:rPr>
          <w:rFonts w:hint="eastAsia" w:ascii="宋体" w:hAnsi="宋体"/>
          <w:bCs/>
          <w:color w:val="auto"/>
          <w:szCs w:val="21"/>
          <w:lang w:eastAsia="zh-CN"/>
        </w:rPr>
        <w:t>个单项</w:t>
      </w:r>
      <w:r>
        <w:rPr>
          <w:rFonts w:hint="eastAsia" w:ascii="宋体" w:hAnsi="宋体"/>
          <w:bCs/>
          <w:color w:val="auto"/>
          <w:szCs w:val="21"/>
        </w:rPr>
        <w:t>合同金额不低于190万元高速公路钢结构的检测业绩。</w:t>
      </w:r>
    </w:p>
    <w:p>
      <w:pPr>
        <w:pStyle w:val="4"/>
        <w:keepNext w:val="0"/>
        <w:keepLines w:val="0"/>
        <w:ind w:firstLine="420" w:firstLineChars="200"/>
        <w:contextualSpacing/>
        <w:outlineLvl w:val="2"/>
        <w:rPr>
          <w:rFonts w:hint="default" w:ascii="宋体" w:hAnsi="宋体" w:eastAsia="宋体"/>
          <w:color w:val="auto"/>
          <w:sz w:val="28"/>
          <w:szCs w:val="28"/>
          <w:lang w:val="en-US" w:eastAsia="zh-CN"/>
        </w:rPr>
      </w:pPr>
      <w:bookmarkStart w:id="45" w:name="_Toc4931"/>
      <w:bookmarkStart w:id="46" w:name="_Toc459915830"/>
      <w:bookmarkStart w:id="47" w:name="_Toc50988523"/>
      <w:bookmarkStart w:id="48" w:name="_Toc19750"/>
      <w:bookmarkStart w:id="49" w:name="_Toc441584544"/>
      <w:bookmarkStart w:id="50" w:name="_Toc30093"/>
      <w:bookmarkStart w:id="51" w:name="_Toc47012020"/>
      <w:bookmarkStart w:id="52" w:name="_Toc439885715"/>
      <w:r>
        <w:rPr>
          <w:rFonts w:hint="eastAsia" w:ascii="宋体" w:hAnsi="宋体"/>
          <w:b w:val="0"/>
          <w:color w:val="auto"/>
          <w:kern w:val="2"/>
          <w:sz w:val="21"/>
          <w:szCs w:val="21"/>
          <w:lang w:val="en-US" w:eastAsia="zh-CN"/>
        </w:rPr>
        <w:t>3.2 本次比选不接受联合体比选申请。</w:t>
      </w:r>
    </w:p>
    <w:p>
      <w:pPr>
        <w:ind w:firstLine="420"/>
        <w:contextualSpacing/>
        <w:rPr>
          <w:rFonts w:hint="eastAsia" w:ascii="宋体" w:hAnsi="宋体"/>
          <w:szCs w:val="21"/>
        </w:rPr>
      </w:pPr>
      <w:r>
        <w:rPr>
          <w:rFonts w:hint="eastAsia" w:ascii="宋体" w:hAnsi="宋体"/>
          <w:szCs w:val="21"/>
        </w:rPr>
        <w:t>4.1凡愿意参加的潜在比选申请人，从 2022年</w:t>
      </w:r>
      <w:r>
        <w:rPr>
          <w:rFonts w:hint="eastAsia" w:ascii="宋体" w:hAnsi="宋体"/>
          <w:szCs w:val="21"/>
          <w:lang w:val="en-US" w:eastAsia="zh-CN"/>
        </w:rPr>
        <w:t>7</w:t>
      </w:r>
      <w:r>
        <w:rPr>
          <w:rFonts w:hint="eastAsia" w:ascii="宋体" w:hAnsi="宋体"/>
          <w:szCs w:val="21"/>
        </w:rPr>
        <w:t xml:space="preserve">月 </w:t>
      </w:r>
      <w:r>
        <w:rPr>
          <w:rFonts w:hint="eastAsia" w:ascii="宋体" w:hAnsi="宋体"/>
          <w:szCs w:val="21"/>
          <w:lang w:val="en-US" w:eastAsia="zh-CN"/>
        </w:rPr>
        <w:t>27</w:t>
      </w:r>
      <w:r>
        <w:rPr>
          <w:rFonts w:hint="eastAsia" w:ascii="宋体" w:hAnsi="宋体"/>
          <w:szCs w:val="21"/>
        </w:rPr>
        <w:t>日起至投标截止时间前，</w:t>
      </w:r>
      <w:r>
        <w:rPr>
          <w:rFonts w:hint="eastAsia" w:ascii="宋体" w:hAnsi="宋体"/>
          <w:szCs w:val="21"/>
          <w:lang w:eastAsia="zh-CN"/>
        </w:rPr>
        <w:t>在</w:t>
      </w:r>
      <w:r>
        <w:rPr>
          <w:rFonts w:hint="eastAsia" w:ascii="宋体" w:hAnsi="宋体"/>
          <w:szCs w:val="21"/>
          <w:u w:val="single"/>
        </w:rPr>
        <w:t>重庆高速集团官网（http://www.cegc.com.cn/gw/newsInfoMenu.html?id=42&amp;key=2）</w:t>
      </w:r>
      <w:r>
        <w:rPr>
          <w:rFonts w:hint="eastAsia" w:ascii="宋体" w:hAnsi="宋体"/>
          <w:szCs w:val="21"/>
        </w:rPr>
        <w:t>直接下载获取比选文件等开标前的有关资料。</w:t>
      </w:r>
    </w:p>
    <w:p>
      <w:pPr>
        <w:ind w:firstLine="420"/>
        <w:contextualSpacing/>
        <w:rPr>
          <w:rFonts w:ascii="宋体" w:hAnsi="宋体"/>
          <w:szCs w:val="21"/>
        </w:rPr>
      </w:pPr>
      <w:r>
        <w:rPr>
          <w:rFonts w:hint="eastAsia" w:ascii="宋体" w:hAnsi="宋体"/>
          <w:szCs w:val="21"/>
        </w:rPr>
        <w:t>在公告期间，各比选申请人应随时关注网上发布的比选文件答疑、补遗、澄清等文件内容，不管比选申请人是否下载，均视为已知晓比选文件的全部内容和有关事宜。本项目不需要报名，直接参与比选。</w:t>
      </w:r>
    </w:p>
    <w:p>
      <w:pPr>
        <w:ind w:firstLine="420"/>
        <w:contextualSpacing/>
        <w:rPr>
          <w:rFonts w:ascii="宋体" w:hAnsi="宋体"/>
          <w:szCs w:val="21"/>
        </w:rPr>
      </w:pPr>
      <w:r>
        <w:rPr>
          <w:rFonts w:hint="eastAsia" w:ascii="宋体" w:hAnsi="宋体"/>
          <w:szCs w:val="21"/>
        </w:rPr>
        <w:t>4.2比选申请人在收到比选文件后，应仔细阅读和检查比选文件的所有内容，如发现缺页或附件不全，文字表述不清，图纸尺寸标注不明以及存在错、漏、缺、概念模糊和有可能出现歧义或理解上的偏差的内容等应在</w:t>
      </w:r>
      <w:r>
        <w:rPr>
          <w:rFonts w:hint="eastAsia" w:ascii="宋体" w:hAnsi="宋体"/>
          <w:szCs w:val="21"/>
          <w:u w:val="single"/>
        </w:rPr>
        <w:t>2022</w:t>
      </w:r>
      <w:r>
        <w:rPr>
          <w:rFonts w:hint="eastAsia" w:ascii="宋体" w:hAnsi="宋体"/>
          <w:szCs w:val="21"/>
        </w:rPr>
        <w:t>年</w:t>
      </w:r>
      <w:r>
        <w:rPr>
          <w:rFonts w:hint="eastAsia" w:ascii="宋体" w:hAnsi="宋体"/>
          <w:szCs w:val="21"/>
          <w:u w:val="single"/>
          <w:lang w:val="en-US" w:eastAsia="zh-CN"/>
        </w:rPr>
        <w:t>7</w:t>
      </w:r>
      <w:r>
        <w:rPr>
          <w:rFonts w:hint="eastAsia" w:ascii="宋体" w:hAnsi="宋体"/>
          <w:szCs w:val="21"/>
        </w:rPr>
        <w:t>月</w:t>
      </w:r>
      <w:r>
        <w:rPr>
          <w:rFonts w:hint="eastAsia" w:ascii="宋体" w:hAnsi="宋体"/>
          <w:szCs w:val="21"/>
          <w:u w:val="single"/>
          <w:lang w:val="en-US" w:eastAsia="zh-CN"/>
        </w:rPr>
        <w:t>29</w:t>
      </w:r>
      <w:r>
        <w:rPr>
          <w:rFonts w:hint="eastAsia" w:ascii="宋体" w:hAnsi="宋体"/>
          <w:szCs w:val="21"/>
        </w:rPr>
        <w:t>日10时00分前将书面提问方式提出并送达</w:t>
      </w:r>
      <w:r>
        <w:rPr>
          <w:rFonts w:hint="eastAsia" w:ascii="宋体" w:hAnsi="宋体"/>
          <w:szCs w:val="21"/>
          <w:u w:val="single"/>
        </w:rPr>
        <w:t>重庆市江北区五简路2号重庆咨询大厦A栋14楼1407室（重庆国际投资咨询集团有限公司）。</w:t>
      </w:r>
    </w:p>
    <w:p>
      <w:pPr>
        <w:ind w:firstLine="422"/>
        <w:contextualSpacing/>
        <w:rPr>
          <w:rFonts w:ascii="宋体" w:hAnsi="宋体"/>
          <w:szCs w:val="21"/>
        </w:rPr>
      </w:pPr>
      <w:r>
        <w:rPr>
          <w:rFonts w:hint="eastAsia" w:ascii="宋体" w:hAnsi="宋体"/>
          <w:b/>
          <w:bCs/>
          <w:szCs w:val="21"/>
          <w:u w:val="single"/>
        </w:rPr>
        <w:t>注：书面提问内容应为加盖比选申请人单位公章的纸质原件及word格式文档（发送至邮箱13140304824@qq.com）。</w:t>
      </w:r>
    </w:p>
    <w:p>
      <w:pPr>
        <w:ind w:firstLine="420"/>
        <w:rPr>
          <w:bCs/>
          <w:szCs w:val="21"/>
        </w:rPr>
      </w:pPr>
      <w:r>
        <w:rPr>
          <w:rFonts w:hint="eastAsia"/>
          <w:szCs w:val="21"/>
        </w:rPr>
        <w:t xml:space="preserve">4.3 </w:t>
      </w:r>
      <w:r>
        <w:rPr>
          <w:rFonts w:hint="eastAsia"/>
          <w:snapToGrid w:val="0"/>
          <w:szCs w:val="21"/>
        </w:rPr>
        <w:t>比选人应在2022年</w:t>
      </w:r>
      <w:r>
        <w:rPr>
          <w:rFonts w:hint="eastAsia"/>
          <w:snapToGrid w:val="0"/>
          <w:szCs w:val="21"/>
          <w:u w:val="single"/>
          <w:lang w:val="en-US" w:eastAsia="zh-CN"/>
        </w:rPr>
        <w:t>8</w:t>
      </w:r>
      <w:r>
        <w:rPr>
          <w:rFonts w:hint="eastAsia"/>
          <w:snapToGrid w:val="0"/>
          <w:szCs w:val="21"/>
        </w:rPr>
        <w:t>月</w:t>
      </w:r>
      <w:r>
        <w:rPr>
          <w:rFonts w:hint="eastAsia"/>
          <w:snapToGrid w:val="0"/>
          <w:szCs w:val="21"/>
          <w:u w:val="single"/>
          <w:lang w:val="en-US" w:eastAsia="zh-CN"/>
        </w:rPr>
        <w:t>2</w:t>
      </w:r>
      <w:r>
        <w:rPr>
          <w:rFonts w:hint="eastAsia"/>
          <w:snapToGrid w:val="0"/>
          <w:szCs w:val="21"/>
        </w:rPr>
        <w:t>日</w:t>
      </w:r>
      <w:r>
        <w:rPr>
          <w:rFonts w:hint="eastAsia"/>
          <w:szCs w:val="21"/>
        </w:rPr>
        <w:t>18时00分前</w:t>
      </w:r>
      <w:r>
        <w:rPr>
          <w:rFonts w:hint="eastAsia"/>
          <w:snapToGrid w:val="0"/>
          <w:szCs w:val="21"/>
        </w:rPr>
        <w:t>将书面澄清、修改送达比选申请人。</w:t>
      </w:r>
    </w:p>
    <w:p>
      <w:pPr>
        <w:pStyle w:val="4"/>
        <w:keepLines w:val="0"/>
        <w:ind w:firstLine="562"/>
        <w:contextualSpacing/>
        <w:rPr>
          <w:rFonts w:ascii="宋体" w:hAnsi="宋体"/>
          <w:sz w:val="28"/>
          <w:szCs w:val="28"/>
        </w:rPr>
      </w:pPr>
      <w:r>
        <w:rPr>
          <w:rFonts w:hint="eastAsia" w:ascii="宋体" w:hAnsi="宋体"/>
          <w:sz w:val="28"/>
          <w:szCs w:val="28"/>
        </w:rPr>
        <w:t>5．比选申请文件的递交</w:t>
      </w:r>
    </w:p>
    <w:p>
      <w:pPr>
        <w:ind w:firstLine="420"/>
        <w:contextualSpacing/>
        <w:rPr>
          <w:rFonts w:ascii="宋体" w:hAnsi="宋体"/>
        </w:rPr>
      </w:pPr>
      <w:r>
        <w:rPr>
          <w:rFonts w:hint="eastAsia" w:ascii="宋体" w:hAnsi="宋体"/>
        </w:rPr>
        <w:t>5.1比选申请文件递交的截止时间（比选申请截止时间，下同）为</w:t>
      </w:r>
      <w:r>
        <w:rPr>
          <w:rFonts w:hint="eastAsia" w:ascii="宋体" w:hAnsi="宋体"/>
          <w:u w:val="single"/>
        </w:rPr>
        <w:t>2022</w:t>
      </w:r>
      <w:r>
        <w:rPr>
          <w:rFonts w:hint="eastAsia" w:ascii="宋体" w:hAnsi="宋体"/>
        </w:rPr>
        <w:t>年</w:t>
      </w:r>
      <w:r>
        <w:rPr>
          <w:rFonts w:hint="eastAsia" w:ascii="宋体" w:hAnsi="宋体"/>
          <w:u w:val="single"/>
          <w:lang w:val="en-US" w:eastAsia="zh-CN"/>
        </w:rPr>
        <w:t>8</w:t>
      </w:r>
      <w:r>
        <w:rPr>
          <w:rFonts w:hint="eastAsia" w:ascii="宋体" w:hAnsi="宋体"/>
        </w:rPr>
        <w:t>月</w:t>
      </w:r>
      <w:r>
        <w:rPr>
          <w:rFonts w:hint="eastAsia" w:ascii="宋体" w:hAnsi="宋体"/>
          <w:u w:val="single"/>
          <w:lang w:val="en-US" w:eastAsia="zh-CN"/>
        </w:rPr>
        <w:t>5</w:t>
      </w:r>
      <w:r>
        <w:rPr>
          <w:rFonts w:hint="eastAsia" w:ascii="宋体" w:hAnsi="宋体"/>
        </w:rPr>
        <w:t>日</w:t>
      </w:r>
      <w:r>
        <w:rPr>
          <w:rFonts w:hint="eastAsia" w:ascii="宋体" w:hAnsi="宋体"/>
          <w:u w:val="single"/>
        </w:rPr>
        <w:t xml:space="preserve"> 10 </w:t>
      </w:r>
      <w:r>
        <w:rPr>
          <w:rFonts w:hint="eastAsia" w:ascii="宋体" w:hAnsi="宋体"/>
        </w:rPr>
        <w:t>时</w:t>
      </w:r>
      <w:r>
        <w:rPr>
          <w:rFonts w:hint="eastAsia" w:ascii="宋体" w:hAnsi="宋体"/>
          <w:u w:val="single"/>
        </w:rPr>
        <w:t xml:space="preserve"> 00 </w:t>
      </w:r>
      <w:r>
        <w:rPr>
          <w:rFonts w:hint="eastAsia" w:ascii="宋体" w:hAnsi="宋体"/>
        </w:rPr>
        <w:t>分，比选申请</w:t>
      </w:r>
      <w:r>
        <w:rPr>
          <w:rFonts w:ascii="宋体" w:hAnsi="宋体"/>
        </w:rPr>
        <w:t>人应当于当日</w:t>
      </w:r>
      <w:r>
        <w:rPr>
          <w:rFonts w:hint="eastAsia" w:ascii="宋体" w:hAnsi="宋体"/>
          <w:u w:val="single"/>
        </w:rPr>
        <w:t>9</w:t>
      </w:r>
      <w:r>
        <w:rPr>
          <w:rFonts w:ascii="宋体" w:hAnsi="宋体"/>
        </w:rPr>
        <w:t>时</w:t>
      </w:r>
      <w:r>
        <w:rPr>
          <w:rFonts w:hint="eastAsia" w:ascii="宋体" w:hAnsi="宋体"/>
          <w:u w:val="single"/>
        </w:rPr>
        <w:t>00</w:t>
      </w:r>
      <w:r>
        <w:rPr>
          <w:rFonts w:ascii="宋体" w:hAnsi="宋体"/>
        </w:rPr>
        <w:t>分至</w:t>
      </w:r>
      <w:r>
        <w:rPr>
          <w:rFonts w:hint="eastAsia" w:ascii="宋体" w:hAnsi="宋体"/>
          <w:u w:val="single"/>
        </w:rPr>
        <w:t>10</w:t>
      </w:r>
      <w:r>
        <w:rPr>
          <w:rFonts w:ascii="宋体" w:hAnsi="宋体"/>
        </w:rPr>
        <w:t>时</w:t>
      </w:r>
      <w:r>
        <w:rPr>
          <w:rFonts w:hint="eastAsia" w:ascii="宋体" w:hAnsi="宋体"/>
          <w:u w:val="single"/>
        </w:rPr>
        <w:t>00</w:t>
      </w:r>
      <w:r>
        <w:rPr>
          <w:rFonts w:ascii="宋体" w:hAnsi="宋体"/>
        </w:rPr>
        <w:t>分将</w:t>
      </w:r>
      <w:r>
        <w:rPr>
          <w:rFonts w:hint="eastAsia" w:ascii="宋体" w:hAnsi="宋体"/>
        </w:rPr>
        <w:t>比选申请</w:t>
      </w:r>
      <w:r>
        <w:rPr>
          <w:rFonts w:ascii="宋体" w:hAnsi="宋体"/>
        </w:rPr>
        <w:t>文件递交至</w:t>
      </w:r>
      <w:r>
        <w:rPr>
          <w:rFonts w:hint="eastAsia" w:ascii="宋体" w:hAnsi="宋体"/>
        </w:rPr>
        <w:t>：</w:t>
      </w:r>
      <w:r>
        <w:rPr>
          <w:rFonts w:hint="eastAsia" w:ascii="宋体" w:hAnsi="宋体"/>
          <w:u w:val="single"/>
        </w:rPr>
        <w:t>重庆市江北区五简路2号重庆咨询大厦A栋或C栋，详见当日A栋一楼大厅指示牌。</w:t>
      </w:r>
    </w:p>
    <w:p>
      <w:pPr>
        <w:ind w:firstLine="420"/>
        <w:rPr>
          <w:rFonts w:ascii="宋体" w:hAnsi="宋体"/>
          <w:bCs/>
          <w:color w:val="auto"/>
          <w:szCs w:val="21"/>
        </w:rPr>
      </w:pPr>
      <w:r>
        <w:rPr>
          <w:rFonts w:hint="eastAsia" w:ascii="宋体" w:hAnsi="宋体"/>
        </w:rPr>
        <w:t>5.2逾期送达的、未送达指定地点的或者不按照比选文件要求密封的比选申请文件，比选人不予受理。</w:t>
      </w:r>
      <w:bookmarkEnd w:id="45"/>
      <w:bookmarkEnd w:id="46"/>
      <w:bookmarkEnd w:id="47"/>
      <w:bookmarkEnd w:id="48"/>
      <w:bookmarkEnd w:id="49"/>
      <w:bookmarkEnd w:id="50"/>
      <w:bookmarkEnd w:id="51"/>
      <w:bookmarkEnd w:id="52"/>
      <w:bookmarkStart w:id="53" w:name="_Toc459915834"/>
      <w:bookmarkStart w:id="54" w:name="_Toc441584548"/>
      <w:bookmarkStart w:id="55" w:name="_Toc435461008"/>
      <w:bookmarkStart w:id="56" w:name="_Toc439885719"/>
    </w:p>
    <w:bookmarkEnd w:id="53"/>
    <w:bookmarkEnd w:id="54"/>
    <w:bookmarkEnd w:id="55"/>
    <w:bookmarkEnd w:id="56"/>
    <w:p>
      <w:pPr>
        <w:pStyle w:val="4"/>
        <w:keepLines w:val="0"/>
        <w:ind w:firstLine="562"/>
        <w:contextualSpacing/>
        <w:rPr>
          <w:rFonts w:ascii="宋体" w:hAnsi="宋体"/>
          <w:color w:val="auto"/>
          <w:sz w:val="28"/>
          <w:szCs w:val="28"/>
        </w:rPr>
      </w:pPr>
      <w:bookmarkStart w:id="57" w:name="_Toc439885722"/>
      <w:bookmarkStart w:id="58" w:name="_Toc28307"/>
      <w:bookmarkStart w:id="59" w:name="_Toc30613"/>
      <w:bookmarkStart w:id="60" w:name="_Toc50988525"/>
      <w:bookmarkStart w:id="61" w:name="_Toc47012022"/>
      <w:bookmarkStart w:id="62" w:name="_Toc459915837"/>
      <w:bookmarkStart w:id="63" w:name="_Toc441584551"/>
      <w:bookmarkStart w:id="64" w:name="_Toc1105"/>
      <w:r>
        <w:rPr>
          <w:rFonts w:hint="eastAsia" w:ascii="宋体" w:hAnsi="宋体"/>
          <w:color w:val="auto"/>
          <w:sz w:val="28"/>
          <w:szCs w:val="28"/>
        </w:rPr>
        <w:t>6．发布公告的媒介</w:t>
      </w:r>
      <w:bookmarkEnd w:id="57"/>
      <w:bookmarkEnd w:id="58"/>
      <w:bookmarkEnd w:id="59"/>
      <w:bookmarkEnd w:id="60"/>
      <w:bookmarkEnd w:id="61"/>
      <w:bookmarkEnd w:id="62"/>
      <w:bookmarkEnd w:id="63"/>
      <w:bookmarkEnd w:id="64"/>
    </w:p>
    <w:p>
      <w:pPr>
        <w:ind w:firstLine="420"/>
        <w:rPr>
          <w:rFonts w:ascii="宋体" w:hAnsi="宋体"/>
          <w:color w:val="auto"/>
        </w:rPr>
      </w:pPr>
      <w:bookmarkStart w:id="65" w:name="_Toc439885724"/>
      <w:bookmarkStart w:id="66" w:name="_Toc441584553"/>
      <w:bookmarkStart w:id="67" w:name="_Toc28262"/>
      <w:bookmarkStart w:id="68" w:name="_Toc1718"/>
      <w:bookmarkStart w:id="69" w:name="_Toc29235"/>
      <w:bookmarkStart w:id="70" w:name="_Toc47012023"/>
      <w:bookmarkStart w:id="71" w:name="_Toc459915839"/>
      <w:bookmarkStart w:id="72" w:name="_Toc50988526"/>
      <w:r>
        <w:rPr>
          <w:rFonts w:hint="eastAsia" w:ascii="宋体" w:hAnsi="宋体"/>
          <w:color w:val="auto"/>
        </w:rPr>
        <w:t xml:space="preserve">本次比选公告同时在中国招标投标公共服务平台（http://www.cebpubservice.com/）、重庆高速集团官网（http://www.cegc.com.cn/gw/newsInfoMenu.html?id=42&amp;key=2）、重庆高速公路集团有限公司招投标管理平台（http://43.240.249.108:8088/PMS/）上发布。   </w:t>
      </w:r>
    </w:p>
    <w:p>
      <w:pPr>
        <w:pStyle w:val="4"/>
        <w:keepLines w:val="0"/>
        <w:ind w:firstLine="562"/>
        <w:contextualSpacing/>
        <w:rPr>
          <w:rFonts w:ascii="宋体" w:hAnsi="宋体"/>
          <w:color w:val="auto"/>
          <w:sz w:val="28"/>
          <w:szCs w:val="28"/>
        </w:rPr>
      </w:pPr>
      <w:r>
        <w:rPr>
          <w:rFonts w:hint="eastAsia" w:ascii="宋体" w:hAnsi="宋体"/>
          <w:color w:val="auto"/>
          <w:sz w:val="28"/>
          <w:szCs w:val="28"/>
        </w:rPr>
        <w:t>7、联系方式</w:t>
      </w:r>
      <w:bookmarkEnd w:id="65"/>
      <w:bookmarkEnd w:id="66"/>
      <w:bookmarkEnd w:id="67"/>
      <w:bookmarkEnd w:id="68"/>
      <w:bookmarkEnd w:id="69"/>
      <w:bookmarkEnd w:id="70"/>
      <w:bookmarkEnd w:id="71"/>
      <w:bookmarkEnd w:id="72"/>
    </w:p>
    <w:p>
      <w:pPr>
        <w:topLinePunct/>
        <w:spacing w:line="420" w:lineRule="exact"/>
        <w:ind w:firstLine="420"/>
        <w:rPr>
          <w:rFonts w:ascii="宋体" w:hAnsi="宋体" w:cs="宋体"/>
          <w:color w:val="auto"/>
          <w:szCs w:val="21"/>
        </w:rPr>
      </w:pPr>
      <w:r>
        <w:rPr>
          <w:rFonts w:hint="eastAsia" w:ascii="宋体" w:hAnsi="宋体" w:cs="宋体"/>
          <w:color w:val="auto"/>
          <w:szCs w:val="21"/>
        </w:rPr>
        <w:t>比选人：重庆首讯科技股份有限公司</w:t>
      </w:r>
    </w:p>
    <w:p>
      <w:pPr>
        <w:topLinePunct/>
        <w:spacing w:line="420" w:lineRule="exact"/>
        <w:ind w:firstLine="420"/>
        <w:rPr>
          <w:rFonts w:ascii="宋体" w:hAnsi="宋体" w:cs="宋体"/>
          <w:color w:val="auto"/>
          <w:szCs w:val="21"/>
        </w:rPr>
      </w:pPr>
      <w:r>
        <w:rPr>
          <w:rFonts w:hint="eastAsia" w:ascii="宋体" w:hAnsi="宋体" w:cs="宋体"/>
          <w:color w:val="auto"/>
          <w:szCs w:val="21"/>
        </w:rPr>
        <w:t>地  址：</w:t>
      </w:r>
      <w:r>
        <w:rPr>
          <w:rFonts w:hint="eastAsia" w:ascii="宋体" w:hAnsi="宋体" w:cs="宋体"/>
          <w:snapToGrid w:val="0"/>
          <w:color w:val="auto"/>
          <w:kern w:val="0"/>
          <w:szCs w:val="21"/>
        </w:rPr>
        <w:t>重庆市南岸区四公里立交内环方向400米处</w:t>
      </w:r>
    </w:p>
    <w:p>
      <w:pPr>
        <w:topLinePunct/>
        <w:spacing w:line="420" w:lineRule="exact"/>
        <w:ind w:firstLine="42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孙</w:t>
      </w:r>
      <w:r>
        <w:rPr>
          <w:rFonts w:hint="eastAsia" w:ascii="宋体" w:hAnsi="宋体" w:cs="宋体"/>
          <w:color w:val="auto"/>
          <w:szCs w:val="21"/>
        </w:rPr>
        <w:t xml:space="preserve">老师  </w:t>
      </w:r>
    </w:p>
    <w:p>
      <w:pPr>
        <w:adjustRightInd w:val="0"/>
        <w:spacing w:line="420" w:lineRule="exact"/>
        <w:ind w:firstLine="420"/>
        <w:rPr>
          <w:rFonts w:ascii="宋体" w:hAnsi="宋体" w:cs="宋体"/>
          <w:color w:val="auto"/>
          <w:szCs w:val="21"/>
        </w:rPr>
      </w:pPr>
      <w:r>
        <w:rPr>
          <w:rFonts w:hint="eastAsia" w:ascii="宋体" w:hAnsi="宋体" w:cs="宋体"/>
          <w:color w:val="auto"/>
          <w:szCs w:val="21"/>
        </w:rPr>
        <w:t>电  话：</w:t>
      </w:r>
      <w:r>
        <w:rPr>
          <w:rFonts w:hint="eastAsia" w:ascii="宋体" w:hAnsi="宋体" w:cs="宋体"/>
          <w:snapToGrid w:val="0"/>
          <w:color w:val="auto"/>
          <w:kern w:val="0"/>
        </w:rPr>
        <w:t>023-86325023</w:t>
      </w:r>
    </w:p>
    <w:p>
      <w:pPr>
        <w:topLinePunct/>
        <w:spacing w:line="420" w:lineRule="exact"/>
        <w:ind w:firstLine="420"/>
        <w:rPr>
          <w:rFonts w:ascii="宋体" w:hAnsi="宋体" w:cs="宋体"/>
          <w:color w:val="auto"/>
          <w:szCs w:val="21"/>
        </w:rPr>
      </w:pPr>
      <w:r>
        <w:rPr>
          <w:rFonts w:hint="eastAsia" w:ascii="宋体" w:hAnsi="宋体" w:cs="宋体"/>
          <w:color w:val="auto"/>
          <w:szCs w:val="21"/>
        </w:rPr>
        <w:t>比选代理机构：重庆国际投资咨询集团有限公司</w:t>
      </w:r>
    </w:p>
    <w:p>
      <w:pPr>
        <w:topLinePunct/>
        <w:spacing w:line="420" w:lineRule="exact"/>
        <w:ind w:firstLine="420"/>
        <w:rPr>
          <w:rFonts w:ascii="宋体" w:hAnsi="宋体" w:cs="宋体"/>
          <w:color w:val="auto"/>
          <w:szCs w:val="21"/>
        </w:rPr>
      </w:pPr>
      <w:r>
        <w:rPr>
          <w:rFonts w:hint="eastAsia" w:ascii="宋体" w:hAnsi="宋体" w:cs="宋体"/>
          <w:color w:val="auto"/>
          <w:szCs w:val="21"/>
        </w:rPr>
        <w:t>地  址：重庆市江北区五简路2号重庆咨询大厦1407室</w:t>
      </w:r>
    </w:p>
    <w:p>
      <w:pPr>
        <w:topLinePunct/>
        <w:spacing w:line="420" w:lineRule="exact"/>
        <w:ind w:firstLine="42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彭</w:t>
      </w:r>
      <w:r>
        <w:rPr>
          <w:rFonts w:hint="eastAsia" w:ascii="宋体" w:hAnsi="宋体" w:cs="宋体"/>
          <w:color w:val="auto"/>
          <w:szCs w:val="21"/>
        </w:rPr>
        <w:t>老师</w:t>
      </w:r>
    </w:p>
    <w:p>
      <w:pPr>
        <w:topLinePunct/>
        <w:spacing w:line="420" w:lineRule="exact"/>
        <w:ind w:firstLine="420"/>
        <w:rPr>
          <w:rFonts w:ascii="宋体" w:hAnsi="宋体" w:cs="宋体"/>
          <w:color w:val="auto"/>
          <w:szCs w:val="21"/>
          <w:lang w:val="en-GB"/>
        </w:rPr>
        <w:sectPr>
          <w:headerReference r:id="rId11" w:type="default"/>
          <w:footerReference r:id="rId12" w:type="default"/>
          <w:pgSz w:w="11907" w:h="16840"/>
          <w:pgMar w:top="1440" w:right="1253" w:bottom="1196" w:left="1678" w:header="720" w:footer="720" w:gutter="0"/>
          <w:pgNumType w:start="1"/>
          <w:cols w:space="720" w:num="1"/>
          <w:rtlGutter w:val="1"/>
          <w:docGrid w:linePitch="286" w:charSpace="0"/>
        </w:sectPr>
      </w:pPr>
      <w:r>
        <w:rPr>
          <w:rFonts w:hint="eastAsia" w:ascii="宋体" w:hAnsi="宋体" w:cs="宋体"/>
          <w:color w:val="auto"/>
          <w:szCs w:val="21"/>
        </w:rPr>
        <w:t>电  话：</w:t>
      </w:r>
      <w:r>
        <w:rPr>
          <w:rFonts w:ascii="宋体" w:hAnsi="宋体"/>
          <w:bCs/>
          <w:color w:val="auto"/>
          <w:szCs w:val="21"/>
        </w:rPr>
        <w:t>023-</w:t>
      </w:r>
      <w:r>
        <w:rPr>
          <w:rFonts w:hint="eastAsia" w:ascii="宋体" w:hAnsi="宋体" w:cs="宋体"/>
          <w:color w:val="auto"/>
          <w:szCs w:val="21"/>
          <w:lang w:val="en-GB"/>
        </w:rPr>
        <w:t>67535469</w:t>
      </w:r>
    </w:p>
    <w:p>
      <w:pPr>
        <w:pStyle w:val="3"/>
        <w:spacing w:before="0" w:after="0" w:line="360" w:lineRule="auto"/>
        <w:ind w:firstLine="643"/>
        <w:contextualSpacing/>
        <w:jc w:val="center"/>
        <w:rPr>
          <w:rFonts w:ascii="宋体" w:hAnsi="宋体"/>
          <w:b w:val="0"/>
          <w:color w:val="auto"/>
          <w:kern w:val="0"/>
          <w:sz w:val="32"/>
          <w:szCs w:val="32"/>
        </w:rPr>
      </w:pPr>
      <w:bookmarkStart w:id="73" w:name="_Toc22844"/>
      <w:bookmarkStart w:id="74" w:name="_Toc25888"/>
      <w:bookmarkStart w:id="75" w:name="_Toc24213"/>
      <w:bookmarkStart w:id="76" w:name="_Toc10706"/>
      <w:bookmarkStart w:id="77" w:name="_Toc19961"/>
      <w:bookmarkStart w:id="78" w:name="_Toc47012024"/>
      <w:bookmarkStart w:id="79" w:name="_Toc8733"/>
      <w:bookmarkStart w:id="80" w:name="_Toc26462"/>
      <w:bookmarkStart w:id="81" w:name="_Toc17447"/>
      <w:bookmarkStart w:id="82" w:name="_Toc1847"/>
      <w:bookmarkStart w:id="83" w:name="_Toc2213"/>
      <w:bookmarkStart w:id="84" w:name="_Toc16569"/>
      <w:bookmarkStart w:id="85" w:name="_Toc29745"/>
      <w:bookmarkStart w:id="86" w:name="_Toc50988527"/>
      <w:r>
        <w:rPr>
          <w:rFonts w:hint="eastAsia" w:ascii="宋体" w:hAnsi="宋体"/>
          <w:color w:val="auto"/>
          <w:kern w:val="0"/>
          <w:sz w:val="32"/>
          <w:szCs w:val="32"/>
        </w:rPr>
        <w:t>第二章  比选申请人须知</w:t>
      </w:r>
      <w:bookmarkEnd w:id="14"/>
      <w:bookmarkEnd w:id="73"/>
      <w:bookmarkEnd w:id="74"/>
      <w:bookmarkEnd w:id="75"/>
      <w:bookmarkEnd w:id="76"/>
      <w:bookmarkEnd w:id="77"/>
      <w:bookmarkEnd w:id="78"/>
      <w:bookmarkEnd w:id="79"/>
      <w:bookmarkEnd w:id="80"/>
      <w:bookmarkEnd w:id="81"/>
      <w:bookmarkEnd w:id="82"/>
      <w:bookmarkEnd w:id="83"/>
      <w:bookmarkEnd w:id="84"/>
      <w:bookmarkEnd w:id="85"/>
      <w:bookmarkEnd w:id="86"/>
    </w:p>
    <w:p>
      <w:pPr>
        <w:autoSpaceDE w:val="0"/>
        <w:autoSpaceDN w:val="0"/>
        <w:adjustRightInd/>
        <w:ind w:right="0" w:firstLine="0" w:firstLineChars="0"/>
        <w:outlineLvl w:val="1"/>
        <w:rPr>
          <w:rFonts w:ascii="宋体" w:hAnsi="宋体"/>
          <w:b/>
          <w:color w:val="auto"/>
          <w:kern w:val="0"/>
          <w:sz w:val="28"/>
          <w:szCs w:val="28"/>
        </w:rPr>
      </w:pPr>
      <w:bookmarkStart w:id="87" w:name="_Toc23046"/>
      <w:bookmarkStart w:id="88" w:name="_Toc23538"/>
      <w:bookmarkStart w:id="89" w:name="_Toc13219"/>
      <w:bookmarkStart w:id="90" w:name="_Toc199124757"/>
      <w:r>
        <w:rPr>
          <w:rFonts w:hint="eastAsia" w:ascii="宋体" w:hAnsi="宋体"/>
          <w:b/>
          <w:color w:val="auto"/>
          <w:kern w:val="0"/>
          <w:sz w:val="28"/>
          <w:szCs w:val="28"/>
        </w:rPr>
        <w:t>比选申请人须知前附表</w:t>
      </w:r>
      <w:bookmarkEnd w:id="87"/>
      <w:bookmarkEnd w:id="88"/>
      <w:bookmarkEnd w:id="89"/>
      <w:bookmarkEnd w:id="90"/>
    </w:p>
    <w:p>
      <w:pPr>
        <w:autoSpaceDE w:val="0"/>
        <w:autoSpaceDN w:val="0"/>
        <w:adjustRightInd w:val="0"/>
        <w:spacing w:before="64"/>
        <w:ind w:right="-109" w:firstLine="0" w:firstLineChars="0"/>
        <w:rPr>
          <w:rFonts w:ascii="宋体" w:hAnsi="宋体"/>
          <w:b/>
          <w:color w:val="auto"/>
          <w:kern w:val="0"/>
          <w:szCs w:val="21"/>
        </w:rPr>
      </w:pPr>
      <w:r>
        <w:rPr>
          <w:rFonts w:hint="eastAsia" w:ascii="宋体" w:hAnsi="宋体"/>
          <w:b/>
          <w:color w:val="auto"/>
          <w:kern w:val="0"/>
          <w:szCs w:val="21"/>
        </w:rPr>
        <w:t>本比选申请人须知前附表是“比选申请人须知”的修改或补充，如有不一致，以本前附表为准。</w:t>
      </w:r>
    </w:p>
    <w:tbl>
      <w:tblPr>
        <w:tblStyle w:val="45"/>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1503"/>
        <w:gridCol w:w="6660"/>
        <w:tblGridChange w:id="0">
          <w:tblGrid>
            <w:gridCol w:w="873"/>
            <w:gridCol w:w="1503"/>
            <w:gridCol w:w="666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873" w:type="dxa"/>
            <w:vAlign w:val="center"/>
          </w:tcPr>
          <w:p>
            <w:pPr>
              <w:autoSpaceDE w:val="0"/>
              <w:autoSpaceDN w:val="0"/>
              <w:adjustRightInd w:val="0"/>
              <w:spacing w:line="400" w:lineRule="exact"/>
              <w:ind w:firstLine="0" w:firstLineChars="0"/>
              <w:jc w:val="center"/>
              <w:rPr>
                <w:rFonts w:ascii="宋体" w:hAnsi="宋体"/>
                <w:b/>
                <w:color w:val="auto"/>
                <w:kern w:val="0"/>
                <w:szCs w:val="21"/>
              </w:rPr>
            </w:pPr>
            <w:r>
              <w:rPr>
                <w:rFonts w:hint="eastAsia" w:ascii="宋体" w:hAnsi="宋体"/>
                <w:b/>
                <w:color w:val="auto"/>
                <w:kern w:val="0"/>
                <w:szCs w:val="21"/>
              </w:rPr>
              <w:t>条款号</w:t>
            </w:r>
          </w:p>
        </w:tc>
        <w:tc>
          <w:tcPr>
            <w:tcW w:w="1503" w:type="dxa"/>
            <w:vAlign w:val="center"/>
          </w:tcPr>
          <w:p>
            <w:pPr>
              <w:tabs>
                <w:tab w:val="left" w:pos="1560"/>
                <w:tab w:val="left" w:pos="1980"/>
                <w:tab w:val="left" w:pos="2400"/>
              </w:tabs>
              <w:autoSpaceDE w:val="0"/>
              <w:autoSpaceDN w:val="0"/>
              <w:adjustRightInd w:val="0"/>
              <w:spacing w:line="400" w:lineRule="exact"/>
              <w:ind w:firstLine="0" w:firstLineChars="0"/>
              <w:jc w:val="center"/>
              <w:rPr>
                <w:rFonts w:ascii="宋体" w:hAnsi="宋体"/>
                <w:b/>
                <w:color w:val="auto"/>
                <w:kern w:val="0"/>
                <w:szCs w:val="21"/>
              </w:rPr>
            </w:pPr>
            <w:r>
              <w:rPr>
                <w:rFonts w:hint="eastAsia" w:ascii="宋体" w:hAnsi="宋体"/>
                <w:b/>
                <w:color w:val="auto"/>
                <w:kern w:val="0"/>
                <w:szCs w:val="21"/>
              </w:rPr>
              <w:t>条款名称</w:t>
            </w:r>
          </w:p>
        </w:tc>
        <w:tc>
          <w:tcPr>
            <w:tcW w:w="6660" w:type="dxa"/>
            <w:vAlign w:val="center"/>
          </w:tcPr>
          <w:p>
            <w:pPr>
              <w:tabs>
                <w:tab w:val="left" w:pos="1540"/>
                <w:tab w:val="left" w:pos="1960"/>
                <w:tab w:val="left" w:pos="2380"/>
              </w:tabs>
              <w:autoSpaceDE w:val="0"/>
              <w:autoSpaceDN w:val="0"/>
              <w:adjustRightInd w:val="0"/>
              <w:ind w:firstLine="422"/>
              <w:contextualSpacing/>
              <w:jc w:val="center"/>
              <w:rPr>
                <w:rFonts w:ascii="宋体" w:hAnsi="宋体"/>
                <w:b/>
                <w:color w:val="auto"/>
                <w:kern w:val="0"/>
                <w:szCs w:val="21"/>
              </w:rPr>
            </w:pPr>
            <w:r>
              <w:rPr>
                <w:rFonts w:hint="eastAsia" w:ascii="宋体" w:hAnsi="宋体"/>
                <w:b/>
                <w:color w:val="auto"/>
                <w:kern w:val="0"/>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1.1.2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比选人</w:t>
            </w:r>
          </w:p>
        </w:tc>
        <w:tc>
          <w:tcPr>
            <w:tcW w:w="6660" w:type="dxa"/>
            <w:vAlign w:val="center"/>
          </w:tcPr>
          <w:p>
            <w:pPr>
              <w:topLinePunct w:val="0"/>
              <w:adjustRightInd w:val="0"/>
              <w:spacing w:line="420" w:lineRule="exact"/>
              <w:ind w:firstLine="420"/>
              <w:rPr>
                <w:rFonts w:ascii="宋体" w:hAnsi="宋体" w:cs="宋体"/>
                <w:color w:val="auto"/>
                <w:szCs w:val="21"/>
              </w:rPr>
            </w:pPr>
            <w:r>
              <w:rPr>
                <w:rFonts w:hint="eastAsia" w:ascii="宋体" w:hAnsi="宋体" w:cs="宋体"/>
                <w:color w:val="auto"/>
                <w:szCs w:val="21"/>
              </w:rPr>
              <w:t>比选人：重庆首讯科技股份有限公司</w:t>
            </w:r>
          </w:p>
          <w:p>
            <w:pPr>
              <w:topLinePunct w:val="0"/>
              <w:adjustRightInd w:val="0"/>
              <w:spacing w:line="420" w:lineRule="exact"/>
              <w:ind w:firstLine="420"/>
              <w:rPr>
                <w:rFonts w:ascii="宋体" w:hAnsi="宋体" w:cs="宋体"/>
                <w:color w:val="auto"/>
                <w:szCs w:val="21"/>
              </w:rPr>
            </w:pPr>
            <w:r>
              <w:rPr>
                <w:rFonts w:hint="eastAsia" w:ascii="宋体" w:hAnsi="宋体" w:cs="宋体"/>
                <w:color w:val="auto"/>
                <w:szCs w:val="21"/>
              </w:rPr>
              <w:t>地  址：</w:t>
            </w:r>
            <w:r>
              <w:rPr>
                <w:rFonts w:hint="eastAsia" w:ascii="宋体" w:hAnsi="宋体" w:cs="宋体"/>
                <w:snapToGrid w:val="0"/>
                <w:color w:val="auto"/>
                <w:kern w:val="0"/>
                <w:szCs w:val="21"/>
              </w:rPr>
              <w:t>重庆市南岸区四公里立交内环方向400米处</w:t>
            </w:r>
          </w:p>
          <w:p>
            <w:pPr>
              <w:topLinePunct w:val="0"/>
              <w:adjustRightInd w:val="0"/>
              <w:spacing w:line="420" w:lineRule="exact"/>
              <w:ind w:firstLine="42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孙</w:t>
            </w:r>
            <w:r>
              <w:rPr>
                <w:rFonts w:hint="eastAsia" w:ascii="宋体" w:hAnsi="宋体" w:cs="宋体"/>
                <w:color w:val="auto"/>
                <w:szCs w:val="21"/>
              </w:rPr>
              <w:t xml:space="preserve">老师  </w:t>
            </w:r>
          </w:p>
          <w:p>
            <w:pPr>
              <w:adjustRightInd w:val="0"/>
              <w:spacing w:line="420" w:lineRule="exact"/>
              <w:ind w:firstLine="420"/>
              <w:rPr>
                <w:color w:val="auto"/>
              </w:rPr>
            </w:pPr>
            <w:r>
              <w:rPr>
                <w:rFonts w:hint="eastAsia" w:ascii="宋体" w:hAnsi="宋体" w:cs="宋体"/>
                <w:color w:val="auto"/>
                <w:szCs w:val="21"/>
              </w:rPr>
              <w:t>电  话：</w:t>
            </w:r>
            <w:r>
              <w:rPr>
                <w:rFonts w:hint="eastAsia" w:ascii="宋体" w:hAnsi="宋体" w:cs="宋体"/>
                <w:snapToGrid w:val="0"/>
                <w:color w:val="auto"/>
                <w:kern w:val="0"/>
              </w:rPr>
              <w:t>023-86325023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1.1.3</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比选代</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理机构</w:t>
            </w:r>
          </w:p>
        </w:tc>
        <w:tc>
          <w:tcPr>
            <w:tcW w:w="6660" w:type="dxa"/>
            <w:vAlign w:val="center"/>
          </w:tcPr>
          <w:p>
            <w:pPr>
              <w:autoSpaceDE w:val="0"/>
              <w:autoSpaceDN w:val="0"/>
              <w:adjustRightInd w:val="0"/>
              <w:ind w:firstLine="420"/>
              <w:contextualSpacing/>
              <w:rPr>
                <w:rFonts w:ascii="宋体" w:hAnsi="宋体" w:cs="宋体"/>
                <w:color w:val="auto"/>
                <w:szCs w:val="21"/>
              </w:rPr>
            </w:pPr>
            <w:r>
              <w:rPr>
                <w:rFonts w:hint="eastAsia" w:ascii="宋体" w:hAnsi="宋体" w:cs="宋体"/>
                <w:color w:val="auto"/>
                <w:szCs w:val="21"/>
              </w:rPr>
              <w:t>比选代理机构：重庆国际投资咨询集团有限公司</w:t>
            </w:r>
          </w:p>
          <w:p>
            <w:pPr>
              <w:autoSpaceDE w:val="0"/>
              <w:autoSpaceDN w:val="0"/>
              <w:adjustRightInd w:val="0"/>
              <w:ind w:firstLine="420"/>
              <w:contextualSpacing/>
              <w:rPr>
                <w:rFonts w:ascii="宋体" w:hAnsi="宋体" w:cs="宋体"/>
                <w:color w:val="auto"/>
                <w:szCs w:val="21"/>
              </w:rPr>
            </w:pPr>
            <w:r>
              <w:rPr>
                <w:rFonts w:hint="eastAsia" w:ascii="宋体" w:hAnsi="宋体" w:cs="宋体"/>
                <w:color w:val="auto"/>
                <w:szCs w:val="21"/>
              </w:rPr>
              <w:t>地  址：重庆市江北区五简路2号重庆咨询大厦1407室</w:t>
            </w:r>
          </w:p>
          <w:p>
            <w:pPr>
              <w:autoSpaceDE w:val="0"/>
              <w:autoSpaceDN w:val="0"/>
              <w:adjustRightInd w:val="0"/>
              <w:ind w:firstLine="420"/>
              <w:contextualSpacing/>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彭</w:t>
            </w:r>
            <w:r>
              <w:rPr>
                <w:rFonts w:hint="eastAsia" w:ascii="宋体" w:hAnsi="宋体" w:cs="宋体"/>
                <w:color w:val="auto"/>
                <w:szCs w:val="21"/>
              </w:rPr>
              <w:t>老师</w:t>
            </w:r>
          </w:p>
          <w:p>
            <w:pPr>
              <w:autoSpaceDE w:val="0"/>
              <w:autoSpaceDN w:val="0"/>
              <w:adjustRightInd w:val="0"/>
              <w:ind w:firstLine="420"/>
              <w:contextualSpacing/>
              <w:rPr>
                <w:rFonts w:ascii="宋体" w:hAnsi="宋体" w:cs="宋体"/>
                <w:color w:val="auto"/>
                <w:szCs w:val="21"/>
              </w:rPr>
            </w:pPr>
            <w:r>
              <w:rPr>
                <w:rFonts w:hint="eastAsia" w:ascii="宋体" w:hAnsi="宋体" w:cs="宋体"/>
                <w:color w:val="auto"/>
                <w:szCs w:val="21"/>
              </w:rPr>
              <w:t>电  话：023-67535469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1.1.4</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项目名称</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s="宋体"/>
                <w:color w:val="auto"/>
                <w:szCs w:val="21"/>
              </w:rPr>
              <w:t>2022年专项工程金属结构物检测项目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1.2.1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资金来源</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olor w:val="auto"/>
                <w:szCs w:val="21"/>
              </w:rPr>
              <w:t>业主自筹。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1.2.2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出资比例</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olor w:val="auto"/>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1.2.3</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资金落实情况</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olor w:val="auto"/>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1.3.1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比选范围</w:t>
            </w:r>
          </w:p>
        </w:tc>
        <w:tc>
          <w:tcPr>
            <w:tcW w:w="6660" w:type="dxa"/>
            <w:vAlign w:val="center"/>
          </w:tcPr>
          <w:p>
            <w:pPr>
              <w:ind w:firstLine="420"/>
              <w:contextualSpacing/>
              <w:rPr>
                <w:rFonts w:ascii="宋体" w:hAnsi="宋体" w:cs="宋体"/>
                <w:snapToGrid w:val="0"/>
                <w:color w:val="auto"/>
                <w:kern w:val="0"/>
                <w:szCs w:val="21"/>
              </w:rPr>
            </w:pPr>
            <w:r>
              <w:rPr>
                <w:rFonts w:hint="eastAsia" w:ascii="宋体" w:hAnsi="宋体"/>
                <w:color w:val="auto"/>
              </w:rPr>
              <w:t>本次检测内容包隧道内的风机、桥架、小型情报板、信息指示灯进行检测及防腐除锈；对隧道外的门架情报板和悬臂式情报板进行检测及防腐除锈等工作。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1.3.2</w:t>
            </w:r>
          </w:p>
        </w:tc>
        <w:tc>
          <w:tcPr>
            <w:tcW w:w="1503" w:type="dxa"/>
            <w:vAlign w:val="center"/>
          </w:tcPr>
          <w:p>
            <w:pPr>
              <w:autoSpaceDE w:val="0"/>
              <w:autoSpaceDN w:val="0"/>
              <w:adjustRightInd w:val="0"/>
              <w:spacing w:line="400" w:lineRule="exact"/>
              <w:ind w:firstLine="0" w:firstLineChars="0"/>
              <w:jc w:val="center"/>
              <w:rPr>
                <w:rFonts w:hint="eastAsia" w:ascii="宋体" w:hAnsi="宋体" w:eastAsia="宋体"/>
                <w:color w:val="auto"/>
                <w:kern w:val="0"/>
                <w:szCs w:val="21"/>
                <w:lang w:eastAsia="zh-CN"/>
              </w:rPr>
            </w:pPr>
            <w:r>
              <w:rPr>
                <w:rFonts w:hint="eastAsia" w:ascii="宋体" w:hAnsi="宋体" w:cs="宋体"/>
                <w:color w:val="auto"/>
                <w:szCs w:val="21"/>
              </w:rPr>
              <w:t>服务期</w:t>
            </w:r>
            <w:r>
              <w:rPr>
                <w:rFonts w:hint="eastAsia" w:ascii="宋体" w:hAnsi="宋体" w:cs="宋体"/>
                <w:color w:val="auto"/>
                <w:szCs w:val="21"/>
                <w:lang w:eastAsia="zh-CN"/>
              </w:rPr>
              <w:t>限</w:t>
            </w:r>
          </w:p>
        </w:tc>
        <w:tc>
          <w:tcPr>
            <w:tcW w:w="6660" w:type="dxa"/>
            <w:vAlign w:val="center"/>
          </w:tcPr>
          <w:p>
            <w:pPr>
              <w:ind w:firstLine="420"/>
              <w:contextualSpacing/>
              <w:rPr>
                <w:rFonts w:ascii="宋体" w:hAnsi="宋体" w:cs="宋体"/>
                <w:snapToGrid w:val="0"/>
                <w:color w:val="auto"/>
                <w:kern w:val="0"/>
                <w:szCs w:val="21"/>
              </w:rPr>
            </w:pPr>
            <w:r>
              <w:rPr>
                <w:rFonts w:hint="eastAsia"/>
                <w:color w:val="auto"/>
              </w:rPr>
              <w:t>暂定2022年7月30日-2022年9月15日。具体开工及完工时间以比选人通知为准</w:t>
            </w:r>
            <w:r>
              <w:rPr>
                <w:rFonts w:hint="eastAsia" w:ascii="宋体" w:hAnsi="宋体"/>
                <w:color w:val="auto"/>
              </w:rPr>
              <w:t>，开展具体时间以比选人通知为准。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lang w:eastAsia="zh-Hans"/>
              </w:rPr>
            </w:pPr>
            <w:r>
              <w:rPr>
                <w:rFonts w:ascii="宋体" w:hAnsi="宋体"/>
                <w:color w:val="auto"/>
                <w:kern w:val="0"/>
                <w:szCs w:val="21"/>
              </w:rPr>
              <w:t>1</w:t>
            </w:r>
            <w:r>
              <w:rPr>
                <w:rFonts w:hint="eastAsia" w:ascii="宋体" w:hAnsi="宋体"/>
                <w:color w:val="auto"/>
                <w:kern w:val="0"/>
                <w:szCs w:val="21"/>
                <w:lang w:eastAsia="zh-Hans"/>
              </w:rPr>
              <w:t>.</w:t>
            </w:r>
            <w:r>
              <w:rPr>
                <w:rFonts w:ascii="宋体" w:hAnsi="宋体"/>
                <w:color w:val="auto"/>
                <w:kern w:val="0"/>
                <w:szCs w:val="21"/>
                <w:lang w:eastAsia="zh-Hans"/>
              </w:rPr>
              <w:t>3</w:t>
            </w:r>
            <w:r>
              <w:rPr>
                <w:rFonts w:hint="eastAsia" w:ascii="宋体" w:hAnsi="宋体"/>
                <w:color w:val="auto"/>
                <w:kern w:val="0"/>
                <w:szCs w:val="21"/>
                <w:lang w:eastAsia="zh-Hans"/>
              </w:rPr>
              <w:t>.</w:t>
            </w:r>
            <w:r>
              <w:rPr>
                <w:rFonts w:ascii="宋体" w:hAnsi="宋体"/>
                <w:color w:val="auto"/>
                <w:kern w:val="0"/>
                <w:szCs w:val="21"/>
                <w:lang w:eastAsia="zh-Hans"/>
              </w:rPr>
              <w:t>3</w:t>
            </w:r>
          </w:p>
        </w:tc>
        <w:tc>
          <w:tcPr>
            <w:tcW w:w="1503" w:type="dxa"/>
            <w:vAlign w:val="center"/>
          </w:tcPr>
          <w:p>
            <w:pPr>
              <w:autoSpaceDE w:val="0"/>
              <w:autoSpaceDN w:val="0"/>
              <w:adjustRightInd w:val="0"/>
              <w:spacing w:line="400" w:lineRule="exact"/>
              <w:ind w:firstLine="0" w:firstLineChars="0"/>
              <w:jc w:val="center"/>
              <w:rPr>
                <w:rFonts w:ascii="宋体" w:hAnsi="宋体" w:cs="宋体"/>
                <w:snapToGrid w:val="0"/>
                <w:color w:val="auto"/>
                <w:kern w:val="0"/>
                <w:szCs w:val="21"/>
              </w:rPr>
            </w:pPr>
            <w:r>
              <w:rPr>
                <w:rFonts w:hint="eastAsia" w:ascii="宋体" w:hAnsi="宋体" w:cs="宋体"/>
                <w:color w:val="auto"/>
                <w:kern w:val="0"/>
                <w:szCs w:val="21"/>
                <w:lang w:eastAsia="zh-CN"/>
              </w:rPr>
              <w:t>服务</w:t>
            </w:r>
            <w:r>
              <w:rPr>
                <w:rFonts w:hint="eastAsia" w:ascii="宋体" w:hAnsi="宋体" w:cs="宋体"/>
                <w:color w:val="auto"/>
                <w:kern w:val="0"/>
                <w:szCs w:val="21"/>
              </w:rPr>
              <w:t>地点</w:t>
            </w:r>
          </w:p>
        </w:tc>
        <w:tc>
          <w:tcPr>
            <w:tcW w:w="6660" w:type="dxa"/>
            <w:vAlign w:val="center"/>
          </w:tcPr>
          <w:p>
            <w:pPr>
              <w:ind w:firstLine="420"/>
              <w:contextualSpacing/>
              <w:rPr>
                <w:rFonts w:ascii="宋体" w:hAnsi="宋体" w:cs="宋体"/>
                <w:bCs/>
                <w:color w:val="auto"/>
                <w:kern w:val="0"/>
                <w:szCs w:val="21"/>
              </w:rPr>
            </w:pPr>
            <w:r>
              <w:rPr>
                <w:rFonts w:hint="eastAsia" w:ascii="宋体" w:hAnsi="宋体"/>
                <w:color w:val="auto"/>
                <w:szCs w:val="21"/>
              </w:rPr>
              <w:t>云奉路、奉巫路、奉溪路、水界路、水武路、武黄路、南涪路、铜永路。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lang w:eastAsia="zh-Hans"/>
              </w:rPr>
            </w:pPr>
            <w:r>
              <w:rPr>
                <w:rFonts w:ascii="宋体" w:hAnsi="宋体"/>
                <w:color w:val="auto"/>
                <w:kern w:val="0"/>
                <w:szCs w:val="21"/>
              </w:rPr>
              <w:t>1</w:t>
            </w:r>
            <w:r>
              <w:rPr>
                <w:rFonts w:hint="eastAsia" w:ascii="宋体" w:hAnsi="宋体"/>
                <w:color w:val="auto"/>
                <w:kern w:val="0"/>
                <w:szCs w:val="21"/>
                <w:lang w:eastAsia="zh-Hans"/>
              </w:rPr>
              <w:t>.</w:t>
            </w:r>
            <w:r>
              <w:rPr>
                <w:rFonts w:ascii="宋体" w:hAnsi="宋体"/>
                <w:color w:val="auto"/>
                <w:kern w:val="0"/>
                <w:szCs w:val="21"/>
                <w:lang w:eastAsia="zh-Hans"/>
              </w:rPr>
              <w:t>3</w:t>
            </w:r>
            <w:r>
              <w:rPr>
                <w:rFonts w:hint="eastAsia" w:ascii="宋体" w:hAnsi="宋体"/>
                <w:color w:val="auto"/>
                <w:kern w:val="0"/>
                <w:szCs w:val="21"/>
                <w:lang w:eastAsia="zh-Hans"/>
              </w:rPr>
              <w:t>.</w:t>
            </w:r>
            <w:r>
              <w:rPr>
                <w:rFonts w:ascii="宋体" w:hAnsi="宋体"/>
                <w:color w:val="auto"/>
                <w:kern w:val="0"/>
                <w:szCs w:val="21"/>
                <w:lang w:eastAsia="zh-Hans"/>
              </w:rPr>
              <w:t>4</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s="宋体"/>
                <w:color w:val="auto"/>
                <w:szCs w:val="21"/>
              </w:rPr>
              <w:t>质量要求</w:t>
            </w:r>
          </w:p>
        </w:tc>
        <w:tc>
          <w:tcPr>
            <w:tcW w:w="6660" w:type="dxa"/>
            <w:vAlign w:val="center"/>
          </w:tcPr>
          <w:p>
            <w:pPr>
              <w:autoSpaceDE w:val="0"/>
              <w:autoSpaceDN w:val="0"/>
              <w:adjustRightInd w:val="0"/>
              <w:ind w:firstLine="420"/>
              <w:contextualSpacing/>
              <w:textAlignment w:val="baseline"/>
              <w:rPr>
                <w:rFonts w:ascii="宋体" w:hAnsi="宋体" w:cs="MingLiU"/>
                <w:b/>
                <w:color w:val="auto"/>
                <w:kern w:val="0"/>
                <w:szCs w:val="21"/>
              </w:rPr>
            </w:pPr>
            <w:r>
              <w:rPr>
                <w:rFonts w:hint="eastAsia" w:ascii="宋体" w:hAnsi="宋体"/>
                <w:color w:val="auto"/>
                <w:szCs w:val="21"/>
              </w:rPr>
              <w:t>符合项目实施时最新的国家和地方法律法规、规范及第五章“技术标准和要求”规定，并通过比选人组织的评审与验收。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1.4.1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比选申请人资质条件、能力和信誉</w:t>
            </w:r>
          </w:p>
        </w:tc>
        <w:tc>
          <w:tcPr>
            <w:tcW w:w="6660" w:type="dxa"/>
            <w:vAlign w:val="center"/>
          </w:tcPr>
          <w:p>
            <w:pPr>
              <w:spacing w:beforeLines="0" w:line="400" w:lineRule="exact"/>
              <w:ind w:firstLine="420"/>
              <w:contextualSpacing/>
              <w:rPr>
                <w:rFonts w:ascii="宋体" w:hAnsi="宋体"/>
                <w:b w:val="0"/>
                <w:bCs/>
                <w:color w:val="auto"/>
                <w:szCs w:val="21"/>
              </w:rPr>
            </w:pPr>
            <w:r>
              <w:rPr>
                <w:rFonts w:hint="eastAsia" w:ascii="宋体" w:hAnsi="宋体"/>
                <w:b w:val="0"/>
                <w:bCs/>
                <w:color w:val="auto"/>
                <w:szCs w:val="21"/>
              </w:rPr>
              <w:t>本次比选实行资格后审，比选申请人应满足下列资格条件：</w:t>
            </w:r>
          </w:p>
          <w:p>
            <w:pPr>
              <w:adjustRightInd w:val="0"/>
              <w:spacing w:beforeLines="0" w:line="400" w:lineRule="exact"/>
              <w:ind w:firstLine="420"/>
              <w:contextualSpacing/>
              <w:rPr>
                <w:rFonts w:ascii="宋体" w:hAnsi="宋体" w:cs="MingLiU"/>
                <w:b w:val="0"/>
                <w:bCs/>
                <w:color w:val="auto"/>
                <w:kern w:val="0"/>
                <w:szCs w:val="21"/>
              </w:rPr>
            </w:pPr>
            <w:r>
              <w:rPr>
                <w:rFonts w:hint="eastAsia" w:ascii="宋体" w:hAnsi="宋体" w:cs="MingLiU"/>
                <w:b w:val="0"/>
                <w:bCs/>
                <w:color w:val="auto"/>
                <w:kern w:val="0"/>
                <w:szCs w:val="21"/>
              </w:rPr>
              <w:t>1.</w:t>
            </w:r>
            <w:r>
              <w:rPr>
                <w:rFonts w:hint="eastAsia" w:ascii="宋体" w:hAnsi="宋体" w:cs="MingLiU"/>
                <w:b w:val="0"/>
                <w:bCs/>
                <w:color w:val="auto"/>
                <w:kern w:val="0"/>
                <w:szCs w:val="21"/>
              </w:rPr>
              <w:t>营业执照</w:t>
            </w:r>
            <w:r>
              <w:rPr>
                <w:rFonts w:hint="eastAsia" w:ascii="宋体" w:hAnsi="宋体" w:cs="MingLiU"/>
                <w:b w:val="0"/>
                <w:bCs/>
                <w:color w:val="auto"/>
                <w:kern w:val="0"/>
                <w:szCs w:val="21"/>
                <w:lang w:eastAsia="zh-CN"/>
              </w:rPr>
              <w:t>及资质条件</w:t>
            </w:r>
          </w:p>
          <w:p>
            <w:pPr>
              <w:adjustRightInd w:val="0"/>
              <w:spacing w:beforeLines="0" w:line="400" w:lineRule="exact"/>
              <w:ind w:firstLine="420"/>
              <w:contextualSpacing/>
              <w:rPr>
                <w:rFonts w:hint="eastAsia" w:ascii="宋体" w:hAnsi="宋体" w:eastAsia="宋体" w:cs="MingLiU"/>
                <w:b w:val="0"/>
                <w:bCs/>
                <w:color w:val="auto"/>
                <w:kern w:val="0"/>
                <w:szCs w:val="21"/>
                <w:lang w:val="en-US" w:eastAsia="zh-CN"/>
              </w:rPr>
            </w:pPr>
            <w:r>
              <w:rPr>
                <w:rFonts w:hint="eastAsia" w:ascii="宋体" w:hAnsi="宋体" w:cs="MingLiU"/>
                <w:b w:val="0"/>
                <w:bCs/>
                <w:color w:val="auto"/>
                <w:kern w:val="0"/>
                <w:szCs w:val="21"/>
                <w:lang w:val="en-US" w:eastAsia="zh-CN"/>
              </w:rPr>
              <w:t>（1）具有有效的营业执照；</w:t>
            </w:r>
          </w:p>
          <w:p>
            <w:pPr>
              <w:adjustRightInd w:val="0"/>
              <w:spacing w:beforeLines="0" w:line="400" w:lineRule="exact"/>
              <w:ind w:firstLine="420"/>
              <w:contextualSpacing/>
              <w:rPr>
                <w:rFonts w:hint="eastAsia" w:ascii="宋体" w:hAnsi="宋体" w:cs="MingLiU"/>
                <w:b w:val="0"/>
                <w:bCs/>
                <w:color w:val="auto"/>
                <w:kern w:val="0"/>
                <w:szCs w:val="21"/>
                <w:lang w:val="en-US"/>
              </w:rPr>
            </w:pPr>
            <w:r>
              <w:rPr>
                <w:rFonts w:hint="eastAsia" w:ascii="宋体" w:hAnsi="宋体" w:cs="MingLiU"/>
                <w:b w:val="0"/>
                <w:bCs/>
                <w:color w:val="auto"/>
                <w:kern w:val="0"/>
                <w:szCs w:val="21"/>
                <w:lang w:val="en-US" w:eastAsia="zh-CN"/>
              </w:rPr>
              <w:t>【</w:t>
            </w:r>
            <w:r>
              <w:rPr>
                <w:rFonts w:hint="default" w:ascii="宋体" w:hAnsi="宋体" w:cs="MingLiU"/>
                <w:b w:val="0"/>
                <w:bCs/>
                <w:color w:val="auto"/>
                <w:kern w:val="0"/>
                <w:szCs w:val="21"/>
                <w:lang w:val="en-US"/>
              </w:rPr>
              <w:t>提供有效的营业执照</w:t>
            </w:r>
            <w:r>
              <w:rPr>
                <w:rFonts w:hint="eastAsia" w:ascii="宋体" w:hAnsi="宋体" w:cs="MingLiU"/>
                <w:b w:val="0"/>
                <w:bCs/>
                <w:color w:val="auto"/>
                <w:kern w:val="0"/>
                <w:szCs w:val="21"/>
                <w:lang w:val="en-US" w:eastAsia="zh-CN"/>
              </w:rPr>
              <w:t>复印件</w:t>
            </w:r>
            <w:r>
              <w:rPr>
                <w:rFonts w:hint="default" w:ascii="宋体" w:hAnsi="宋体" w:cs="MingLiU"/>
                <w:b w:val="0"/>
                <w:bCs/>
                <w:color w:val="auto"/>
                <w:kern w:val="0"/>
                <w:szCs w:val="21"/>
                <w:lang w:val="en-US"/>
              </w:rPr>
              <w:t>。</w:t>
            </w:r>
            <w:r>
              <w:rPr>
                <w:rFonts w:hint="eastAsia" w:ascii="宋体" w:hAnsi="宋体" w:cs="MingLiU"/>
                <w:b w:val="0"/>
                <w:bCs/>
                <w:color w:val="auto"/>
                <w:kern w:val="0"/>
                <w:szCs w:val="21"/>
                <w:lang w:val="en-US" w:eastAsia="zh-CN"/>
              </w:rPr>
              <w:t>】</w:t>
            </w:r>
          </w:p>
          <w:p>
            <w:pPr>
              <w:adjustRightInd w:val="0"/>
              <w:spacing w:beforeLines="0" w:line="400" w:lineRule="exact"/>
              <w:ind w:firstLine="420"/>
              <w:contextualSpacing/>
              <w:rPr>
                <w:rFonts w:hint="default" w:ascii="宋体" w:hAnsi="宋体" w:cs="MingLiU"/>
                <w:b w:val="0"/>
                <w:bCs/>
                <w:color w:val="auto"/>
                <w:kern w:val="0"/>
                <w:szCs w:val="21"/>
                <w:lang w:val="en-US"/>
              </w:rPr>
            </w:pPr>
            <w:r>
              <w:rPr>
                <w:rFonts w:hint="eastAsia" w:ascii="宋体" w:hAnsi="宋体" w:cs="MingLiU"/>
                <w:b w:val="0"/>
                <w:bCs/>
                <w:color w:val="auto"/>
                <w:kern w:val="0"/>
                <w:szCs w:val="21"/>
                <w:lang w:val="en-US" w:eastAsia="zh-CN"/>
              </w:rPr>
              <w:t>说明：</w:t>
            </w:r>
            <w:r>
              <w:rPr>
                <w:rFonts w:hint="default" w:ascii="宋体" w:hAnsi="宋体" w:cs="MingLiU"/>
                <w:b w:val="0"/>
                <w:bCs/>
                <w:color w:val="auto"/>
                <w:kern w:val="0"/>
                <w:szCs w:val="21"/>
                <w:lang w:val="en-US"/>
              </w:rPr>
              <w:t>不得将投标人营业执照记载的经营范围作为评审因素。</w:t>
            </w:r>
            <w:r>
              <w:rPr>
                <w:rFonts w:hint="eastAsia" w:ascii="宋体" w:hAnsi="宋体" w:cs="MingLiU"/>
                <w:b w:val="0"/>
                <w:bCs/>
                <w:color w:val="auto"/>
                <w:kern w:val="0"/>
                <w:szCs w:val="21"/>
                <w:lang w:val="en-US" w:eastAsia="zh-CN"/>
              </w:rPr>
              <w:t>）</w:t>
            </w:r>
          </w:p>
          <w:p>
            <w:pPr>
              <w:adjustRightInd w:val="0"/>
              <w:spacing w:beforeLines="0" w:line="400" w:lineRule="exact"/>
              <w:ind w:firstLine="420"/>
              <w:contextualSpacing/>
              <w:rPr>
                <w:rFonts w:ascii="宋体" w:hAnsi="宋体" w:cs="MingLiU"/>
                <w:b w:val="0"/>
                <w:bCs/>
                <w:color w:val="auto"/>
                <w:kern w:val="0"/>
                <w:szCs w:val="21"/>
              </w:rPr>
            </w:pPr>
            <w:r>
              <w:rPr>
                <w:rFonts w:hint="eastAsia" w:ascii="宋体" w:hAnsi="宋体" w:cs="MingLiU"/>
                <w:b w:val="0"/>
                <w:bCs/>
                <w:color w:val="auto"/>
                <w:kern w:val="0"/>
                <w:szCs w:val="21"/>
                <w:lang w:val="en-US" w:eastAsia="zh-CN"/>
              </w:rPr>
              <w:t>（2）</w:t>
            </w:r>
            <w:r>
              <w:rPr>
                <w:rFonts w:hint="eastAsia" w:ascii="宋体" w:hAnsi="宋体" w:cs="MingLiU"/>
                <w:b w:val="0"/>
                <w:bCs/>
                <w:color w:val="auto"/>
                <w:kern w:val="0"/>
                <w:szCs w:val="21"/>
              </w:rPr>
              <w:t>具有省级(直辖市、自治区)及以上建设行政主管部门颁发的有效的建设工程质量检测机构资质证书（检测资质类别须包含：钢结构工程检测）</w:t>
            </w:r>
            <w:r>
              <w:rPr>
                <w:rFonts w:hint="eastAsia" w:ascii="宋体" w:hAnsi="宋体" w:cs="MingLiU"/>
                <w:b w:val="0"/>
                <w:bCs/>
                <w:color w:val="auto"/>
                <w:kern w:val="0"/>
                <w:szCs w:val="21"/>
              </w:rPr>
              <w:t>；</w:t>
            </w:r>
          </w:p>
          <w:p>
            <w:pPr>
              <w:adjustRightInd w:val="0"/>
              <w:spacing w:beforeLines="0" w:line="400" w:lineRule="exact"/>
              <w:ind w:firstLine="420"/>
              <w:contextualSpacing/>
              <w:rPr>
                <w:rFonts w:hint="eastAsia" w:ascii="宋体" w:hAnsi="宋体" w:cs="MingLiU"/>
                <w:b w:val="0"/>
                <w:bCs/>
                <w:color w:val="auto"/>
                <w:kern w:val="0"/>
                <w:szCs w:val="21"/>
              </w:rPr>
            </w:pPr>
            <w:r>
              <w:rPr>
                <w:rFonts w:hint="eastAsia" w:ascii="宋体" w:hAnsi="宋体" w:cs="MingLiU"/>
                <w:b w:val="0"/>
                <w:bCs/>
                <w:color w:val="auto"/>
                <w:kern w:val="0"/>
                <w:szCs w:val="21"/>
                <w:lang w:val="en-US" w:eastAsia="zh-CN"/>
              </w:rPr>
              <w:t>【</w:t>
            </w:r>
            <w:r>
              <w:rPr>
                <w:rFonts w:hint="eastAsia" w:ascii="宋体" w:hAnsi="宋体" w:cs="MingLiU"/>
                <w:b w:val="0"/>
                <w:bCs/>
                <w:color w:val="auto"/>
                <w:kern w:val="0"/>
                <w:szCs w:val="21"/>
              </w:rPr>
              <w:t>提供</w:t>
            </w:r>
            <w:r>
              <w:rPr>
                <w:rFonts w:hint="eastAsia" w:ascii="宋体" w:hAnsi="宋体" w:cs="MingLiU"/>
                <w:b w:val="0"/>
                <w:bCs/>
                <w:color w:val="auto"/>
                <w:kern w:val="0"/>
                <w:szCs w:val="21"/>
                <w:lang w:eastAsia="zh-CN"/>
              </w:rPr>
              <w:t>上述</w:t>
            </w:r>
            <w:r>
              <w:rPr>
                <w:rFonts w:hint="eastAsia" w:ascii="宋体" w:hAnsi="宋体" w:cs="MingLiU"/>
                <w:b w:val="0"/>
                <w:bCs/>
                <w:color w:val="auto"/>
                <w:kern w:val="0"/>
                <w:szCs w:val="21"/>
              </w:rPr>
              <w:t>证书复印件。</w:t>
            </w:r>
            <w:r>
              <w:rPr>
                <w:rFonts w:hint="eastAsia" w:ascii="宋体" w:hAnsi="宋体" w:cs="MingLiU"/>
                <w:b w:val="0"/>
                <w:bCs/>
                <w:color w:val="auto"/>
                <w:kern w:val="0"/>
                <w:szCs w:val="21"/>
                <w:lang w:val="en-US" w:eastAsia="zh-CN"/>
              </w:rPr>
              <w:t>】</w:t>
            </w:r>
          </w:p>
          <w:p>
            <w:pPr>
              <w:adjustRightInd/>
              <w:spacing w:beforeLines="0" w:line="400" w:lineRule="exact"/>
              <w:ind w:firstLine="420"/>
              <w:contextualSpacing w:val="0"/>
              <w:rPr>
                <w:rFonts w:ascii="宋体" w:hAnsi="宋体" w:cs="MingLiU"/>
                <w:b w:val="0"/>
                <w:bCs/>
                <w:color w:val="auto"/>
                <w:kern w:val="0"/>
                <w:szCs w:val="21"/>
              </w:rPr>
            </w:pPr>
            <w:r>
              <w:rPr>
                <w:rFonts w:hint="eastAsia" w:ascii="宋体" w:hAnsi="宋体" w:cs="MingLiU"/>
                <w:b w:val="0"/>
                <w:bCs/>
                <w:color w:val="auto"/>
                <w:kern w:val="0"/>
                <w:szCs w:val="21"/>
              </w:rPr>
              <w:t>2.业绩要求</w:t>
            </w:r>
          </w:p>
          <w:p>
            <w:pPr>
              <w:adjustRightInd w:val="0"/>
              <w:spacing w:beforeLines="0" w:line="400" w:lineRule="exact"/>
              <w:ind w:firstLine="420"/>
              <w:contextualSpacing/>
              <w:rPr>
                <w:rFonts w:ascii="宋体" w:hAnsi="宋体" w:cs="MingLiU"/>
                <w:b w:val="0"/>
                <w:bCs/>
                <w:color w:val="auto"/>
                <w:kern w:val="0"/>
                <w:szCs w:val="21"/>
              </w:rPr>
            </w:pPr>
            <w:r>
              <w:rPr>
                <w:rFonts w:hint="eastAsia" w:ascii="宋体" w:hAnsi="宋体" w:cs="MingLiU"/>
                <w:b w:val="0"/>
                <w:bCs/>
                <w:color w:val="auto"/>
                <w:kern w:val="0"/>
                <w:szCs w:val="21"/>
              </w:rPr>
              <w:t>2019年1月1日至投标截止日（以合同签订时间为准）至少完成过</w:t>
            </w:r>
            <w:r>
              <w:rPr>
                <w:rFonts w:hint="eastAsia" w:ascii="宋体" w:hAnsi="宋体" w:cs="MingLiU"/>
                <w:b w:val="0"/>
                <w:bCs/>
                <w:color w:val="auto"/>
                <w:kern w:val="0"/>
                <w:szCs w:val="21"/>
                <w:lang w:val="en-US" w:eastAsia="zh-CN"/>
              </w:rPr>
              <w:t>1</w:t>
            </w:r>
            <w:r>
              <w:rPr>
                <w:rFonts w:hint="eastAsia" w:ascii="宋体" w:hAnsi="宋体" w:cs="MingLiU"/>
                <w:b w:val="0"/>
                <w:bCs/>
                <w:color w:val="auto"/>
                <w:kern w:val="0"/>
                <w:szCs w:val="21"/>
              </w:rPr>
              <w:t>个</w:t>
            </w:r>
            <w:r>
              <w:rPr>
                <w:rFonts w:hint="eastAsia" w:ascii="宋体" w:hAnsi="宋体" w:cs="MingLiU"/>
                <w:b w:val="0"/>
                <w:bCs/>
                <w:color w:val="auto"/>
                <w:kern w:val="0"/>
                <w:szCs w:val="21"/>
                <w:lang w:eastAsia="zh-CN"/>
              </w:rPr>
              <w:t>单项</w:t>
            </w:r>
            <w:r>
              <w:rPr>
                <w:rFonts w:hint="eastAsia" w:ascii="宋体" w:hAnsi="宋体" w:cs="MingLiU"/>
                <w:b w:val="0"/>
                <w:bCs/>
                <w:color w:val="auto"/>
                <w:kern w:val="0"/>
                <w:szCs w:val="21"/>
              </w:rPr>
              <w:t>合同金额不低于190万元高速公路钢结构的检测业绩。</w:t>
            </w:r>
          </w:p>
          <w:p>
            <w:pPr>
              <w:widowControl/>
              <w:spacing w:beforeLines="0" w:line="400" w:lineRule="exact"/>
              <w:ind w:firstLine="420"/>
              <w:rPr>
                <w:rFonts w:ascii="宋体" w:hAnsi="宋体"/>
                <w:b w:val="0"/>
                <w:bCs/>
                <w:color w:val="auto"/>
                <w:sz w:val="24"/>
                <w:szCs w:val="24"/>
              </w:rPr>
            </w:pPr>
            <w:r>
              <w:rPr>
                <w:rFonts w:hint="eastAsia" w:ascii="宋体" w:hAnsi="宋体"/>
                <w:b w:val="0"/>
                <w:bCs/>
                <w:color w:val="auto"/>
                <w:szCs w:val="21"/>
                <w:lang w:eastAsia="zh-CN"/>
              </w:rPr>
              <w:t>【</w:t>
            </w:r>
            <w:r>
              <w:rPr>
                <w:rFonts w:hint="eastAsia" w:ascii="宋体" w:hAnsi="宋体"/>
                <w:b w:val="0"/>
                <w:bCs/>
                <w:color w:val="auto"/>
                <w:szCs w:val="21"/>
              </w:rPr>
              <w:t>提供业绩合同协议书，如合同协议书中无法体现上述业绩要求的相关信息的，还应提供交工验收或完工验收业主证明材料并加盖比选申请人公章。</w:t>
            </w:r>
            <w:r>
              <w:rPr>
                <w:rFonts w:hint="eastAsia" w:ascii="宋体" w:hAnsi="宋体"/>
                <w:b w:val="0"/>
                <w:bCs/>
                <w:color w:val="auto"/>
                <w:szCs w:val="21"/>
                <w:lang w:eastAsia="zh-CN"/>
              </w:rPr>
              <w:t>】</w:t>
            </w:r>
          </w:p>
          <w:p>
            <w:pPr>
              <w:adjustRightInd w:val="0"/>
              <w:spacing w:beforeLines="0" w:line="400" w:lineRule="exact"/>
              <w:ind w:firstLine="420"/>
              <w:contextualSpacing/>
              <w:rPr>
                <w:rFonts w:hint="eastAsia" w:ascii="宋体" w:hAnsi="宋体" w:cs="MingLiU"/>
                <w:b w:val="0"/>
                <w:bCs/>
                <w:color w:val="auto"/>
                <w:kern w:val="0"/>
                <w:szCs w:val="21"/>
              </w:rPr>
            </w:pPr>
            <w:r>
              <w:rPr>
                <w:rFonts w:hint="eastAsia" w:ascii="宋体" w:hAnsi="宋体" w:cs="MingLiU"/>
                <w:b w:val="0"/>
                <w:bCs/>
                <w:color w:val="auto"/>
                <w:kern w:val="0"/>
                <w:szCs w:val="21"/>
              </w:rPr>
              <w:t>3.</w:t>
            </w:r>
            <w:r>
              <w:rPr>
                <w:rFonts w:hint="eastAsia" w:ascii="宋体" w:hAnsi="宋体" w:cs="MingLiU"/>
                <w:b w:val="0"/>
                <w:bCs/>
                <w:color w:val="auto"/>
                <w:kern w:val="0"/>
                <w:sz w:val="21"/>
                <w:szCs w:val="21"/>
              </w:rPr>
              <w:t>信誉要求</w:t>
            </w:r>
          </w:p>
          <w:p>
            <w:pPr>
              <w:snapToGrid w:val="0"/>
              <w:spacing w:beforeLines="0" w:line="400" w:lineRule="exact"/>
              <w:ind w:firstLine="420"/>
              <w:jc w:val="both"/>
              <w:rPr>
                <w:rFonts w:hint="eastAsia" w:ascii="宋体" w:hAnsi="宋体" w:eastAsia="宋体"/>
                <w:b w:val="0"/>
                <w:bCs/>
                <w:color w:val="auto"/>
                <w:szCs w:val="21"/>
                <w:lang w:eastAsia="zh-CN"/>
              </w:rPr>
            </w:pPr>
            <w:r>
              <w:rPr>
                <w:rFonts w:hint="eastAsia" w:ascii="宋体" w:hAnsi="宋体"/>
                <w:b w:val="0"/>
                <w:bCs/>
                <w:color w:val="auto"/>
                <w:szCs w:val="21"/>
                <w:lang w:eastAsia="zh-CN"/>
              </w:rPr>
              <w:t>比选申请人自行承诺（格式详见第六章</w:t>
            </w:r>
            <w:r>
              <w:rPr>
                <w:rFonts w:hint="eastAsia" w:ascii="宋体" w:hAnsi="宋体"/>
                <w:b w:val="0"/>
                <w:bCs/>
                <w:color w:val="auto"/>
                <w:szCs w:val="21"/>
                <w:lang w:val="en-US" w:eastAsia="zh-CN"/>
              </w:rPr>
              <w:t xml:space="preserve"> 比选申请文件格式</w:t>
            </w:r>
            <w:r>
              <w:rPr>
                <w:rFonts w:hint="eastAsia" w:ascii="宋体" w:hAnsi="宋体"/>
                <w:b w:val="0"/>
                <w:bCs/>
                <w:color w:val="auto"/>
                <w:szCs w:val="21"/>
                <w:lang w:eastAsia="zh-CN"/>
              </w:rPr>
              <w:t>）不存在以下情形：</w:t>
            </w:r>
          </w:p>
          <w:p>
            <w:pPr>
              <w:snapToGrid w:val="0"/>
              <w:spacing w:beforeLines="0" w:line="400" w:lineRule="exact"/>
              <w:ind w:firstLine="420"/>
              <w:jc w:val="both"/>
              <w:rPr>
                <w:rFonts w:ascii="宋体" w:hAnsi="宋体"/>
                <w:b w:val="0"/>
                <w:bCs/>
                <w:color w:val="auto"/>
                <w:szCs w:val="21"/>
              </w:rPr>
            </w:pPr>
            <w:r>
              <w:rPr>
                <w:rFonts w:hint="eastAsia" w:ascii="宋体" w:hAnsi="宋体"/>
                <w:b w:val="0"/>
                <w:bCs/>
                <w:color w:val="auto"/>
                <w:szCs w:val="21"/>
              </w:rPr>
              <w:t>（1）被人民法院列入失信被执行人名单且在被执行期内；</w:t>
            </w:r>
          </w:p>
          <w:p>
            <w:pPr>
              <w:snapToGrid w:val="0"/>
              <w:spacing w:beforeLines="0" w:line="400" w:lineRule="exact"/>
              <w:ind w:firstLine="420"/>
              <w:jc w:val="both"/>
              <w:rPr>
                <w:rFonts w:ascii="宋体" w:hAnsi="宋体"/>
                <w:b w:val="0"/>
                <w:bCs/>
                <w:color w:val="auto"/>
                <w:szCs w:val="21"/>
              </w:rPr>
            </w:pPr>
            <w:r>
              <w:rPr>
                <w:rFonts w:hint="eastAsia" w:ascii="宋体" w:hAnsi="宋体"/>
                <w:b w:val="0"/>
                <w:bCs/>
                <w:color w:val="auto"/>
                <w:szCs w:val="21"/>
              </w:rPr>
              <w:t>（2）被国家、重庆市（含市或任意区县）有关行政部门处以暂停</w:t>
            </w:r>
            <w:r>
              <w:rPr>
                <w:rFonts w:ascii="宋体" w:hAnsi="宋体"/>
                <w:b w:val="0"/>
                <w:bCs/>
                <w:color w:val="auto"/>
                <w:szCs w:val="21"/>
              </w:rPr>
              <w:t>比选</w:t>
            </w:r>
            <w:r>
              <w:rPr>
                <w:rFonts w:hint="eastAsia" w:ascii="宋体" w:hAnsi="宋体"/>
                <w:b w:val="0"/>
                <w:bCs/>
                <w:color w:val="auto"/>
                <w:szCs w:val="21"/>
              </w:rPr>
              <w:t>资格行政处罚，且在处罚期限内；</w:t>
            </w:r>
          </w:p>
          <w:p>
            <w:pPr>
              <w:snapToGrid w:val="0"/>
              <w:spacing w:beforeLines="0" w:line="400" w:lineRule="exact"/>
              <w:ind w:firstLine="420"/>
              <w:jc w:val="both"/>
              <w:rPr>
                <w:rFonts w:ascii="宋体" w:hAnsi="宋体"/>
                <w:b w:val="0"/>
                <w:bCs/>
                <w:color w:val="auto"/>
                <w:szCs w:val="21"/>
              </w:rPr>
            </w:pPr>
            <w:r>
              <w:rPr>
                <w:rFonts w:hint="eastAsia" w:ascii="宋体" w:hAnsi="宋体"/>
                <w:b w:val="0"/>
                <w:bCs/>
                <w:color w:val="auto"/>
                <w:szCs w:val="21"/>
              </w:rPr>
              <w:t>（3）被重庆市市级有关行业主管部门暂停在渝承揽新业务且在暂停期内。</w:t>
            </w:r>
          </w:p>
          <w:p>
            <w:pPr>
              <w:snapToGrid w:val="0"/>
              <w:spacing w:beforeLines="0" w:line="400" w:lineRule="exact"/>
              <w:ind w:firstLine="420"/>
              <w:jc w:val="both"/>
              <w:rPr>
                <w:rFonts w:ascii="宋体" w:hAnsi="宋体"/>
                <w:b w:val="0"/>
                <w:bCs/>
                <w:color w:val="auto"/>
                <w:szCs w:val="21"/>
              </w:rPr>
            </w:pPr>
            <w:r>
              <w:rPr>
                <w:rFonts w:hint="eastAsia" w:ascii="宋体" w:hAnsi="宋体"/>
                <w:b w:val="0"/>
                <w:bCs/>
                <w:color w:val="auto"/>
                <w:szCs w:val="21"/>
              </w:rPr>
              <w:t>（4）在国家企业信用信息公示系统（http://www.gsxt.gov.cn/）中被列入严重违法失信企业名单。</w:t>
            </w:r>
          </w:p>
          <w:p>
            <w:pPr>
              <w:snapToGrid w:val="0"/>
              <w:spacing w:beforeLines="0" w:line="400" w:lineRule="exact"/>
              <w:ind w:firstLine="420"/>
              <w:jc w:val="both"/>
              <w:rPr>
                <w:rFonts w:ascii="宋体" w:hAnsi="宋体" w:cs="MingLiU"/>
                <w:b w:val="0"/>
                <w:bCs/>
                <w:color w:val="auto"/>
                <w:kern w:val="0"/>
                <w:szCs w:val="21"/>
              </w:rPr>
            </w:pPr>
            <w:r>
              <w:rPr>
                <w:rFonts w:hint="eastAsia" w:ascii="宋体" w:hAnsi="宋体"/>
                <w:b w:val="0"/>
                <w:bCs/>
                <w:color w:val="auto"/>
                <w:szCs w:val="21"/>
              </w:rPr>
              <w:t>（5）</w:t>
            </w:r>
            <w:r>
              <w:rPr>
                <w:rFonts w:hint="eastAsia" w:ascii="宋体" w:hAnsi="宋体" w:cs="宋体"/>
                <w:b w:val="0"/>
                <w:bCs/>
                <w:color w:val="auto"/>
              </w:rPr>
              <w:t>在“信用中国”网站（http://www.creditchina.gov.cn/）中被列入</w:t>
            </w:r>
            <w:r>
              <w:rPr>
                <w:rFonts w:ascii="宋体" w:hAnsi="宋体"/>
                <w:b w:val="0"/>
                <w:bCs/>
                <w:color w:val="auto"/>
                <w:kern w:val="0"/>
                <w:szCs w:val="21"/>
              </w:rPr>
              <w:t>失信</w:t>
            </w:r>
            <w:r>
              <w:rPr>
                <w:rFonts w:hint="eastAsia" w:ascii="宋体" w:hAnsi="宋体"/>
                <w:b w:val="0"/>
                <w:bCs/>
                <w:color w:val="auto"/>
                <w:kern w:val="0"/>
                <w:szCs w:val="21"/>
              </w:rPr>
              <w:t>惩戒对象</w:t>
            </w:r>
            <w:r>
              <w:rPr>
                <w:rFonts w:hint="eastAsia" w:ascii="宋体" w:hAnsi="宋体" w:cs="MingLiU"/>
                <w:b w:val="0"/>
                <w:bCs/>
                <w:color w:val="auto"/>
                <w:kern w:val="0"/>
                <w:szCs w:val="21"/>
              </w:rPr>
              <w:t>；</w:t>
            </w:r>
          </w:p>
          <w:p>
            <w:pPr>
              <w:spacing w:beforeLines="0" w:line="400" w:lineRule="exact"/>
              <w:ind w:firstLine="420"/>
              <w:rPr>
                <w:b w:val="0"/>
                <w:bCs/>
                <w:color w:val="auto"/>
              </w:rPr>
            </w:pPr>
            <w:r>
              <w:rPr>
                <w:rFonts w:hint="eastAsia" w:ascii="宋体" w:hAnsi="宋体"/>
                <w:b w:val="0"/>
                <w:bCs/>
                <w:color w:val="auto"/>
                <w:szCs w:val="20"/>
                <w:lang w:eastAsia="zh-CN"/>
              </w:rPr>
              <w:t>【提供</w:t>
            </w:r>
            <w:r>
              <w:rPr>
                <w:rFonts w:hint="eastAsia" w:ascii="宋体" w:hAnsi="宋体"/>
                <w:b w:val="0"/>
                <w:bCs/>
                <w:color w:val="auto"/>
                <w:szCs w:val="20"/>
              </w:rPr>
              <w:t>承诺</w:t>
            </w:r>
            <w:r>
              <w:rPr>
                <w:rFonts w:hint="eastAsia" w:ascii="宋体" w:hAnsi="宋体"/>
                <w:b w:val="0"/>
                <w:bCs/>
                <w:color w:val="auto"/>
                <w:szCs w:val="20"/>
                <w:lang w:eastAsia="zh-CN"/>
              </w:rPr>
              <w:t>书</w:t>
            </w:r>
            <w:r>
              <w:rPr>
                <w:rFonts w:hint="eastAsia" w:ascii="宋体" w:hAnsi="宋体"/>
                <w:b w:val="0"/>
                <w:bCs/>
                <w:color w:val="auto"/>
                <w:szCs w:val="20"/>
              </w:rPr>
              <w:t>。</w:t>
            </w:r>
            <w:r>
              <w:rPr>
                <w:rFonts w:hint="eastAsia" w:ascii="宋体" w:hAnsi="宋体"/>
                <w:b w:val="0"/>
                <w:bCs/>
                <w:color w:val="auto"/>
                <w:szCs w:val="20"/>
                <w:lang w:eastAsia="zh-CN"/>
              </w:rPr>
              <w:t>】</w:t>
            </w:r>
          </w:p>
          <w:p>
            <w:pPr>
              <w:adjustRightInd w:val="0"/>
              <w:spacing w:beforeLines="0" w:line="400" w:lineRule="exact"/>
              <w:ind w:firstLine="420"/>
              <w:contextualSpacing/>
              <w:rPr>
                <w:rFonts w:hint="eastAsia" w:ascii="宋体" w:hAnsi="宋体" w:cs="MingLiU"/>
                <w:b w:val="0"/>
                <w:bCs/>
                <w:color w:val="auto"/>
                <w:kern w:val="0"/>
                <w:szCs w:val="21"/>
              </w:rPr>
            </w:pPr>
            <w:r>
              <w:rPr>
                <w:rFonts w:hint="eastAsia" w:ascii="宋体" w:hAnsi="宋体" w:cs="MingLiU"/>
                <w:b w:val="0"/>
                <w:bCs/>
                <w:color w:val="auto"/>
                <w:kern w:val="0"/>
                <w:szCs w:val="21"/>
              </w:rPr>
              <w:t>4.</w:t>
            </w:r>
            <w:r>
              <w:rPr>
                <w:rFonts w:hint="eastAsia" w:ascii="宋体" w:hAnsi="宋体" w:cs="MingLiU"/>
                <w:b w:val="0"/>
                <w:bCs/>
                <w:color w:val="auto"/>
                <w:kern w:val="0"/>
                <w:sz w:val="21"/>
                <w:szCs w:val="21"/>
              </w:rPr>
              <w:t>项目主要人员要求</w:t>
            </w:r>
          </w:p>
          <w:p>
            <w:pPr>
              <w:pStyle w:val="2"/>
              <w:widowControl/>
              <w:spacing w:beforeLines="0" w:line="400" w:lineRule="exact"/>
              <w:ind w:firstLine="420" w:firstLineChars="0"/>
              <w:rPr>
                <w:rFonts w:ascii="宋体" w:hAnsi="宋体"/>
                <w:b w:val="0"/>
                <w:bCs/>
                <w:color w:val="auto"/>
                <w:szCs w:val="21"/>
              </w:rPr>
            </w:pPr>
            <w:r>
              <w:rPr>
                <w:rFonts w:hint="eastAsia" w:ascii="宋体" w:hAnsi="宋体" w:cs="宋体"/>
                <w:b w:val="0"/>
                <w:bCs/>
                <w:color w:val="auto"/>
                <w:sz w:val="21"/>
                <w:szCs w:val="21"/>
              </w:rPr>
              <w:t>比选申请人根据本项目要求提供专业的项目主要人员，且不得随意更换项目主要人员。项目主要人员应满足以下要求:</w:t>
            </w:r>
          </w:p>
          <w:tbl>
            <w:tblPr>
              <w:tblStyle w:val="45"/>
              <w:tblW w:w="4997" w:type="pct"/>
              <w:jc w:val="center"/>
              <w:tblLayout w:type="autofit"/>
              <w:tblCellMar>
                <w:top w:w="0" w:type="dxa"/>
                <w:left w:w="108" w:type="dxa"/>
                <w:bottom w:w="0" w:type="dxa"/>
                <w:right w:w="108" w:type="dxa"/>
              </w:tblCellMar>
            </w:tblPr>
            <w:tblGrid>
              <w:gridCol w:w="567"/>
              <w:gridCol w:w="1615"/>
              <w:gridCol w:w="965"/>
              <w:gridCol w:w="857"/>
              <w:gridCol w:w="1543"/>
              <w:gridCol w:w="893"/>
            </w:tblGrid>
            <w:tr>
              <w:trPr>
                <w:trHeight w:val="23" w:hRule="atLeast"/>
                <w:jc w:val="center"/>
              </w:trPr>
              <w:tc>
                <w:tcPr>
                  <w:tcW w:w="440"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序号</w:t>
                  </w:r>
                </w:p>
              </w:tc>
              <w:tc>
                <w:tcPr>
                  <w:tcW w:w="1253"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人员</w:t>
                  </w:r>
                </w:p>
              </w:tc>
              <w:tc>
                <w:tcPr>
                  <w:tcW w:w="749"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单位</w:t>
                  </w:r>
                </w:p>
              </w:tc>
              <w:tc>
                <w:tcPr>
                  <w:tcW w:w="665"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数量</w:t>
                  </w:r>
                </w:p>
              </w:tc>
              <w:tc>
                <w:tcPr>
                  <w:tcW w:w="1197"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资格要求</w:t>
                  </w:r>
                </w:p>
              </w:tc>
              <w:tc>
                <w:tcPr>
                  <w:tcW w:w="693"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备注</w:t>
                  </w:r>
                </w:p>
              </w:tc>
            </w:tr>
            <w:tr>
              <w:tblPrEx>
                <w:tblCellMar>
                  <w:top w:w="0" w:type="dxa"/>
                  <w:left w:w="108" w:type="dxa"/>
                  <w:bottom w:w="0" w:type="dxa"/>
                  <w:right w:w="108" w:type="dxa"/>
                </w:tblCellMar>
              </w:tblPrEx>
              <w:trPr>
                <w:trHeight w:val="23" w:hRule="atLeast"/>
                <w:jc w:val="center"/>
              </w:trPr>
              <w:tc>
                <w:tcPr>
                  <w:tcW w:w="440"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25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项目经理</w:t>
                  </w:r>
                </w:p>
              </w:tc>
              <w:tc>
                <w:tcPr>
                  <w:tcW w:w="749"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名</w:t>
                  </w:r>
                </w:p>
              </w:tc>
              <w:tc>
                <w:tcPr>
                  <w:tcW w:w="665"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9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具备中级及以上职称</w:t>
                  </w:r>
                </w:p>
              </w:tc>
              <w:tc>
                <w:tcPr>
                  <w:tcW w:w="69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r>
            <w:tr>
              <w:trPr>
                <w:trHeight w:val="23" w:hRule="atLeast"/>
                <w:jc w:val="center"/>
              </w:trPr>
              <w:tc>
                <w:tcPr>
                  <w:tcW w:w="440"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2</w:t>
                  </w:r>
                </w:p>
              </w:tc>
              <w:tc>
                <w:tcPr>
                  <w:tcW w:w="125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安全负责人</w:t>
                  </w:r>
                </w:p>
              </w:tc>
              <w:tc>
                <w:tcPr>
                  <w:tcW w:w="749"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名</w:t>
                  </w:r>
                </w:p>
              </w:tc>
              <w:tc>
                <w:tcPr>
                  <w:tcW w:w="665"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9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具有省级及以上主管部门颁发的安全C岗证书</w:t>
                  </w:r>
                </w:p>
              </w:tc>
              <w:tc>
                <w:tcPr>
                  <w:tcW w:w="69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r>
          </w:tbl>
          <w:p>
            <w:pPr>
              <w:widowControl/>
              <w:spacing w:beforeLines="0" w:line="400" w:lineRule="exact"/>
              <w:ind w:firstLine="420" w:firstLineChars="200"/>
              <w:rPr>
                <w:rFonts w:hint="eastAsia" w:ascii="宋体" w:hAnsi="宋体"/>
                <w:b w:val="0"/>
                <w:bCs/>
                <w:color w:val="auto"/>
                <w:szCs w:val="21"/>
              </w:rPr>
            </w:pPr>
            <w:r>
              <w:rPr>
                <w:rFonts w:hint="eastAsia" w:ascii="宋体" w:hAnsi="宋体"/>
                <w:b w:val="0"/>
                <w:bCs/>
                <w:color w:val="auto"/>
                <w:szCs w:val="21"/>
              </w:rPr>
              <w:t>注：</w:t>
            </w:r>
          </w:p>
          <w:p>
            <w:pPr>
              <w:widowControl/>
              <w:spacing w:beforeLines="0" w:line="400" w:lineRule="exact"/>
              <w:ind w:firstLine="420" w:firstLineChars="200"/>
              <w:rPr>
                <w:rFonts w:hint="eastAsia" w:ascii="宋体" w:hAnsi="宋体"/>
                <w:b w:val="0"/>
                <w:bCs/>
                <w:color w:val="auto"/>
                <w:szCs w:val="21"/>
              </w:rPr>
            </w:pPr>
            <w:r>
              <w:rPr>
                <w:rFonts w:hint="eastAsia" w:ascii="宋体" w:hAnsi="宋体"/>
                <w:b w:val="0"/>
                <w:bCs/>
                <w:color w:val="auto"/>
                <w:szCs w:val="21"/>
                <w:lang w:eastAsia="zh-CN"/>
              </w:rPr>
              <w:t>（</w:t>
            </w:r>
            <w:r>
              <w:rPr>
                <w:rFonts w:hint="eastAsia" w:ascii="宋体" w:hAnsi="宋体"/>
                <w:b w:val="0"/>
                <w:bCs/>
                <w:color w:val="auto"/>
                <w:szCs w:val="21"/>
                <w:lang w:val="en-US" w:eastAsia="zh-CN"/>
              </w:rPr>
              <w:t>1</w:t>
            </w:r>
            <w:r>
              <w:rPr>
                <w:rFonts w:hint="eastAsia" w:ascii="宋体" w:hAnsi="宋体"/>
                <w:b w:val="0"/>
                <w:bCs/>
                <w:color w:val="auto"/>
                <w:szCs w:val="21"/>
                <w:lang w:eastAsia="zh-CN"/>
              </w:rPr>
              <w:t>）</w:t>
            </w:r>
            <w:r>
              <w:rPr>
                <w:rFonts w:hint="eastAsia" w:ascii="宋体" w:hAnsi="宋体"/>
                <w:b w:val="0"/>
                <w:bCs/>
                <w:color w:val="auto"/>
                <w:szCs w:val="21"/>
              </w:rPr>
              <w:t>项目主要人员至少满足上述要求，若团队成员数量不达标，比选人将有权根据实际到位人员情况进行罚款，根据项目实际情况，比选人有权要求比选申请人增加项目团队成员数量，比选申请人必须响应且所含费用已包含在比选申请人的</w:t>
            </w:r>
            <w:r>
              <w:rPr>
                <w:rFonts w:hint="eastAsia" w:ascii="宋体" w:hAnsi="宋体"/>
                <w:b w:val="0"/>
                <w:bCs/>
                <w:color w:val="auto"/>
                <w:szCs w:val="21"/>
                <w:lang w:eastAsia="zh-CN"/>
              </w:rPr>
              <w:t>比选申请报价</w:t>
            </w:r>
            <w:r>
              <w:rPr>
                <w:rFonts w:hint="eastAsia" w:ascii="宋体" w:hAnsi="宋体"/>
                <w:b w:val="0"/>
                <w:bCs/>
                <w:color w:val="auto"/>
                <w:szCs w:val="21"/>
              </w:rPr>
              <w:t>中，比选申请人不得以此提出任何形式的索赔。</w:t>
            </w:r>
          </w:p>
          <w:p>
            <w:pPr>
              <w:widowControl/>
              <w:spacing w:beforeLines="0" w:line="400" w:lineRule="exact"/>
              <w:ind w:firstLine="420" w:firstLineChars="200"/>
              <w:rPr>
                <w:rFonts w:hint="eastAsia" w:ascii="宋体" w:hAnsi="宋体"/>
                <w:b w:val="0"/>
                <w:bCs/>
                <w:color w:val="auto"/>
                <w:szCs w:val="21"/>
              </w:rPr>
            </w:pPr>
            <w:r>
              <w:rPr>
                <w:rFonts w:hint="eastAsia" w:ascii="宋体" w:hAnsi="宋体"/>
                <w:b w:val="0"/>
                <w:bCs/>
                <w:color w:val="auto"/>
                <w:szCs w:val="21"/>
                <w:lang w:eastAsia="zh-CN"/>
              </w:rPr>
              <w:t>【提供承诺书（格式详见第六章</w:t>
            </w:r>
            <w:r>
              <w:rPr>
                <w:rFonts w:hint="eastAsia" w:ascii="宋体" w:hAnsi="宋体"/>
                <w:b w:val="0"/>
                <w:bCs/>
                <w:color w:val="auto"/>
                <w:szCs w:val="21"/>
                <w:lang w:val="en-US" w:eastAsia="zh-CN"/>
              </w:rPr>
              <w:t xml:space="preserve"> 比选申请文件格式</w:t>
            </w:r>
            <w:r>
              <w:rPr>
                <w:rFonts w:hint="eastAsia" w:ascii="宋体" w:hAnsi="宋体"/>
                <w:b w:val="0"/>
                <w:bCs/>
                <w:color w:val="auto"/>
                <w:szCs w:val="21"/>
                <w:lang w:eastAsia="zh-CN"/>
              </w:rPr>
              <w:t>）】</w:t>
            </w:r>
          </w:p>
          <w:p>
            <w:pPr>
              <w:widowControl/>
              <w:numPr>
                <w:ins w:id="1" w:author="内审" w:date=""/>
              </w:numPr>
              <w:adjustRightInd w:val="0"/>
              <w:spacing w:before="0" w:beforeLines="0" w:line="400" w:lineRule="exact"/>
              <w:ind w:firstLine="420"/>
              <w:contextualSpacing/>
              <w:rPr>
                <w:rFonts w:hint="eastAsia"/>
                <w:b w:val="0"/>
                <w:bCs/>
                <w:color w:val="auto"/>
              </w:rPr>
            </w:pPr>
            <w:bookmarkStart w:id="91" w:name="_Hlk109205213"/>
            <w:r>
              <w:rPr>
                <w:rFonts w:hint="eastAsia"/>
                <w:b w:val="0"/>
                <w:bCs/>
                <w:color w:val="auto"/>
                <w:lang w:eastAsia="zh-CN"/>
              </w:rPr>
              <w:t>（</w:t>
            </w:r>
            <w:r>
              <w:rPr>
                <w:rFonts w:hint="eastAsia"/>
                <w:b w:val="0"/>
                <w:bCs/>
                <w:color w:val="auto"/>
                <w:lang w:val="en-US" w:eastAsia="zh-CN"/>
              </w:rPr>
              <w:t>2</w:t>
            </w:r>
            <w:r>
              <w:rPr>
                <w:rFonts w:hint="eastAsia"/>
                <w:b w:val="0"/>
                <w:bCs/>
                <w:color w:val="auto"/>
                <w:lang w:eastAsia="zh-CN"/>
              </w:rPr>
              <w:t>）拟派</w:t>
            </w:r>
            <w:r>
              <w:rPr>
                <w:rFonts w:hint="eastAsia"/>
                <w:b w:val="0"/>
                <w:bCs/>
                <w:color w:val="auto"/>
              </w:rPr>
              <w:t>项目经理</w:t>
            </w:r>
            <w:r>
              <w:rPr>
                <w:rFonts w:hint="eastAsia"/>
                <w:b w:val="0"/>
                <w:bCs/>
                <w:color w:val="auto"/>
                <w:lang w:eastAsia="zh-CN"/>
              </w:rPr>
              <w:t>信息填入比选申请文件《项目主要人员配置表》中，提供其身份证、职称证书，以及比选申请</w:t>
            </w:r>
            <w:r>
              <w:rPr>
                <w:rFonts w:hint="eastAsia"/>
                <w:b w:val="0"/>
                <w:bCs/>
                <w:color w:val="auto"/>
                <w:lang w:eastAsia="zh-CN"/>
              </w:rPr>
              <w:t>单位</w:t>
            </w:r>
            <w:r>
              <w:rPr>
                <w:rFonts w:hint="eastAsia"/>
                <w:b w:val="0"/>
                <w:bCs/>
                <w:color w:val="auto"/>
                <w:lang w:eastAsia="zh-CN"/>
              </w:rPr>
              <w:t>为其</w:t>
            </w:r>
            <w:r>
              <w:rPr>
                <w:rFonts w:hint="eastAsia"/>
                <w:b w:val="0"/>
                <w:bCs/>
                <w:color w:val="auto"/>
              </w:rPr>
              <w:t>缴纳</w:t>
            </w:r>
            <w:r>
              <w:rPr>
                <w:rFonts w:hint="eastAsia"/>
                <w:b w:val="0"/>
                <w:bCs/>
                <w:color w:val="auto"/>
                <w:lang w:eastAsia="zh-CN"/>
              </w:rPr>
              <w:t>的</w:t>
            </w:r>
            <w:r>
              <w:rPr>
                <w:rFonts w:hint="eastAsia"/>
                <w:b w:val="0"/>
                <w:bCs/>
                <w:color w:val="auto"/>
              </w:rPr>
              <w:t>2</w:t>
            </w:r>
            <w:r>
              <w:rPr>
                <w:b w:val="0"/>
                <w:bCs/>
                <w:color w:val="auto"/>
              </w:rPr>
              <w:t>022</w:t>
            </w:r>
            <w:r>
              <w:rPr>
                <w:rFonts w:hint="eastAsia"/>
                <w:b w:val="0"/>
                <w:bCs/>
                <w:color w:val="auto"/>
              </w:rPr>
              <w:t>年</w:t>
            </w:r>
            <w:r>
              <w:rPr>
                <w:rFonts w:hint="eastAsia"/>
                <w:b w:val="0"/>
                <w:bCs/>
                <w:color w:val="auto"/>
                <w:lang w:val="en-US" w:eastAsia="zh-CN"/>
              </w:rPr>
              <w:t>4</w:t>
            </w:r>
            <w:r>
              <w:rPr>
                <w:rFonts w:hint="eastAsia"/>
                <w:b w:val="0"/>
                <w:bCs/>
                <w:color w:val="auto"/>
              </w:rPr>
              <w:t>月至2</w:t>
            </w:r>
            <w:r>
              <w:rPr>
                <w:b w:val="0"/>
                <w:bCs/>
                <w:color w:val="auto"/>
              </w:rPr>
              <w:t>022</w:t>
            </w:r>
            <w:r>
              <w:rPr>
                <w:rFonts w:hint="eastAsia"/>
                <w:b w:val="0"/>
                <w:bCs/>
                <w:color w:val="auto"/>
                <w:lang w:eastAsia="zh-CN"/>
              </w:rPr>
              <w:t>年</w:t>
            </w:r>
            <w:r>
              <w:rPr>
                <w:b w:val="0"/>
                <w:bCs/>
                <w:color w:val="auto"/>
              </w:rPr>
              <w:t>6</w:t>
            </w:r>
            <w:r>
              <w:rPr>
                <w:rFonts w:hint="eastAsia"/>
                <w:b w:val="0"/>
                <w:bCs/>
                <w:color w:val="auto"/>
              </w:rPr>
              <w:t>月</w:t>
            </w:r>
            <w:r>
              <w:rPr>
                <w:rFonts w:hint="eastAsia"/>
                <w:b w:val="0"/>
                <w:bCs/>
                <w:color w:val="auto"/>
                <w:lang w:eastAsia="zh-CN"/>
              </w:rPr>
              <w:t>连续</w:t>
            </w:r>
            <w:r>
              <w:rPr>
                <w:rFonts w:hint="eastAsia"/>
                <w:b w:val="0"/>
                <w:bCs/>
                <w:color w:val="auto"/>
              </w:rPr>
              <w:t>社保证明</w:t>
            </w:r>
            <w:r>
              <w:rPr>
                <w:rFonts w:hint="eastAsia"/>
                <w:b w:val="0"/>
                <w:bCs/>
                <w:color w:val="auto"/>
                <w:lang w:eastAsia="zh-CN"/>
              </w:rPr>
              <w:t>材料复印件。</w:t>
            </w:r>
          </w:p>
          <w:bookmarkEnd w:id="91"/>
          <w:p>
            <w:pPr>
              <w:numPr>
                <w:ins w:id="2" w:author="内审" w:date=""/>
              </w:numPr>
              <w:adjustRightInd w:val="0"/>
              <w:spacing w:before="0" w:beforeLines="0" w:line="400" w:lineRule="exact"/>
              <w:ind w:firstLine="420"/>
              <w:contextualSpacing/>
              <w:rPr>
                <w:b w:val="0"/>
                <w:bCs/>
                <w:color w:val="auto"/>
                <w:highlight w:val="yellow"/>
              </w:rPr>
            </w:pPr>
            <w:r>
              <w:rPr>
                <w:rFonts w:hint="eastAsia"/>
                <w:b w:val="0"/>
                <w:bCs/>
                <w:color w:val="auto"/>
                <w:lang w:eastAsia="zh-CN"/>
              </w:rPr>
              <w:t>（</w:t>
            </w:r>
            <w:r>
              <w:rPr>
                <w:rFonts w:hint="eastAsia"/>
                <w:b w:val="0"/>
                <w:bCs/>
                <w:color w:val="auto"/>
                <w:lang w:val="en-US" w:eastAsia="zh-CN"/>
              </w:rPr>
              <w:t>3</w:t>
            </w:r>
            <w:r>
              <w:rPr>
                <w:rFonts w:hint="eastAsia"/>
                <w:b w:val="0"/>
                <w:bCs/>
                <w:color w:val="auto"/>
                <w:lang w:eastAsia="zh-CN"/>
              </w:rPr>
              <w:t>）</w:t>
            </w:r>
            <w:r>
              <w:rPr>
                <w:rFonts w:hint="eastAsia" w:ascii="宋体" w:hAnsi="宋体"/>
                <w:b w:val="0"/>
                <w:bCs/>
                <w:color w:val="auto"/>
                <w:szCs w:val="21"/>
                <w:lang w:eastAsia="zh-CN"/>
              </w:rPr>
              <w:t>提供拟派</w:t>
            </w:r>
            <w:r>
              <w:rPr>
                <w:rFonts w:hint="eastAsia" w:ascii="宋体" w:hAnsi="宋体"/>
                <w:b w:val="0"/>
                <w:bCs/>
                <w:color w:val="auto"/>
                <w:szCs w:val="21"/>
              </w:rPr>
              <w:t>安全负责人</w:t>
            </w:r>
            <w:r>
              <w:rPr>
                <w:rFonts w:hint="eastAsia"/>
                <w:b w:val="0"/>
                <w:bCs/>
                <w:color w:val="auto"/>
                <w:lang w:eastAsia="zh-CN"/>
              </w:rPr>
              <w:t>信息填入比选申请文件《项目主要人员配置表》中，提供其</w:t>
            </w:r>
            <w:r>
              <w:rPr>
                <w:rFonts w:hint="eastAsia" w:ascii="宋体" w:hAnsi="宋体"/>
                <w:b w:val="0"/>
                <w:bCs/>
                <w:color w:val="auto"/>
                <w:szCs w:val="21"/>
              </w:rPr>
              <w:t>身份证、</w:t>
            </w:r>
            <w:r>
              <w:rPr>
                <w:rFonts w:hint="eastAsia" w:ascii="宋体" w:hAnsi="宋体"/>
                <w:b w:val="0"/>
                <w:bCs/>
                <w:color w:val="auto"/>
                <w:szCs w:val="21"/>
                <w:lang w:eastAsia="zh-CN"/>
              </w:rPr>
              <w:t>岗位</w:t>
            </w:r>
            <w:r>
              <w:rPr>
                <w:rFonts w:hint="eastAsia" w:ascii="宋体" w:hAnsi="宋体"/>
                <w:b w:val="0"/>
                <w:bCs/>
                <w:color w:val="auto"/>
                <w:szCs w:val="21"/>
              </w:rPr>
              <w:t>证</w:t>
            </w:r>
            <w:r>
              <w:rPr>
                <w:rFonts w:hint="eastAsia" w:ascii="宋体" w:hAnsi="宋体"/>
                <w:b w:val="0"/>
                <w:bCs/>
                <w:color w:val="auto"/>
                <w:szCs w:val="21"/>
                <w:lang w:eastAsia="zh-CN"/>
              </w:rPr>
              <w:t>书复印件</w:t>
            </w:r>
            <w:r>
              <w:rPr>
                <w:rFonts w:hint="eastAsia" w:ascii="宋体" w:hAnsi="宋体"/>
                <w:b w:val="0"/>
                <w:bCs/>
                <w:color w:val="auto"/>
                <w:szCs w:val="21"/>
              </w:rPr>
              <w:t>。</w:t>
            </w:r>
          </w:p>
          <w:p>
            <w:pPr>
              <w:adjustRightInd w:val="0"/>
              <w:spacing w:before="0" w:beforeLines="0" w:line="400" w:lineRule="exact"/>
              <w:ind w:firstLine="422" w:firstLineChars="200"/>
              <w:contextualSpacing/>
              <w:rPr>
                <w:rFonts w:ascii="宋体" w:hAnsi="宋体" w:cs="MingLiU"/>
                <w:b/>
                <w:bCs w:val="0"/>
                <w:color w:val="auto"/>
                <w:kern w:val="0"/>
                <w:szCs w:val="21"/>
              </w:rPr>
            </w:pPr>
            <w:r>
              <w:rPr>
                <w:rFonts w:hint="eastAsia" w:ascii="宋体" w:hAnsi="宋体" w:cs="MingLiU"/>
                <w:b/>
                <w:bCs w:val="0"/>
                <w:color w:val="auto"/>
                <w:kern w:val="0"/>
                <w:szCs w:val="21"/>
              </w:rPr>
              <w:t>5.项目其他人员要求</w:t>
            </w:r>
          </w:p>
          <w:p>
            <w:pPr>
              <w:pStyle w:val="27"/>
              <w:spacing w:beforeLines="0" w:line="400" w:lineRule="exact"/>
              <w:ind w:left="0" w:leftChars="0" w:firstLine="420" w:firstLineChars="200"/>
              <w:rPr>
                <w:rFonts w:ascii="宋体" w:hAnsi="宋体" w:cs="宋体"/>
                <w:b w:val="0"/>
                <w:bCs/>
                <w:color w:val="auto"/>
                <w:sz w:val="21"/>
                <w:szCs w:val="20"/>
              </w:rPr>
            </w:pPr>
            <w:r>
              <w:rPr>
                <w:rFonts w:hint="eastAsia" w:ascii="宋体" w:hAnsi="宋体" w:cs="宋体"/>
                <w:b w:val="0"/>
                <w:bCs/>
                <w:color w:val="auto"/>
                <w:sz w:val="21"/>
                <w:szCs w:val="20"/>
              </w:rPr>
              <w:t>比选申请人应根据本项目要求提供</w:t>
            </w:r>
            <w:r>
              <w:rPr>
                <w:rFonts w:ascii="宋体" w:hAnsi="宋体" w:cs="宋体"/>
                <w:b w:val="0"/>
                <w:bCs/>
                <w:color w:val="auto"/>
                <w:sz w:val="21"/>
                <w:szCs w:val="20"/>
              </w:rPr>
              <w:t>2</w:t>
            </w:r>
            <w:r>
              <w:rPr>
                <w:rFonts w:hint="eastAsia" w:ascii="宋体" w:hAnsi="宋体" w:cs="宋体"/>
                <w:b w:val="0"/>
                <w:bCs/>
                <w:color w:val="auto"/>
                <w:sz w:val="21"/>
                <w:szCs w:val="20"/>
              </w:rPr>
              <w:t>支作业队伍（每支作业队伍至少提供6名作业人员，高空作业车1辆，作业用车1辆，检测机具1套），且不得随意更换作业人员。每支作业队伍配置应满足以下要求:</w:t>
            </w:r>
          </w:p>
          <w:tbl>
            <w:tblPr>
              <w:tblStyle w:val="45"/>
              <w:tblW w:w="4996" w:type="pct"/>
              <w:jc w:val="center"/>
              <w:tblLayout w:type="autofit"/>
              <w:tblCellMar>
                <w:top w:w="0" w:type="dxa"/>
                <w:left w:w="108" w:type="dxa"/>
                <w:bottom w:w="0" w:type="dxa"/>
                <w:right w:w="108" w:type="dxa"/>
              </w:tblCellMar>
            </w:tblPr>
            <w:tblGrid>
              <w:gridCol w:w="509"/>
              <w:gridCol w:w="1732"/>
              <w:gridCol w:w="593"/>
              <w:gridCol w:w="925"/>
              <w:gridCol w:w="1460"/>
              <w:gridCol w:w="1220"/>
            </w:tblGrid>
            <w:tr>
              <w:trPr>
                <w:trHeight w:val="23" w:hRule="atLeast"/>
                <w:jc w:val="center"/>
              </w:trPr>
              <w:tc>
                <w:tcPr>
                  <w:tcW w:w="396"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序号</w:t>
                  </w:r>
                </w:p>
              </w:tc>
              <w:tc>
                <w:tcPr>
                  <w:tcW w:w="1344"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人员/车辆</w:t>
                  </w:r>
                </w:p>
              </w:tc>
              <w:tc>
                <w:tcPr>
                  <w:tcW w:w="460"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单位</w:t>
                  </w:r>
                </w:p>
              </w:tc>
              <w:tc>
                <w:tcPr>
                  <w:tcW w:w="718"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数量</w:t>
                  </w:r>
                </w:p>
              </w:tc>
              <w:tc>
                <w:tcPr>
                  <w:tcW w:w="1133"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资格要求</w:t>
                  </w:r>
                </w:p>
              </w:tc>
              <w:tc>
                <w:tcPr>
                  <w:tcW w:w="947" w:type="pct"/>
                  <w:tcBorders>
                    <w:top w:val="single" w:color="auto" w:sz="8" w:space="0"/>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备注</w:t>
                  </w:r>
                </w:p>
              </w:tc>
            </w:tr>
            <w:tr>
              <w:tblPrEx>
                <w:tblCellMar>
                  <w:top w:w="0" w:type="dxa"/>
                  <w:left w:w="108" w:type="dxa"/>
                  <w:bottom w:w="0" w:type="dxa"/>
                  <w:right w:w="108" w:type="dxa"/>
                </w:tblCellMar>
              </w:tblPrEx>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检测人员</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名</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2</w:t>
                  </w:r>
                </w:p>
              </w:tc>
              <w:tc>
                <w:tcPr>
                  <w:tcW w:w="113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具备建设工程质量检测专业人员岗位证书钢结构检测资质，其中一人持有高空作业证。</w:t>
                  </w:r>
                </w:p>
              </w:tc>
              <w:tc>
                <w:tcPr>
                  <w:tcW w:w="94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hint="eastAsia" w:ascii="宋体" w:hAnsi="宋体" w:cs="宋体"/>
                      <w:b w:val="0"/>
                      <w:bCs/>
                      <w:color w:val="auto"/>
                      <w:kern w:val="0"/>
                      <w:szCs w:val="21"/>
                    </w:rPr>
                  </w:pPr>
                  <w:r>
                    <w:rPr>
                      <w:rFonts w:hint="eastAsia" w:ascii="宋体" w:hAnsi="宋体" w:cs="宋体"/>
                      <w:b w:val="0"/>
                      <w:bCs/>
                      <w:color w:val="auto"/>
                      <w:kern w:val="0"/>
                      <w:szCs w:val="21"/>
                      <w:lang w:eastAsia="zh-CN"/>
                    </w:rPr>
                    <w:t>作业人员</w:t>
                  </w:r>
                </w:p>
              </w:tc>
            </w:tr>
            <w:tr>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2</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现场安全员</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名</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33" w:type="pct"/>
                  <w:tcBorders>
                    <w:top w:val="nil"/>
                    <w:left w:val="nil"/>
                    <w:bottom w:val="single" w:color="auto" w:sz="8" w:space="0"/>
                    <w:right w:val="single" w:color="auto" w:sz="4"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具有省级及以上主管部门颁发的安全C岗证书</w:t>
                  </w:r>
                </w:p>
              </w:tc>
              <w:tc>
                <w:tcPr>
                  <w:tcW w:w="947" w:type="pct"/>
                  <w:tcBorders>
                    <w:top w:val="nil"/>
                    <w:left w:val="single" w:color="auto" w:sz="4"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lang w:eastAsia="zh-CN"/>
                    </w:rPr>
                    <w:t>作业人员</w:t>
                  </w:r>
                </w:p>
              </w:tc>
            </w:tr>
            <w:tr>
              <w:tblPrEx>
                <w:tblCellMar>
                  <w:top w:w="0" w:type="dxa"/>
                  <w:left w:w="108" w:type="dxa"/>
                  <w:bottom w:w="0" w:type="dxa"/>
                  <w:right w:w="108" w:type="dxa"/>
                </w:tblCellMar>
              </w:tblPrEx>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3</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辅助人员</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名</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3</w:t>
                  </w:r>
                </w:p>
              </w:tc>
              <w:tc>
                <w:tcPr>
                  <w:tcW w:w="1133" w:type="pct"/>
                  <w:tcBorders>
                    <w:top w:val="nil"/>
                    <w:left w:val="nil"/>
                    <w:bottom w:val="single" w:color="auto" w:sz="8" w:space="0"/>
                    <w:right w:val="single" w:color="auto" w:sz="4"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c>
                <w:tcPr>
                  <w:tcW w:w="947" w:type="pct"/>
                  <w:tcBorders>
                    <w:top w:val="nil"/>
                    <w:left w:val="single" w:color="auto" w:sz="4"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lang w:eastAsia="zh-CN"/>
                    </w:rPr>
                    <w:t>作业人员</w:t>
                  </w:r>
                </w:p>
              </w:tc>
            </w:tr>
            <w:tr>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4</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高空作业车</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辆</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3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c>
                <w:tcPr>
                  <w:tcW w:w="94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r>
            <w:tr>
              <w:tblPrEx>
                <w:tblCellMar>
                  <w:top w:w="0" w:type="dxa"/>
                  <w:left w:w="108" w:type="dxa"/>
                  <w:bottom w:w="0" w:type="dxa"/>
                  <w:right w:w="108" w:type="dxa"/>
                </w:tblCellMar>
              </w:tblPrEx>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5</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作业用车</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辆</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3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w:t>
                  </w:r>
                </w:p>
              </w:tc>
              <w:tc>
                <w:tcPr>
                  <w:tcW w:w="94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r>
            <w:tr>
              <w:trPr>
                <w:trHeight w:val="23" w:hRule="atLeast"/>
                <w:jc w:val="center"/>
              </w:trPr>
              <w:tc>
                <w:tcPr>
                  <w:tcW w:w="396" w:type="pct"/>
                  <w:tcBorders>
                    <w:top w:val="nil"/>
                    <w:left w:val="single" w:color="auto" w:sz="8" w:space="0"/>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6</w:t>
                  </w:r>
                </w:p>
              </w:tc>
              <w:tc>
                <w:tcPr>
                  <w:tcW w:w="1344"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检测机具</w:t>
                  </w:r>
                </w:p>
              </w:tc>
              <w:tc>
                <w:tcPr>
                  <w:tcW w:w="460"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套</w:t>
                  </w:r>
                </w:p>
              </w:tc>
              <w:tc>
                <w:tcPr>
                  <w:tcW w:w="718"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1</w:t>
                  </w:r>
                </w:p>
              </w:tc>
              <w:tc>
                <w:tcPr>
                  <w:tcW w:w="1133"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超声波无损探伤检测仪，风机牵引器等</w:t>
                  </w:r>
                </w:p>
              </w:tc>
              <w:tc>
                <w:tcPr>
                  <w:tcW w:w="947" w:type="pct"/>
                  <w:tcBorders>
                    <w:top w:val="nil"/>
                    <w:left w:val="nil"/>
                    <w:bottom w:val="single" w:color="auto" w:sz="8" w:space="0"/>
                    <w:right w:val="single" w:color="auto" w:sz="8" w:space="0"/>
                  </w:tcBorders>
                  <w:shd w:val="clear" w:color="auto" w:fill="auto"/>
                  <w:vAlign w:val="center"/>
                </w:tcPr>
                <w:p>
                  <w:pPr>
                    <w:widowControl/>
                    <w:spacing w:beforeLines="0" w:line="0" w:lineRule="atLeast"/>
                    <w:ind w:firstLine="0" w:firstLineChars="0"/>
                    <w:jc w:val="center"/>
                    <w:rPr>
                      <w:rFonts w:ascii="宋体" w:hAnsi="宋体" w:cs="宋体"/>
                      <w:b w:val="0"/>
                      <w:bCs/>
                      <w:color w:val="auto"/>
                      <w:kern w:val="0"/>
                      <w:szCs w:val="21"/>
                    </w:rPr>
                  </w:pPr>
                  <w:r>
                    <w:rPr>
                      <w:rFonts w:hint="eastAsia" w:ascii="宋体" w:hAnsi="宋体" w:cs="宋体"/>
                      <w:b w:val="0"/>
                      <w:bCs/>
                      <w:color w:val="auto"/>
                      <w:kern w:val="0"/>
                      <w:szCs w:val="21"/>
                    </w:rPr>
                    <w:t>　</w:t>
                  </w:r>
                </w:p>
              </w:tc>
            </w:tr>
          </w:tbl>
          <w:p>
            <w:pPr>
              <w:pStyle w:val="27"/>
              <w:spacing w:beforeLines="0" w:line="400" w:lineRule="exact"/>
              <w:ind w:left="0" w:leftChars="0" w:firstLine="420"/>
              <w:jc w:val="both"/>
              <w:rPr>
                <w:rFonts w:ascii="宋体" w:hAnsi="宋体" w:cs="宋体"/>
                <w:b w:val="0"/>
                <w:bCs/>
                <w:color w:val="auto"/>
                <w:sz w:val="21"/>
                <w:szCs w:val="20"/>
              </w:rPr>
            </w:pPr>
            <w:r>
              <w:rPr>
                <w:rFonts w:hint="eastAsia" w:ascii="宋体" w:hAnsi="宋体" w:cs="宋体"/>
                <w:b w:val="0"/>
                <w:bCs/>
                <w:color w:val="auto"/>
                <w:sz w:val="21"/>
                <w:szCs w:val="20"/>
              </w:rPr>
              <w:t>配置应满足以下要求:</w:t>
            </w:r>
          </w:p>
          <w:p>
            <w:pPr>
              <w:pStyle w:val="27"/>
              <w:spacing w:beforeLines="0" w:line="400" w:lineRule="exact"/>
              <w:ind w:left="0" w:leftChars="0" w:firstLine="420" w:firstLineChars="200"/>
              <w:jc w:val="both"/>
              <w:rPr>
                <w:rFonts w:hint="eastAsia" w:ascii="宋体" w:hAnsi="宋体"/>
                <w:b w:val="0"/>
                <w:bCs/>
                <w:color w:val="auto"/>
                <w:sz w:val="21"/>
                <w:szCs w:val="21"/>
                <w:lang w:eastAsia="zh-CN"/>
              </w:rPr>
            </w:pPr>
            <w:r>
              <w:rPr>
                <w:rFonts w:hint="eastAsia" w:ascii="宋体" w:hAnsi="宋体"/>
                <w:b w:val="0"/>
                <w:bCs/>
                <w:color w:val="auto"/>
                <w:sz w:val="21"/>
                <w:szCs w:val="21"/>
                <w:lang w:eastAsia="zh-CN"/>
              </w:rPr>
              <w:t>注：</w:t>
            </w:r>
          </w:p>
          <w:p>
            <w:pPr>
              <w:pStyle w:val="27"/>
              <w:spacing w:beforeLines="0" w:line="400" w:lineRule="exact"/>
              <w:ind w:left="0" w:leftChars="0" w:firstLine="420" w:firstLineChars="200"/>
              <w:jc w:val="both"/>
              <w:rPr>
                <w:rFonts w:ascii="宋体" w:hAnsi="宋体"/>
                <w:b w:val="0"/>
                <w:bCs/>
                <w:color w:val="auto"/>
                <w:sz w:val="21"/>
                <w:szCs w:val="21"/>
              </w:rPr>
            </w:pPr>
            <w:r>
              <w:rPr>
                <w:rFonts w:hint="eastAsia" w:ascii="宋体" w:hAnsi="宋体"/>
                <w:b w:val="0"/>
                <w:bCs/>
                <w:color w:val="auto"/>
                <w:sz w:val="21"/>
                <w:szCs w:val="21"/>
                <w:lang w:eastAsia="zh-CN"/>
              </w:rPr>
              <w:t>（</w:t>
            </w:r>
            <w:r>
              <w:rPr>
                <w:rFonts w:hint="eastAsia" w:ascii="宋体" w:hAnsi="宋体"/>
                <w:b w:val="0"/>
                <w:bCs/>
                <w:color w:val="auto"/>
                <w:sz w:val="21"/>
                <w:szCs w:val="21"/>
                <w:lang w:val="en-US" w:eastAsia="zh-CN"/>
              </w:rPr>
              <w:t>1</w:t>
            </w:r>
            <w:r>
              <w:rPr>
                <w:rFonts w:hint="eastAsia" w:ascii="宋体" w:hAnsi="宋体"/>
                <w:b w:val="0"/>
                <w:bCs/>
                <w:color w:val="auto"/>
                <w:sz w:val="21"/>
                <w:szCs w:val="21"/>
                <w:lang w:eastAsia="zh-CN"/>
              </w:rPr>
              <w:t>）</w:t>
            </w:r>
            <w:r>
              <w:rPr>
                <w:rFonts w:hint="eastAsia" w:ascii="宋体" w:hAnsi="宋体"/>
                <w:b w:val="0"/>
                <w:bCs/>
                <w:color w:val="auto"/>
                <w:sz w:val="21"/>
                <w:szCs w:val="21"/>
              </w:rPr>
              <w:t>项目团队成员至少满足上述要求，若团队成员数量不达标，比选人将有权根据实际到位人员情况进行罚款，根据项目实际情况，比选人有权要求比选申请人增加项目团队成员数量，比选申请人必须响应且所含费用已包含在比选申请人的投标中，比选申请人不得以此提出任何形式的索赔。</w:t>
            </w:r>
          </w:p>
          <w:p>
            <w:pPr>
              <w:pStyle w:val="27"/>
              <w:spacing w:beforeLines="0" w:line="400" w:lineRule="exact"/>
              <w:ind w:left="0" w:leftChars="0" w:firstLine="420" w:firstLineChars="200"/>
              <w:jc w:val="both"/>
              <w:rPr>
                <w:rFonts w:ascii="宋体" w:hAnsi="宋体"/>
                <w:b w:val="0"/>
                <w:bCs/>
                <w:color w:val="auto"/>
                <w:sz w:val="21"/>
                <w:szCs w:val="21"/>
              </w:rPr>
            </w:pPr>
            <w:r>
              <w:rPr>
                <w:rFonts w:hint="eastAsia" w:ascii="宋体" w:hAnsi="宋体"/>
                <w:b w:val="0"/>
                <w:bCs/>
                <w:color w:val="auto"/>
                <w:sz w:val="21"/>
                <w:szCs w:val="21"/>
                <w:lang w:eastAsia="zh-CN"/>
              </w:rPr>
              <w:t>【提供承诺书（格式详见第六章</w:t>
            </w:r>
            <w:r>
              <w:rPr>
                <w:rFonts w:hint="eastAsia" w:ascii="宋体" w:hAnsi="宋体"/>
                <w:b w:val="0"/>
                <w:bCs/>
                <w:color w:val="auto"/>
                <w:sz w:val="21"/>
                <w:szCs w:val="21"/>
                <w:lang w:val="en-US" w:eastAsia="zh-CN"/>
              </w:rPr>
              <w:t xml:space="preserve"> 比选申请文件格式</w:t>
            </w:r>
            <w:r>
              <w:rPr>
                <w:rFonts w:hint="eastAsia" w:ascii="宋体" w:hAnsi="宋体"/>
                <w:b w:val="0"/>
                <w:bCs/>
                <w:color w:val="auto"/>
                <w:sz w:val="21"/>
                <w:szCs w:val="21"/>
                <w:lang w:eastAsia="zh-CN"/>
              </w:rPr>
              <w:t>）】</w:t>
            </w:r>
          </w:p>
          <w:p>
            <w:pPr>
              <w:pStyle w:val="27"/>
              <w:spacing w:beforeLines="0" w:line="400" w:lineRule="exact"/>
              <w:ind w:left="0" w:leftChars="0" w:firstLine="420" w:firstLineChars="200"/>
              <w:jc w:val="both"/>
              <w:rPr>
                <w:rFonts w:ascii="宋体" w:hAnsi="宋体"/>
                <w:b w:val="0"/>
                <w:bCs/>
                <w:color w:val="auto"/>
                <w:sz w:val="21"/>
                <w:szCs w:val="21"/>
              </w:rPr>
            </w:pPr>
            <w:r>
              <w:rPr>
                <w:rFonts w:hint="eastAsia" w:ascii="宋体" w:hAnsi="宋体"/>
                <w:b w:val="0"/>
                <w:bCs/>
                <w:color w:val="auto"/>
                <w:sz w:val="21"/>
                <w:szCs w:val="21"/>
                <w:lang w:eastAsia="zh-CN"/>
              </w:rPr>
              <w:t>（</w:t>
            </w:r>
            <w:r>
              <w:rPr>
                <w:rFonts w:hint="eastAsia" w:ascii="宋体" w:hAnsi="宋体"/>
                <w:b w:val="0"/>
                <w:bCs/>
                <w:color w:val="auto"/>
                <w:sz w:val="21"/>
                <w:szCs w:val="21"/>
                <w:lang w:val="en-US" w:eastAsia="zh-CN"/>
              </w:rPr>
              <w:t>2</w:t>
            </w:r>
            <w:r>
              <w:rPr>
                <w:rFonts w:hint="eastAsia" w:ascii="宋体" w:hAnsi="宋体"/>
                <w:b w:val="0"/>
                <w:bCs/>
                <w:color w:val="auto"/>
                <w:sz w:val="21"/>
                <w:szCs w:val="21"/>
                <w:lang w:eastAsia="zh-CN"/>
              </w:rPr>
              <w:t>）</w:t>
            </w:r>
            <w:r>
              <w:rPr>
                <w:rFonts w:hint="eastAsia" w:ascii="宋体" w:hAnsi="宋体"/>
                <w:b w:val="0"/>
                <w:bCs/>
                <w:color w:val="auto"/>
                <w:sz w:val="21"/>
                <w:szCs w:val="21"/>
                <w:lang w:eastAsia="zh-CN"/>
              </w:rPr>
              <w:t>提供</w:t>
            </w:r>
            <w:r>
              <w:rPr>
                <w:rFonts w:hint="eastAsia" w:ascii="宋体" w:hAnsi="宋体"/>
                <w:b w:val="0"/>
                <w:bCs/>
                <w:color w:val="auto"/>
                <w:sz w:val="21"/>
                <w:szCs w:val="21"/>
                <w:lang w:eastAsia="zh-CN"/>
              </w:rPr>
              <w:t>拟派</w:t>
            </w:r>
            <w:r>
              <w:rPr>
                <w:rFonts w:hint="eastAsia" w:ascii="宋体" w:hAnsi="宋体"/>
                <w:b w:val="0"/>
                <w:bCs/>
                <w:color w:val="auto"/>
                <w:sz w:val="21"/>
                <w:szCs w:val="21"/>
              </w:rPr>
              <w:t>检测人员</w:t>
            </w:r>
            <w:r>
              <w:rPr>
                <w:rFonts w:hint="eastAsia" w:ascii="宋体" w:hAnsi="宋体"/>
                <w:b w:val="0"/>
                <w:bCs/>
                <w:color w:val="auto"/>
                <w:sz w:val="21"/>
                <w:szCs w:val="21"/>
                <w:lang w:eastAsia="zh-CN"/>
              </w:rPr>
              <w:t>由比选申请单位为其缴纳的2022年4月至2022年6月连续社保证明材料复印件</w:t>
            </w:r>
          </w:p>
          <w:p>
            <w:pPr>
              <w:pStyle w:val="27"/>
              <w:spacing w:beforeLines="0" w:line="400" w:lineRule="exact"/>
              <w:ind w:left="0" w:leftChars="0" w:firstLine="420" w:firstLineChars="200"/>
              <w:jc w:val="both"/>
              <w:rPr>
                <w:rFonts w:hint="eastAsia" w:ascii="宋体" w:hAnsi="宋体"/>
                <w:b w:val="0"/>
                <w:bCs/>
                <w:color w:val="auto"/>
                <w:sz w:val="21"/>
                <w:szCs w:val="21"/>
              </w:rPr>
            </w:pPr>
            <w:r>
              <w:rPr>
                <w:rFonts w:hint="eastAsia" w:ascii="宋体" w:hAnsi="宋体"/>
                <w:b w:val="0"/>
                <w:bCs/>
                <w:color w:val="auto"/>
                <w:sz w:val="21"/>
                <w:szCs w:val="21"/>
                <w:lang w:eastAsia="zh-CN"/>
              </w:rPr>
              <w:t>（</w:t>
            </w:r>
            <w:r>
              <w:rPr>
                <w:rFonts w:hint="eastAsia" w:ascii="宋体" w:hAnsi="宋体"/>
                <w:b w:val="0"/>
                <w:bCs/>
                <w:color w:val="auto"/>
                <w:sz w:val="21"/>
                <w:szCs w:val="21"/>
                <w:lang w:val="en-US" w:eastAsia="zh-CN"/>
              </w:rPr>
              <w:t>3</w:t>
            </w:r>
            <w:r>
              <w:rPr>
                <w:rFonts w:hint="eastAsia" w:ascii="宋体" w:hAnsi="宋体"/>
                <w:b w:val="0"/>
                <w:bCs/>
                <w:color w:val="auto"/>
                <w:sz w:val="21"/>
                <w:szCs w:val="21"/>
                <w:lang w:eastAsia="zh-CN"/>
              </w:rPr>
              <w:t>）</w:t>
            </w:r>
            <w:r>
              <w:rPr>
                <w:rFonts w:hint="eastAsia" w:ascii="宋体" w:hAnsi="宋体"/>
                <w:b w:val="0"/>
                <w:bCs/>
                <w:color w:val="auto"/>
                <w:sz w:val="21"/>
                <w:szCs w:val="21"/>
                <w:lang w:eastAsia="zh-CN"/>
              </w:rPr>
              <w:t>现场安全员、辅助人员由比选申请人</w:t>
            </w:r>
            <w:r>
              <w:rPr>
                <w:rFonts w:hint="eastAsia" w:ascii="宋体" w:hAnsi="宋体"/>
                <w:b w:val="0"/>
                <w:bCs/>
                <w:color w:val="auto"/>
                <w:sz w:val="21"/>
                <w:szCs w:val="21"/>
              </w:rPr>
              <w:t>在中标过后5日内提供人员身份证证明资料(有效期内)</w:t>
            </w:r>
            <w:r>
              <w:rPr>
                <w:rFonts w:hint="eastAsia" w:ascii="宋体" w:hAnsi="宋体"/>
                <w:b w:val="0"/>
                <w:bCs/>
                <w:color w:val="auto"/>
                <w:sz w:val="21"/>
                <w:szCs w:val="21"/>
                <w:highlight w:val="none"/>
              </w:rPr>
              <w:t>及</w:t>
            </w:r>
            <w:r>
              <w:rPr>
                <w:rFonts w:hint="eastAsia" w:ascii="宋体" w:hAnsi="宋体"/>
                <w:b w:val="0"/>
                <w:bCs/>
                <w:color w:val="auto"/>
                <w:sz w:val="21"/>
                <w:szCs w:val="21"/>
              </w:rPr>
              <w:t>相关资质证书</w:t>
            </w:r>
            <w:r>
              <w:rPr>
                <w:rFonts w:hint="eastAsia" w:ascii="宋体" w:hAnsi="宋体"/>
                <w:b w:val="0"/>
                <w:bCs/>
                <w:color w:val="auto"/>
                <w:sz w:val="21"/>
                <w:szCs w:val="21"/>
                <w:lang w:eastAsia="zh-CN"/>
              </w:rPr>
              <w:t>、</w:t>
            </w:r>
            <w:r>
              <w:rPr>
                <w:rFonts w:hint="eastAsia" w:ascii="宋体" w:hAnsi="宋体"/>
                <w:b w:val="0"/>
                <w:bCs/>
                <w:color w:val="auto"/>
                <w:sz w:val="21"/>
                <w:szCs w:val="21"/>
              </w:rPr>
              <w:t>与中</w:t>
            </w:r>
            <w:r>
              <w:rPr>
                <w:rFonts w:hint="eastAsia" w:ascii="宋体" w:hAnsi="宋体"/>
                <w:b w:val="0"/>
                <w:bCs/>
                <w:color w:val="auto"/>
                <w:sz w:val="21"/>
                <w:szCs w:val="21"/>
                <w:lang w:eastAsia="zh-CN"/>
              </w:rPr>
              <w:t>选</w:t>
            </w:r>
            <w:r>
              <w:rPr>
                <w:rFonts w:hint="eastAsia" w:ascii="宋体" w:hAnsi="宋体"/>
                <w:b w:val="0"/>
                <w:bCs/>
                <w:color w:val="auto"/>
                <w:sz w:val="21"/>
                <w:szCs w:val="21"/>
              </w:rPr>
              <w:t>人签订的劳务合同。</w:t>
            </w:r>
            <w:r>
              <w:rPr>
                <w:rFonts w:hint="eastAsia" w:ascii="宋体" w:hAnsi="宋体"/>
                <w:b w:val="0"/>
                <w:bCs/>
                <w:color w:val="auto"/>
                <w:sz w:val="21"/>
                <w:szCs w:val="21"/>
                <w:lang w:eastAsia="zh-CN"/>
              </w:rPr>
              <w:t>比选</w:t>
            </w:r>
            <w:r>
              <w:rPr>
                <w:rFonts w:hint="eastAsia" w:ascii="宋体" w:hAnsi="宋体"/>
                <w:b w:val="0"/>
                <w:bCs/>
                <w:color w:val="auto"/>
                <w:sz w:val="21"/>
                <w:szCs w:val="21"/>
              </w:rPr>
              <w:t>人与中</w:t>
            </w:r>
            <w:r>
              <w:rPr>
                <w:rFonts w:hint="eastAsia" w:ascii="宋体" w:hAnsi="宋体"/>
                <w:b w:val="0"/>
                <w:bCs/>
                <w:color w:val="auto"/>
                <w:sz w:val="21"/>
                <w:szCs w:val="21"/>
                <w:lang w:eastAsia="zh-CN"/>
              </w:rPr>
              <w:t>选</w:t>
            </w:r>
            <w:r>
              <w:rPr>
                <w:rFonts w:hint="eastAsia" w:ascii="宋体" w:hAnsi="宋体"/>
                <w:b w:val="0"/>
                <w:bCs/>
                <w:color w:val="auto"/>
                <w:sz w:val="21"/>
                <w:szCs w:val="21"/>
              </w:rPr>
              <w:t>人签订合同后2个月内提供相关技术人员的社保证明</w:t>
            </w:r>
            <w:r>
              <w:rPr>
                <w:rFonts w:hint="eastAsia" w:ascii="宋体" w:hAnsi="宋体"/>
                <w:b w:val="0"/>
                <w:bCs/>
                <w:color w:val="auto"/>
                <w:sz w:val="21"/>
                <w:szCs w:val="21"/>
                <w:lang w:eastAsia="zh-CN"/>
              </w:rPr>
              <w:t>，</w:t>
            </w:r>
            <w:r>
              <w:rPr>
                <w:rFonts w:hint="eastAsia" w:ascii="宋体" w:hAnsi="宋体"/>
                <w:b w:val="0"/>
                <w:bCs/>
                <w:color w:val="auto"/>
                <w:sz w:val="21"/>
                <w:szCs w:val="21"/>
              </w:rPr>
              <w:t>并加盖单位鲜公章</w:t>
            </w:r>
            <w:r>
              <w:rPr>
                <w:rFonts w:hint="eastAsia" w:ascii="宋体" w:hAnsi="宋体"/>
                <w:b w:val="0"/>
                <w:bCs/>
                <w:color w:val="auto"/>
                <w:sz w:val="21"/>
                <w:szCs w:val="21"/>
                <w:lang w:eastAsia="zh-CN"/>
              </w:rPr>
              <w:t>，开标时无需提供证明材料，由投标人自行承诺，格式详见“第六章</w:t>
            </w:r>
            <w:r>
              <w:rPr>
                <w:rFonts w:hint="eastAsia" w:ascii="宋体" w:hAnsi="宋体"/>
                <w:b w:val="0"/>
                <w:bCs/>
                <w:color w:val="auto"/>
                <w:sz w:val="21"/>
                <w:szCs w:val="21"/>
                <w:lang w:val="en-US" w:eastAsia="zh-CN"/>
              </w:rPr>
              <w:t xml:space="preserve"> 比选申请文件格式 （六）承诺</w:t>
            </w:r>
            <w:r>
              <w:rPr>
                <w:rFonts w:hint="eastAsia" w:ascii="宋体" w:hAnsi="宋体"/>
                <w:b w:val="0"/>
                <w:bCs/>
                <w:color w:val="auto"/>
                <w:sz w:val="21"/>
                <w:szCs w:val="21"/>
                <w:lang w:eastAsia="zh-CN"/>
              </w:rPr>
              <w:t>”进行填写即可</w:t>
            </w:r>
            <w:r>
              <w:rPr>
                <w:rFonts w:hint="eastAsia" w:ascii="宋体" w:hAnsi="宋体"/>
                <w:b w:val="0"/>
                <w:bCs/>
                <w:color w:val="auto"/>
                <w:sz w:val="21"/>
                <w:szCs w:val="21"/>
              </w:rPr>
              <w:t>。</w:t>
            </w:r>
          </w:p>
          <w:p>
            <w:pPr>
              <w:pStyle w:val="27"/>
              <w:spacing w:beforeLines="0" w:line="400" w:lineRule="exact"/>
              <w:ind w:left="0" w:leftChars="0" w:firstLine="420"/>
              <w:jc w:val="both"/>
              <w:rPr>
                <w:rFonts w:ascii="宋体" w:hAnsi="宋体"/>
                <w:b w:val="0"/>
                <w:bCs/>
                <w:color w:val="auto"/>
                <w:sz w:val="21"/>
                <w:szCs w:val="21"/>
              </w:rPr>
            </w:pPr>
            <w:r>
              <w:rPr>
                <w:rFonts w:hint="eastAsia" w:ascii="宋体" w:hAnsi="宋体"/>
                <w:b w:val="0"/>
                <w:bCs/>
                <w:color w:val="auto"/>
                <w:sz w:val="21"/>
                <w:szCs w:val="21"/>
                <w:lang w:eastAsia="zh-CN"/>
              </w:rPr>
              <w:t>（</w:t>
            </w:r>
            <w:r>
              <w:rPr>
                <w:rFonts w:hint="eastAsia" w:ascii="宋体" w:hAnsi="宋体"/>
                <w:b w:val="0"/>
                <w:bCs/>
                <w:color w:val="auto"/>
                <w:sz w:val="21"/>
                <w:szCs w:val="21"/>
                <w:lang w:val="en-US" w:eastAsia="zh-CN"/>
              </w:rPr>
              <w:t>4</w:t>
            </w:r>
            <w:r>
              <w:rPr>
                <w:rFonts w:hint="eastAsia" w:ascii="宋体" w:hAnsi="宋体"/>
                <w:b w:val="0"/>
                <w:bCs/>
                <w:color w:val="auto"/>
                <w:sz w:val="21"/>
                <w:szCs w:val="21"/>
                <w:lang w:eastAsia="zh-CN"/>
              </w:rPr>
              <w:t>）</w:t>
            </w:r>
            <w:r>
              <w:rPr>
                <w:rFonts w:hint="eastAsia" w:ascii="宋体" w:hAnsi="宋体"/>
                <w:b w:val="0"/>
                <w:bCs/>
                <w:color w:val="auto"/>
                <w:sz w:val="21"/>
                <w:szCs w:val="21"/>
              </w:rPr>
              <w:t>填写“项目其他人员情况表”，应附检测人员</w:t>
            </w:r>
            <w:r>
              <w:rPr>
                <w:rFonts w:hint="eastAsia" w:ascii="宋体" w:hAnsi="宋体"/>
                <w:b w:val="0"/>
                <w:bCs/>
                <w:color w:val="auto"/>
                <w:sz w:val="21"/>
                <w:szCs w:val="21"/>
                <w:lang w:eastAsia="zh-CN"/>
              </w:rPr>
              <w:t>、</w:t>
            </w:r>
            <w:r>
              <w:rPr>
                <w:rFonts w:hint="eastAsia" w:ascii="宋体" w:hAnsi="宋体"/>
                <w:b w:val="0"/>
                <w:bCs/>
                <w:color w:val="auto"/>
                <w:sz w:val="21"/>
                <w:szCs w:val="21"/>
              </w:rPr>
              <w:t>现场安全员身份证、资格证</w:t>
            </w:r>
            <w:r>
              <w:rPr>
                <w:rFonts w:hint="eastAsia" w:ascii="宋体" w:hAnsi="宋体"/>
                <w:b w:val="0"/>
                <w:bCs/>
                <w:color w:val="auto"/>
                <w:sz w:val="21"/>
                <w:szCs w:val="21"/>
                <w:lang w:eastAsia="zh-CN"/>
              </w:rPr>
              <w:t>复印件</w:t>
            </w:r>
            <w:r>
              <w:rPr>
                <w:rFonts w:hint="eastAsia" w:ascii="宋体" w:hAnsi="宋体"/>
                <w:b w:val="0"/>
                <w:bCs/>
                <w:color w:val="auto"/>
                <w:sz w:val="21"/>
                <w:szCs w:val="21"/>
              </w:rPr>
              <w:t>，</w:t>
            </w:r>
            <w:r>
              <w:rPr>
                <w:rFonts w:hint="eastAsia" w:ascii="宋体" w:hAnsi="宋体"/>
                <w:b w:val="0"/>
                <w:bCs/>
                <w:color w:val="auto"/>
                <w:sz w:val="21"/>
                <w:szCs w:val="21"/>
                <w:lang w:eastAsia="zh-CN"/>
              </w:rPr>
              <w:t>以及</w:t>
            </w:r>
            <w:r>
              <w:rPr>
                <w:rFonts w:hint="eastAsia" w:ascii="宋体" w:hAnsi="宋体"/>
                <w:b w:val="0"/>
                <w:bCs/>
                <w:color w:val="auto"/>
                <w:sz w:val="21"/>
                <w:szCs w:val="21"/>
              </w:rPr>
              <w:t>辅助人员身份证</w:t>
            </w:r>
            <w:r>
              <w:rPr>
                <w:rFonts w:hint="eastAsia" w:ascii="宋体" w:hAnsi="宋体"/>
                <w:b w:val="0"/>
                <w:bCs/>
                <w:color w:val="auto"/>
                <w:sz w:val="21"/>
                <w:szCs w:val="21"/>
                <w:lang w:eastAsia="zh-CN"/>
              </w:rPr>
              <w:t>复印件</w:t>
            </w:r>
            <w:r>
              <w:rPr>
                <w:rFonts w:hint="eastAsia" w:ascii="宋体" w:hAnsi="宋体"/>
                <w:b w:val="0"/>
                <w:bCs/>
                <w:color w:val="auto"/>
                <w:sz w:val="21"/>
                <w:szCs w:val="21"/>
              </w:rPr>
              <w:t>。</w:t>
            </w:r>
          </w:p>
          <w:p>
            <w:pPr>
              <w:pStyle w:val="27"/>
              <w:spacing w:beforeLines="0" w:line="400" w:lineRule="exact"/>
              <w:ind w:left="0" w:leftChars="0" w:firstLine="420"/>
              <w:jc w:val="both"/>
              <w:rPr>
                <w:rFonts w:ascii="宋体" w:hAnsi="宋体"/>
                <w:b w:val="0"/>
                <w:bCs/>
                <w:color w:val="auto"/>
                <w:sz w:val="21"/>
                <w:szCs w:val="21"/>
              </w:rPr>
            </w:pPr>
            <w:r>
              <w:rPr>
                <w:rFonts w:hint="eastAsia" w:ascii="宋体" w:hAnsi="宋体"/>
                <w:b w:val="0"/>
                <w:bCs/>
                <w:color w:val="auto"/>
                <w:sz w:val="21"/>
                <w:szCs w:val="21"/>
                <w:lang w:eastAsia="zh-CN"/>
              </w:rPr>
              <w:t>（</w:t>
            </w:r>
            <w:r>
              <w:rPr>
                <w:rFonts w:hint="eastAsia" w:ascii="宋体" w:hAnsi="宋体"/>
                <w:b w:val="0"/>
                <w:bCs/>
                <w:color w:val="auto"/>
                <w:sz w:val="21"/>
                <w:szCs w:val="21"/>
                <w:lang w:val="en-US" w:eastAsia="zh-CN"/>
              </w:rPr>
              <w:t>5</w:t>
            </w:r>
            <w:r>
              <w:rPr>
                <w:rFonts w:hint="eastAsia" w:ascii="宋体" w:hAnsi="宋体"/>
                <w:b w:val="0"/>
                <w:bCs/>
                <w:color w:val="auto"/>
                <w:sz w:val="21"/>
                <w:szCs w:val="21"/>
                <w:lang w:eastAsia="zh-CN"/>
              </w:rPr>
              <w:t>）</w:t>
            </w:r>
            <w:r>
              <w:rPr>
                <w:rFonts w:hint="eastAsia" w:ascii="宋体" w:hAnsi="宋体"/>
                <w:b w:val="0"/>
                <w:bCs/>
                <w:color w:val="auto"/>
                <w:sz w:val="21"/>
                <w:szCs w:val="21"/>
              </w:rPr>
              <w:t>比选申请人需自行承诺拟派的项目人员必须专职于本项目，如果中标，在合同履行期间尽职尽责，不得随意更换。比选申请人按“第六章（六）承诺”的格式进行填写，并加盖比选申请人公章。</w:t>
            </w:r>
          </w:p>
          <w:p>
            <w:pPr>
              <w:pStyle w:val="27"/>
              <w:spacing w:beforeLines="0" w:line="400" w:lineRule="exact"/>
              <w:ind w:left="0" w:leftChars="0" w:firstLine="420"/>
              <w:jc w:val="both"/>
              <w:rPr>
                <w:rFonts w:hint="eastAsia" w:ascii="宋体" w:hAnsi="宋体" w:cs="MingLiU"/>
                <w:b/>
                <w:bCs w:val="0"/>
                <w:color w:val="auto"/>
                <w:sz w:val="21"/>
                <w:szCs w:val="21"/>
                <w:lang w:eastAsia="zh-CN"/>
              </w:rPr>
            </w:pPr>
            <w:r>
              <w:rPr>
                <w:rFonts w:hint="eastAsia" w:ascii="宋体" w:hAnsi="宋体" w:cs="MingLiU"/>
                <w:b/>
                <w:bCs w:val="0"/>
                <w:color w:val="auto"/>
                <w:sz w:val="21"/>
                <w:szCs w:val="21"/>
                <w:lang w:val="en-US" w:eastAsia="zh-CN"/>
              </w:rPr>
              <w:t>6.</w:t>
            </w:r>
            <w:r>
              <w:rPr>
                <w:rFonts w:hint="eastAsia" w:ascii="宋体" w:hAnsi="宋体" w:cs="MingLiU"/>
                <w:b/>
                <w:bCs w:val="0"/>
                <w:color w:val="auto"/>
                <w:sz w:val="21"/>
                <w:szCs w:val="21"/>
                <w:lang w:eastAsia="zh-CN"/>
              </w:rPr>
              <w:t>特别说明</w:t>
            </w:r>
          </w:p>
          <w:p>
            <w:pPr>
              <w:pStyle w:val="27"/>
              <w:spacing w:beforeLines="0" w:line="400" w:lineRule="exact"/>
              <w:ind w:left="0" w:leftChars="0" w:firstLine="420"/>
              <w:jc w:val="both"/>
              <w:rPr>
                <w:rFonts w:ascii="宋体" w:hAnsi="宋体" w:cs="MingLiU"/>
                <w:b w:val="0"/>
                <w:bCs/>
                <w:color w:val="auto"/>
                <w:sz w:val="21"/>
                <w:szCs w:val="21"/>
              </w:rPr>
            </w:pPr>
            <w:r>
              <w:rPr>
                <w:rFonts w:hint="eastAsia" w:ascii="宋体" w:hAnsi="宋体" w:cs="MingLiU"/>
                <w:b w:val="0"/>
                <w:bCs/>
                <w:color w:val="auto"/>
                <w:sz w:val="21"/>
                <w:szCs w:val="21"/>
              </w:rPr>
              <w:t>（</w:t>
            </w:r>
            <w:r>
              <w:rPr>
                <w:rFonts w:ascii="宋体" w:hAnsi="宋体" w:cs="MingLiU"/>
                <w:b w:val="0"/>
                <w:bCs/>
                <w:color w:val="auto"/>
                <w:sz w:val="21"/>
                <w:szCs w:val="21"/>
              </w:rPr>
              <w:t>1）上述要求提交的相关证明材料均应为清晰可辨的复印件或扫描件，并加盖比选</w:t>
            </w:r>
            <w:r>
              <w:rPr>
                <w:rFonts w:hint="eastAsia" w:ascii="宋体" w:hAnsi="宋体" w:cs="MingLiU"/>
                <w:b w:val="0"/>
                <w:bCs/>
                <w:color w:val="auto"/>
                <w:sz w:val="21"/>
                <w:szCs w:val="21"/>
                <w:lang w:eastAsia="zh-Hans"/>
              </w:rPr>
              <w:t>申请人</w:t>
            </w:r>
            <w:r>
              <w:rPr>
                <w:rFonts w:hint="eastAsia" w:ascii="宋体" w:hAnsi="宋体" w:cs="MingLiU"/>
                <w:b w:val="0"/>
                <w:bCs/>
                <w:color w:val="auto"/>
                <w:sz w:val="21"/>
                <w:szCs w:val="21"/>
              </w:rPr>
              <w:t>单位公章。上述要求，有一条不满足则比选申请文件由评标委员会作否决比选处理。</w:t>
            </w:r>
          </w:p>
          <w:p>
            <w:pPr>
              <w:pStyle w:val="27"/>
              <w:spacing w:beforeLines="0" w:line="400" w:lineRule="exact"/>
              <w:ind w:left="0" w:leftChars="0" w:firstLine="420"/>
              <w:jc w:val="both"/>
              <w:rPr>
                <w:rFonts w:ascii="宋体" w:hAnsi="宋体"/>
                <w:b w:val="0"/>
                <w:bCs/>
                <w:color w:val="auto"/>
                <w:sz w:val="21"/>
                <w:szCs w:val="21"/>
              </w:rPr>
            </w:pPr>
            <w:r>
              <w:rPr>
                <w:rFonts w:hint="eastAsia" w:ascii="宋体" w:hAnsi="宋体" w:cs="MingLiU"/>
                <w:b w:val="0"/>
                <w:bCs/>
                <w:color w:val="auto"/>
                <w:sz w:val="21"/>
                <w:szCs w:val="21"/>
              </w:rPr>
              <w:t>（</w:t>
            </w:r>
            <w:r>
              <w:rPr>
                <w:rFonts w:ascii="宋体" w:hAnsi="宋体" w:cs="MingLiU"/>
                <w:b w:val="0"/>
                <w:bCs/>
                <w:color w:val="auto"/>
                <w:sz w:val="21"/>
                <w:szCs w:val="21"/>
              </w:rPr>
              <w:t>2</w:t>
            </w:r>
            <w:r>
              <w:rPr>
                <w:rFonts w:hint="eastAsia" w:ascii="宋体" w:hAnsi="宋体" w:cs="MingLiU"/>
                <w:b w:val="0"/>
                <w:bCs/>
                <w:color w:val="auto"/>
                <w:sz w:val="21"/>
                <w:szCs w:val="21"/>
              </w:rPr>
              <w:t>）比选申请人须自行承诺声明其提供的相关证明材料真实有效，不存在弄虚作假情形（格式见第六章比选申请文件格式）。比选人在合同签订前均有权对比选申请人提供的资料进行核实，若发现弄虚作假，按相关规定取消其中选资格，并按相关法律法规报比选监督部门，其比选保证金不予退还，比选申请人承担因此造成的相关责任并赔偿相应</w:t>
            </w:r>
            <w:r>
              <w:rPr>
                <w:rFonts w:hint="eastAsia" w:ascii="宋体" w:hAnsi="宋体" w:cs="MingLiU"/>
                <w:b w:val="0"/>
                <w:bCs/>
                <w:color w:val="auto"/>
                <w:sz w:val="21"/>
                <w:szCs w:val="21"/>
                <w:lang w:eastAsia="zh-Hans"/>
              </w:rPr>
              <w:t>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1.4.2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是否接受联合体比选申请</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olor w:val="auto"/>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1.9</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踏勘现场</w:t>
            </w:r>
          </w:p>
        </w:tc>
        <w:tc>
          <w:tcPr>
            <w:tcW w:w="6660" w:type="dxa"/>
            <w:vAlign w:val="center"/>
          </w:tcPr>
          <w:p>
            <w:pPr>
              <w:autoSpaceDE w:val="0"/>
              <w:autoSpaceDN w:val="0"/>
              <w:adjustRightInd w:val="0"/>
              <w:spacing w:line="420" w:lineRule="exact"/>
              <w:ind w:firstLine="420"/>
              <w:contextualSpacing/>
              <w:rPr>
                <w:rFonts w:ascii="宋体" w:hAnsi="宋体"/>
                <w:b/>
                <w:color w:val="auto"/>
                <w:szCs w:val="21"/>
              </w:rPr>
            </w:pPr>
            <w:r>
              <w:rPr>
                <w:rFonts w:hint="eastAsia" w:ascii="宋体" w:hAnsi="宋体"/>
                <w:color w:val="auto"/>
                <w:szCs w:val="21"/>
                <w:lang w:eastAsia="zh-Hans"/>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1.10.1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比选预备会</w:t>
            </w:r>
          </w:p>
        </w:tc>
        <w:tc>
          <w:tcPr>
            <w:tcW w:w="6660" w:type="dxa"/>
            <w:vAlign w:val="center"/>
          </w:tcPr>
          <w:p>
            <w:pPr>
              <w:autoSpaceDE w:val="0"/>
              <w:autoSpaceDN w:val="0"/>
              <w:adjustRightInd w:val="0"/>
              <w:ind w:firstLine="420"/>
              <w:contextualSpacing/>
              <w:rPr>
                <w:rFonts w:ascii="宋体" w:hAnsi="宋体"/>
                <w:color w:val="auto"/>
                <w:szCs w:val="21"/>
              </w:rPr>
            </w:pPr>
            <w:r>
              <w:rPr>
                <w:rFonts w:hint="eastAsia" w:ascii="宋体" w:hAnsi="宋体"/>
                <w:color w:val="auto"/>
                <w:szCs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spacing w:line="400" w:lineRule="exact"/>
              <w:ind w:firstLine="0" w:firstLineChars="0"/>
              <w:jc w:val="center"/>
              <w:rPr>
                <w:rFonts w:ascii="宋体" w:hAnsi="宋体"/>
                <w:color w:val="auto"/>
              </w:rPr>
            </w:pPr>
            <w:r>
              <w:rPr>
                <w:rFonts w:hint="eastAsia" w:ascii="宋体" w:hAnsi="宋体"/>
                <w:color w:val="auto"/>
              </w:rPr>
              <w:t>1.10.2</w:t>
            </w:r>
          </w:p>
        </w:tc>
        <w:tc>
          <w:tcPr>
            <w:tcW w:w="1503" w:type="dxa"/>
            <w:vAlign w:val="center"/>
          </w:tcPr>
          <w:p>
            <w:pPr>
              <w:spacing w:line="400" w:lineRule="exact"/>
              <w:ind w:firstLine="0" w:firstLineChars="0"/>
              <w:jc w:val="center"/>
              <w:rPr>
                <w:rFonts w:ascii="宋体" w:hAnsi="宋体"/>
                <w:color w:val="auto"/>
                <w:szCs w:val="21"/>
              </w:rPr>
            </w:pPr>
            <w:r>
              <w:rPr>
                <w:rFonts w:hint="eastAsia" w:ascii="宋体" w:hAnsi="宋体"/>
                <w:color w:val="auto"/>
                <w:szCs w:val="21"/>
              </w:rPr>
              <w:t>比选申请人提出问题的截止时间和方式</w:t>
            </w:r>
          </w:p>
        </w:tc>
        <w:tc>
          <w:tcPr>
            <w:tcW w:w="6660" w:type="dxa"/>
            <w:vAlign w:val="center"/>
          </w:tcPr>
          <w:p>
            <w:pPr>
              <w:ind w:firstLine="447" w:firstLineChars="213"/>
              <w:rPr>
                <w:rFonts w:ascii="宋体" w:hAnsi="宋体"/>
                <w:color w:val="auto"/>
                <w:szCs w:val="21"/>
              </w:rPr>
            </w:pPr>
            <w:r>
              <w:rPr>
                <w:rFonts w:hint="eastAsia" w:ascii="宋体" w:hAnsi="宋体"/>
                <w:color w:val="auto"/>
                <w:szCs w:val="21"/>
              </w:rPr>
              <w:t>详见比选公告4.</w:t>
            </w:r>
            <w:r>
              <w:rPr>
                <w:rFonts w:hint="eastAsia" w:ascii="宋体" w:hAnsi="宋体"/>
                <w:color w:val="auto"/>
                <w:szCs w:val="21"/>
                <w:lang w:val="en-US" w:eastAsia="zh-CN"/>
              </w:rPr>
              <w:t>2</w:t>
            </w:r>
            <w:r>
              <w:rPr>
                <w:rFonts w:hint="eastAsia" w:ascii="宋体" w:hAnsi="宋体"/>
                <w:color w:val="auto"/>
                <w:szCs w:val="21"/>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snapToGrid w:val="0"/>
              <w:spacing w:line="400" w:lineRule="exact"/>
              <w:ind w:firstLine="0" w:firstLineChars="0"/>
              <w:jc w:val="center"/>
              <w:rPr>
                <w:rFonts w:ascii="宋体" w:hAnsi="宋体" w:cs="方正仿宋_GBK"/>
                <w:color w:val="auto"/>
                <w:kern w:val="0"/>
                <w:szCs w:val="21"/>
              </w:rPr>
            </w:pPr>
            <w:r>
              <w:rPr>
                <w:rFonts w:hint="eastAsia" w:ascii="宋体" w:hAnsi="宋体" w:cs="方正仿宋_GBK"/>
                <w:color w:val="auto"/>
                <w:kern w:val="0"/>
                <w:szCs w:val="21"/>
              </w:rPr>
              <w:t>1.10.3</w:t>
            </w:r>
          </w:p>
        </w:tc>
        <w:tc>
          <w:tcPr>
            <w:tcW w:w="1503" w:type="dxa"/>
            <w:vAlign w:val="center"/>
          </w:tcPr>
          <w:p>
            <w:pPr>
              <w:snapToGrid w:val="0"/>
              <w:spacing w:line="400" w:lineRule="exact"/>
              <w:ind w:firstLine="0" w:firstLineChars="0"/>
              <w:jc w:val="center"/>
              <w:rPr>
                <w:rFonts w:ascii="宋体" w:hAnsi="宋体" w:cs="方正仿宋_GBK"/>
                <w:color w:val="auto"/>
                <w:kern w:val="0"/>
                <w:szCs w:val="21"/>
              </w:rPr>
            </w:pPr>
            <w:r>
              <w:rPr>
                <w:rFonts w:hint="eastAsia" w:ascii="宋体" w:hAnsi="宋体" w:cs="方正仿宋_GBK"/>
                <w:color w:val="auto"/>
                <w:kern w:val="0"/>
                <w:szCs w:val="21"/>
              </w:rPr>
              <w:t>比选人对比选申请人所提问题进行澄清的时间和方式</w:t>
            </w:r>
          </w:p>
        </w:tc>
        <w:tc>
          <w:tcPr>
            <w:tcW w:w="6660" w:type="dxa"/>
            <w:vAlign w:val="center"/>
          </w:tcPr>
          <w:p>
            <w:pPr>
              <w:ind w:firstLine="447" w:firstLineChars="213"/>
              <w:rPr>
                <w:rFonts w:ascii="宋体" w:hAnsi="宋体" w:cs="方正仿宋_GBK"/>
                <w:color w:val="auto"/>
                <w:kern w:val="0"/>
                <w:szCs w:val="21"/>
              </w:rPr>
            </w:pPr>
            <w:r>
              <w:rPr>
                <w:rFonts w:hint="eastAsia" w:ascii="宋体" w:hAnsi="宋体"/>
                <w:color w:val="auto"/>
                <w:szCs w:val="21"/>
              </w:rPr>
              <w:t>详见比选公告4.</w:t>
            </w:r>
            <w:r>
              <w:rPr>
                <w:rFonts w:hint="eastAsia" w:ascii="宋体" w:hAnsi="宋体"/>
                <w:color w:val="auto"/>
                <w:szCs w:val="21"/>
                <w:lang w:val="en-US" w:eastAsia="zh-CN"/>
              </w:rPr>
              <w:t>3</w:t>
            </w:r>
            <w:r>
              <w:rPr>
                <w:rFonts w:hint="eastAsia" w:ascii="宋体" w:hAnsi="宋体"/>
                <w:color w:val="auto"/>
                <w:szCs w:val="21"/>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snapToGrid w:val="0"/>
              <w:spacing w:line="400" w:lineRule="exact"/>
              <w:ind w:firstLine="0" w:firstLineChars="0"/>
              <w:jc w:val="center"/>
              <w:rPr>
                <w:rFonts w:ascii="宋体" w:hAnsi="宋体" w:cs="方正仿宋_GBK"/>
                <w:color w:val="auto"/>
                <w:kern w:val="0"/>
                <w:szCs w:val="21"/>
                <w:lang w:eastAsia="zh-Hans"/>
              </w:rPr>
            </w:pPr>
            <w:r>
              <w:rPr>
                <w:rFonts w:ascii="宋体" w:hAnsi="宋体" w:cs="方正仿宋_GBK"/>
                <w:color w:val="auto"/>
                <w:kern w:val="0"/>
                <w:szCs w:val="21"/>
              </w:rPr>
              <w:t>1</w:t>
            </w:r>
            <w:r>
              <w:rPr>
                <w:rFonts w:hint="eastAsia" w:ascii="宋体" w:hAnsi="宋体" w:cs="方正仿宋_GBK"/>
                <w:color w:val="auto"/>
                <w:kern w:val="0"/>
                <w:szCs w:val="21"/>
                <w:lang w:eastAsia="zh-Hans"/>
              </w:rPr>
              <w:t>.</w:t>
            </w:r>
            <w:r>
              <w:rPr>
                <w:rFonts w:ascii="宋体" w:hAnsi="宋体" w:cs="方正仿宋_GBK"/>
                <w:color w:val="auto"/>
                <w:kern w:val="0"/>
                <w:szCs w:val="21"/>
                <w:lang w:eastAsia="zh-Hans"/>
              </w:rPr>
              <w:t>11</w:t>
            </w:r>
          </w:p>
        </w:tc>
        <w:tc>
          <w:tcPr>
            <w:tcW w:w="1503" w:type="dxa"/>
            <w:vAlign w:val="center"/>
          </w:tcPr>
          <w:p>
            <w:pPr>
              <w:snapToGrid w:val="0"/>
              <w:spacing w:line="400" w:lineRule="exact"/>
              <w:ind w:firstLine="0" w:firstLineChars="0"/>
              <w:jc w:val="center"/>
              <w:rPr>
                <w:rFonts w:ascii="宋体" w:hAnsi="宋体" w:cs="方正仿宋_GBK"/>
                <w:color w:val="auto"/>
                <w:kern w:val="0"/>
                <w:szCs w:val="21"/>
                <w:lang w:eastAsia="zh-Hans"/>
              </w:rPr>
            </w:pPr>
            <w:r>
              <w:rPr>
                <w:rFonts w:hint="eastAsia" w:ascii="宋体" w:hAnsi="宋体" w:cs="方正仿宋_GBK"/>
                <w:color w:val="auto"/>
                <w:kern w:val="0"/>
                <w:szCs w:val="21"/>
                <w:lang w:eastAsia="zh-Hans"/>
              </w:rPr>
              <w:t>分包</w:t>
            </w:r>
          </w:p>
        </w:tc>
        <w:tc>
          <w:tcPr>
            <w:tcW w:w="6660" w:type="dxa"/>
            <w:vAlign w:val="center"/>
          </w:tcPr>
          <w:p>
            <w:pPr>
              <w:ind w:firstLine="420"/>
              <w:contextualSpacing/>
              <w:rPr>
                <w:rFonts w:ascii="宋体" w:hAnsi="宋体" w:cs="方正仿宋_GBK"/>
                <w:color w:val="auto"/>
                <w:kern w:val="0"/>
                <w:szCs w:val="21"/>
                <w:lang w:eastAsia="zh-Hans"/>
              </w:rPr>
            </w:pPr>
            <w:r>
              <w:rPr>
                <w:rFonts w:hint="eastAsia" w:ascii="宋体" w:hAnsi="宋体" w:cs="方正仿宋_GBK"/>
                <w:color w:val="auto"/>
                <w:kern w:val="0"/>
                <w:szCs w:val="21"/>
                <w:lang w:eastAsia="zh-Hans"/>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snapToGrid w:val="0"/>
              <w:spacing w:line="400" w:lineRule="exact"/>
              <w:ind w:firstLine="0" w:firstLineChars="0"/>
              <w:jc w:val="center"/>
              <w:rPr>
                <w:rFonts w:ascii="宋体" w:hAnsi="宋体" w:cs="方正仿宋_GBK"/>
                <w:color w:val="auto"/>
                <w:kern w:val="0"/>
                <w:szCs w:val="21"/>
                <w:lang w:eastAsia="zh-Hans"/>
              </w:rPr>
            </w:pPr>
            <w:r>
              <w:rPr>
                <w:rFonts w:ascii="宋体" w:hAnsi="宋体" w:cs="方正仿宋_GBK"/>
                <w:color w:val="auto"/>
                <w:kern w:val="0"/>
                <w:szCs w:val="21"/>
              </w:rPr>
              <w:t>1</w:t>
            </w:r>
            <w:r>
              <w:rPr>
                <w:rFonts w:hint="eastAsia" w:ascii="宋体" w:hAnsi="宋体" w:cs="方正仿宋_GBK"/>
                <w:color w:val="auto"/>
                <w:kern w:val="0"/>
                <w:szCs w:val="21"/>
                <w:lang w:eastAsia="zh-Hans"/>
              </w:rPr>
              <w:t>.</w:t>
            </w:r>
            <w:r>
              <w:rPr>
                <w:rFonts w:ascii="宋体" w:hAnsi="宋体" w:cs="方正仿宋_GBK"/>
                <w:color w:val="auto"/>
                <w:kern w:val="0"/>
                <w:szCs w:val="21"/>
                <w:lang w:eastAsia="zh-Hans"/>
              </w:rPr>
              <w:t>12</w:t>
            </w:r>
          </w:p>
        </w:tc>
        <w:tc>
          <w:tcPr>
            <w:tcW w:w="1503" w:type="dxa"/>
            <w:vAlign w:val="center"/>
          </w:tcPr>
          <w:p>
            <w:pPr>
              <w:snapToGrid w:val="0"/>
              <w:spacing w:line="400" w:lineRule="exact"/>
              <w:ind w:firstLine="0" w:firstLineChars="0"/>
              <w:jc w:val="center"/>
              <w:rPr>
                <w:rFonts w:ascii="宋体" w:hAnsi="宋体" w:cs="方正仿宋_GBK"/>
                <w:color w:val="auto"/>
                <w:kern w:val="0"/>
                <w:szCs w:val="21"/>
                <w:lang w:eastAsia="zh-Hans"/>
              </w:rPr>
            </w:pPr>
            <w:r>
              <w:rPr>
                <w:color w:val="auto"/>
                <w:szCs w:val="21"/>
              </w:rPr>
              <w:t>偏离</w:t>
            </w:r>
          </w:p>
        </w:tc>
        <w:tc>
          <w:tcPr>
            <w:tcW w:w="6660" w:type="dxa"/>
            <w:vAlign w:val="center"/>
          </w:tcPr>
          <w:p>
            <w:pPr>
              <w:ind w:firstLine="420"/>
              <w:contextualSpacing/>
              <w:rPr>
                <w:rFonts w:ascii="宋体" w:hAnsi="宋体" w:cs="方正仿宋_GBK"/>
                <w:color w:val="auto"/>
                <w:kern w:val="0"/>
                <w:szCs w:val="21"/>
                <w:lang w:eastAsia="zh-Hans"/>
              </w:rPr>
            </w:pPr>
            <w:r>
              <w:rPr>
                <w:rFonts w:hint="eastAsia" w:ascii="宋体" w:hAnsi="宋体" w:cs="方正仿宋_GBK"/>
                <w:color w:val="auto"/>
                <w:kern w:val="0"/>
                <w:szCs w:val="21"/>
              </w:rPr>
              <w:t>可以正偏离，</w:t>
            </w:r>
            <w:r>
              <w:rPr>
                <w:rFonts w:hint="eastAsia" w:ascii="宋体" w:hAnsi="宋体" w:cs="方正仿宋_GBK"/>
                <w:color w:val="auto"/>
                <w:kern w:val="0"/>
                <w:szCs w:val="21"/>
                <w:lang w:eastAsia="zh-Hans"/>
              </w:rPr>
              <w:t>不允许负偏离，负偏离是指参加</w:t>
            </w:r>
            <w:r>
              <w:rPr>
                <w:rFonts w:ascii="宋体" w:hAnsi="宋体" w:cs="方正仿宋_GBK"/>
                <w:color w:val="auto"/>
                <w:kern w:val="0"/>
                <w:szCs w:val="21"/>
                <w:lang w:eastAsia="zh-Hans"/>
              </w:rPr>
              <w:t>比选</w:t>
            </w:r>
            <w:r>
              <w:rPr>
                <w:rFonts w:hint="eastAsia" w:ascii="宋体" w:hAnsi="宋体" w:cs="方正仿宋_GBK"/>
                <w:color w:val="auto"/>
                <w:kern w:val="0"/>
                <w:szCs w:val="21"/>
                <w:lang w:eastAsia="zh-Hans"/>
              </w:rPr>
              <w:t>比</w:t>
            </w:r>
            <w:r>
              <w:rPr>
                <w:rFonts w:ascii="宋体" w:hAnsi="宋体" w:cs="方正仿宋_GBK"/>
                <w:color w:val="auto"/>
                <w:kern w:val="0"/>
                <w:szCs w:val="21"/>
                <w:lang w:eastAsia="zh-Hans"/>
              </w:rPr>
              <w:t>比选</w:t>
            </w:r>
            <w:r>
              <w:rPr>
                <w:rFonts w:hint="eastAsia" w:ascii="宋体" w:hAnsi="宋体" w:cs="方正仿宋_GBK"/>
                <w:color w:val="auto"/>
                <w:kern w:val="0"/>
                <w:szCs w:val="21"/>
                <w:lang w:eastAsia="zh-Hans"/>
              </w:rPr>
              <w:t>文件要求更低或更差的偏离。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2.1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构成比选文件的其他材料</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ascii="宋体" w:hAnsi="宋体"/>
                <w:color w:val="auto"/>
                <w:kern w:val="0"/>
                <w:szCs w:val="21"/>
              </w:rPr>
              <w:t>比选人</w:t>
            </w:r>
            <w:r>
              <w:rPr>
                <w:rFonts w:hint="eastAsia" w:ascii="宋体" w:hAnsi="宋体"/>
                <w:color w:val="auto"/>
                <w:kern w:val="0"/>
                <w:szCs w:val="21"/>
              </w:rPr>
              <w:t>发出的澄清及修改。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比选申请文件</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的组成</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比选申请文件组成内容及格式详见比选文件</w:t>
            </w:r>
            <w:r>
              <w:rPr>
                <w:rFonts w:hint="eastAsia" w:ascii="宋体" w:hAnsi="宋体"/>
                <w:color w:val="auto"/>
                <w:kern w:val="0"/>
                <w:szCs w:val="21"/>
                <w:u w:val="single"/>
              </w:rPr>
              <w:t>第六章</w:t>
            </w:r>
            <w:r>
              <w:rPr>
                <w:rFonts w:hint="eastAsia" w:ascii="宋体" w:hAnsi="宋体"/>
                <w:color w:val="auto"/>
                <w:kern w:val="0"/>
                <w:szCs w:val="21"/>
              </w:rPr>
              <w:t>中提供的“比选申请文件格式”。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3.1.1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构成比选申请文件的其他材料</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比选文件规定的和比选申请人认为应该提供的所有材料。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3.2</w:t>
            </w:r>
          </w:p>
        </w:tc>
        <w:tc>
          <w:tcPr>
            <w:tcW w:w="1503" w:type="dxa"/>
            <w:vAlign w:val="center"/>
          </w:tcPr>
          <w:p>
            <w:pPr>
              <w:spacing w:line="420" w:lineRule="exact"/>
              <w:ind w:firstLine="0" w:firstLineChars="0"/>
              <w:jc w:val="center"/>
              <w:rPr>
                <w:rFonts w:ascii="宋体" w:hAnsi="宋体"/>
                <w:color w:val="auto"/>
                <w:kern w:val="0"/>
                <w:szCs w:val="21"/>
              </w:rPr>
            </w:pPr>
            <w:r>
              <w:rPr>
                <w:rFonts w:ascii="宋体" w:hAnsi="宋体"/>
                <w:color w:val="auto"/>
                <w:szCs w:val="21"/>
              </w:rPr>
              <w:t>最高投标限价</w:t>
            </w:r>
          </w:p>
        </w:tc>
        <w:tc>
          <w:tcPr>
            <w:tcW w:w="6660" w:type="dxa"/>
            <w:vAlign w:val="center"/>
          </w:tcPr>
          <w:p>
            <w:pPr>
              <w:ind w:firstLine="422"/>
              <w:rPr>
                <w:rFonts w:hint="eastAsia" w:ascii="宋体" w:hAnsi="宋体"/>
                <w:b w:val="0"/>
                <w:bCs w:val="0"/>
                <w:color w:val="auto"/>
              </w:rPr>
            </w:pPr>
            <w:r>
              <w:rPr>
                <w:rFonts w:hint="eastAsia" w:ascii="宋体" w:hAnsi="宋体" w:cs="MingLiU"/>
                <w:b w:val="0"/>
                <w:bCs w:val="0"/>
                <w:color w:val="auto"/>
              </w:rPr>
              <w:t>本项目</w:t>
            </w:r>
            <w:r>
              <w:rPr>
                <w:rFonts w:hint="eastAsia" w:ascii="宋体" w:hAnsi="宋体"/>
                <w:b w:val="0"/>
                <w:bCs w:val="0"/>
                <w:color w:val="auto"/>
              </w:rPr>
              <w:t>最高总限价为2630334.80元</w:t>
            </w:r>
            <w:r>
              <w:rPr>
                <w:rFonts w:hint="eastAsia" w:ascii="宋体" w:hAnsi="宋体"/>
                <w:b w:val="0"/>
                <w:bCs w:val="0"/>
                <w:color w:val="auto"/>
                <w:lang w:eastAsia="zh-CN"/>
              </w:rPr>
              <w:t>（</w:t>
            </w:r>
            <w:r>
              <w:rPr>
                <w:rFonts w:hint="eastAsia" w:ascii="宋体" w:hAnsi="宋体"/>
                <w:b w:val="0"/>
                <w:bCs w:val="0"/>
                <w:color w:val="auto"/>
              </w:rPr>
              <w:t>其中</w:t>
            </w:r>
            <w:r>
              <w:rPr>
                <w:rFonts w:hint="eastAsia" w:ascii="宋体" w:hAnsi="宋体"/>
                <w:b w:val="0"/>
                <w:bCs w:val="0"/>
                <w:color w:val="auto"/>
                <w:lang w:eastAsia="zh-CN"/>
              </w:rPr>
              <w:t>，</w:t>
            </w:r>
            <w:r>
              <w:rPr>
                <w:rFonts w:hint="eastAsia" w:ascii="宋体" w:hAnsi="宋体"/>
                <w:b w:val="0"/>
                <w:bCs w:val="0"/>
                <w:color w:val="auto"/>
              </w:rPr>
              <w:t>东北公司金属结构物检测项目最高限价1</w:t>
            </w:r>
            <w:r>
              <w:rPr>
                <w:rFonts w:ascii="宋体" w:hAnsi="宋体"/>
                <w:b w:val="0"/>
                <w:bCs w:val="0"/>
                <w:color w:val="auto"/>
              </w:rPr>
              <w:t>414941.59</w:t>
            </w:r>
            <w:r>
              <w:rPr>
                <w:rFonts w:hint="eastAsia" w:ascii="宋体" w:hAnsi="宋体"/>
                <w:b w:val="0"/>
                <w:bCs w:val="0"/>
                <w:color w:val="auto"/>
              </w:rPr>
              <w:t>元，南方公司金属结构物检测项目最高限价1</w:t>
            </w:r>
            <w:r>
              <w:rPr>
                <w:rFonts w:ascii="宋体" w:hAnsi="宋体"/>
                <w:b w:val="0"/>
                <w:bCs w:val="0"/>
                <w:color w:val="auto"/>
              </w:rPr>
              <w:t>157202.25</w:t>
            </w:r>
            <w:r>
              <w:rPr>
                <w:rFonts w:hint="eastAsia" w:ascii="宋体" w:hAnsi="宋体"/>
                <w:b w:val="0"/>
                <w:bCs w:val="0"/>
                <w:color w:val="auto"/>
              </w:rPr>
              <w:t>元，铜永公司金属结构物检测项目最高限价5</w:t>
            </w:r>
            <w:r>
              <w:rPr>
                <w:rFonts w:ascii="宋体" w:hAnsi="宋体"/>
                <w:b w:val="0"/>
                <w:bCs w:val="0"/>
                <w:color w:val="auto"/>
              </w:rPr>
              <w:t>8190.96</w:t>
            </w:r>
            <w:r>
              <w:rPr>
                <w:rFonts w:hint="eastAsia" w:ascii="宋体" w:hAnsi="宋体"/>
                <w:b w:val="0"/>
                <w:bCs w:val="0"/>
                <w:color w:val="auto"/>
              </w:rPr>
              <w:t>元</w:t>
            </w:r>
            <w:r>
              <w:rPr>
                <w:rFonts w:hint="eastAsia" w:ascii="宋体" w:hAnsi="宋体"/>
                <w:b w:val="0"/>
                <w:bCs w:val="0"/>
                <w:color w:val="auto"/>
                <w:lang w:eastAsia="zh-CN"/>
              </w:rPr>
              <w:t>）</w:t>
            </w:r>
            <w:r>
              <w:rPr>
                <w:rFonts w:hint="eastAsia" w:ascii="宋体" w:hAnsi="宋体"/>
                <w:b w:val="0"/>
                <w:bCs w:val="0"/>
                <w:color w:val="auto"/>
              </w:rPr>
              <w:t>。</w:t>
            </w:r>
          </w:p>
          <w:p>
            <w:pPr>
              <w:ind w:firstLine="422"/>
              <w:rPr>
                <w:rFonts w:ascii="宋体" w:hAnsi="宋体"/>
                <w:bCs/>
                <w:color w:val="auto"/>
                <w:szCs w:val="21"/>
              </w:rPr>
            </w:pPr>
            <w:r>
              <w:rPr>
                <w:rFonts w:hint="eastAsia" w:ascii="宋体" w:hAnsi="宋体"/>
                <w:b/>
                <w:bCs/>
                <w:color w:val="auto"/>
                <w:lang w:eastAsia="zh-CN"/>
              </w:rPr>
              <w:t>注：</w:t>
            </w:r>
            <w:r>
              <w:rPr>
                <w:rFonts w:hint="eastAsia" w:ascii="宋体" w:hAnsi="宋体" w:cs="MingLiU"/>
                <w:b/>
                <w:bCs/>
                <w:color w:val="auto"/>
              </w:rPr>
              <w:t>比选申请人报价不得超过比选人发布的最高限价和各分项限价，否则评标委员会将按否决投标处理</w:t>
            </w:r>
            <w:r>
              <w:rPr>
                <w:rFonts w:hint="eastAsia" w:ascii="宋体" w:hAnsi="宋体" w:cs="MingLiU"/>
                <w:b/>
                <w:bCs/>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3.3.1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比选有效期</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9</w:t>
            </w:r>
            <w:r>
              <w:rPr>
                <w:rFonts w:ascii="宋体" w:hAnsi="宋体"/>
                <w:color w:val="auto"/>
                <w:kern w:val="0"/>
                <w:szCs w:val="21"/>
              </w:rPr>
              <w:t>0日历天</w:t>
            </w:r>
            <w:r>
              <w:rPr>
                <w:rFonts w:hint="eastAsia" w:ascii="宋体" w:hAnsi="宋体"/>
                <w:color w:val="auto"/>
                <w:kern w:val="0"/>
                <w:szCs w:val="21"/>
              </w:rPr>
              <w:t>（从提交比选申请文件截止日起计算）。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3.4</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比选申请保证金</w:t>
            </w:r>
          </w:p>
        </w:tc>
        <w:tc>
          <w:tcPr>
            <w:tcW w:w="6660" w:type="dxa"/>
            <w:vAlign w:val="center"/>
          </w:tcPr>
          <w:p>
            <w:pPr>
              <w:ind w:firstLine="460"/>
              <w:rPr>
                <w:rFonts w:ascii="宋体" w:hAnsi="宋体" w:cs="宋体"/>
                <w:color w:val="auto"/>
                <w:kern w:val="1"/>
                <w:szCs w:val="21"/>
              </w:rPr>
            </w:pPr>
            <w:r>
              <w:rPr>
                <w:rFonts w:hint="eastAsia" w:ascii="宋体" w:hAnsi="宋体" w:cs="黑体"/>
                <w:color w:val="auto"/>
                <w:spacing w:val="10"/>
                <w:szCs w:val="21"/>
              </w:rPr>
              <w:t>1</w:t>
            </w:r>
            <w:r>
              <w:rPr>
                <w:rFonts w:hint="eastAsia" w:ascii="宋体" w:hAnsi="宋体" w:cs="宋体"/>
                <w:color w:val="auto"/>
                <w:kern w:val="1"/>
                <w:szCs w:val="21"/>
              </w:rPr>
              <w:t>.比选</w:t>
            </w:r>
            <w:r>
              <w:rPr>
                <w:rFonts w:hint="eastAsia" w:ascii="宋体" w:hAnsi="宋体" w:cs="宋体"/>
                <w:color w:val="auto"/>
                <w:kern w:val="0"/>
                <w:szCs w:val="21"/>
              </w:rPr>
              <w:t>申请</w:t>
            </w:r>
            <w:r>
              <w:rPr>
                <w:rFonts w:hint="eastAsia" w:ascii="宋体" w:hAnsi="宋体" w:cs="宋体"/>
                <w:color w:val="auto"/>
                <w:kern w:val="1"/>
                <w:szCs w:val="21"/>
              </w:rPr>
              <w:t>保证金的金额：人民币</w:t>
            </w:r>
            <w:r>
              <w:rPr>
                <w:rFonts w:hint="eastAsia" w:ascii="宋体" w:hAnsi="宋体" w:cs="宋体"/>
                <w:b/>
                <w:color w:val="auto"/>
                <w:kern w:val="1"/>
                <w:szCs w:val="21"/>
                <w:lang w:val="en-US" w:eastAsia="zh-CN"/>
              </w:rPr>
              <w:t>5</w:t>
            </w:r>
            <w:r>
              <w:rPr>
                <w:rFonts w:hint="eastAsia" w:ascii="宋体" w:hAnsi="宋体" w:cs="宋体"/>
                <w:b/>
                <w:color w:val="auto"/>
                <w:kern w:val="1"/>
                <w:szCs w:val="21"/>
              </w:rPr>
              <w:t>万元整</w:t>
            </w:r>
            <w:r>
              <w:rPr>
                <w:rFonts w:hint="eastAsia" w:ascii="宋体" w:hAnsi="宋体" w:cs="宋体"/>
                <w:color w:val="auto"/>
                <w:kern w:val="1"/>
                <w:szCs w:val="21"/>
              </w:rPr>
              <w:t>。</w:t>
            </w:r>
          </w:p>
          <w:p>
            <w:pPr>
              <w:ind w:firstLine="420"/>
              <w:rPr>
                <w:rFonts w:ascii="宋体" w:hAnsi="宋体" w:cs="宋体"/>
                <w:color w:val="auto"/>
                <w:kern w:val="1"/>
                <w:szCs w:val="21"/>
              </w:rPr>
            </w:pPr>
            <w:r>
              <w:rPr>
                <w:rFonts w:hint="eastAsia" w:ascii="宋体" w:hAnsi="宋体" w:cs="宋体"/>
                <w:color w:val="auto"/>
                <w:kern w:val="1"/>
                <w:szCs w:val="21"/>
              </w:rPr>
              <w:t>2.比选</w:t>
            </w:r>
            <w:r>
              <w:rPr>
                <w:rFonts w:hint="eastAsia" w:ascii="宋体" w:hAnsi="宋体" w:cs="宋体"/>
                <w:color w:val="auto"/>
                <w:kern w:val="0"/>
                <w:szCs w:val="21"/>
              </w:rPr>
              <w:t>申请</w:t>
            </w:r>
            <w:r>
              <w:rPr>
                <w:rFonts w:hint="eastAsia" w:ascii="宋体" w:hAnsi="宋体" w:cs="宋体"/>
                <w:color w:val="auto"/>
                <w:kern w:val="1"/>
                <w:szCs w:val="21"/>
              </w:rPr>
              <w:t>保证金提交方式：以银行转账或银行电汇形式提交：</w:t>
            </w:r>
          </w:p>
          <w:p>
            <w:pPr>
              <w:ind w:firstLine="420"/>
              <w:rPr>
                <w:rFonts w:ascii="宋体" w:hAnsi="宋体" w:cs="宋体"/>
                <w:color w:val="auto"/>
                <w:kern w:val="1"/>
                <w:szCs w:val="21"/>
              </w:rPr>
            </w:pPr>
            <w:r>
              <w:rPr>
                <w:rFonts w:hint="eastAsia" w:ascii="宋体" w:hAnsi="宋体" w:cs="宋体"/>
                <w:color w:val="auto"/>
                <w:kern w:val="1"/>
                <w:szCs w:val="21"/>
              </w:rPr>
              <w:t>3. 提交时间和方式：比选</w:t>
            </w:r>
            <w:r>
              <w:rPr>
                <w:rFonts w:hint="eastAsia" w:ascii="宋体" w:hAnsi="宋体" w:cs="宋体"/>
                <w:color w:val="auto"/>
                <w:kern w:val="0"/>
                <w:szCs w:val="21"/>
              </w:rPr>
              <w:t>申请</w:t>
            </w:r>
            <w:r>
              <w:rPr>
                <w:rFonts w:hint="eastAsia" w:ascii="宋体" w:hAnsi="宋体" w:cs="宋体"/>
                <w:color w:val="auto"/>
                <w:kern w:val="1"/>
                <w:szCs w:val="21"/>
              </w:rPr>
              <w:t xml:space="preserve">保证金必须从比选申请人单位基本账户直接转（汇）入【重庆国际投资咨询集团有限公司】指定的专用银行账户。 </w:t>
            </w:r>
          </w:p>
          <w:p>
            <w:pPr>
              <w:ind w:firstLine="422"/>
              <w:rPr>
                <w:rFonts w:ascii="宋体" w:hAnsi="宋体" w:cs="宋体"/>
                <w:b/>
                <w:color w:val="auto"/>
              </w:rPr>
            </w:pPr>
            <w:r>
              <w:rPr>
                <w:rFonts w:hint="eastAsia" w:ascii="宋体" w:hAnsi="宋体" w:cs="宋体"/>
                <w:b/>
                <w:color w:val="auto"/>
                <w:szCs w:val="21"/>
              </w:rPr>
              <w:t>在</w:t>
            </w:r>
            <w:r>
              <w:rPr>
                <w:rFonts w:ascii="宋体" w:hAnsi="宋体" w:cs="宋体"/>
                <w:b/>
                <w:color w:val="auto"/>
                <w:szCs w:val="21"/>
              </w:rPr>
              <w:t>投标截止</w:t>
            </w:r>
            <w:r>
              <w:rPr>
                <w:rFonts w:hint="eastAsia" w:ascii="宋体" w:hAnsi="宋体" w:cs="宋体"/>
                <w:b/>
                <w:color w:val="auto"/>
                <w:szCs w:val="21"/>
              </w:rPr>
              <w:t>日</w:t>
            </w:r>
            <w:r>
              <w:rPr>
                <w:rFonts w:ascii="宋体" w:hAnsi="宋体" w:cs="宋体"/>
                <w:b/>
                <w:color w:val="auto"/>
                <w:szCs w:val="21"/>
              </w:rPr>
              <w:t>前</w:t>
            </w:r>
            <w:r>
              <w:rPr>
                <w:rFonts w:hint="eastAsia" w:ascii="宋体" w:hAnsi="宋体" w:cs="宋体"/>
                <w:b/>
                <w:color w:val="auto"/>
                <w:szCs w:val="21"/>
              </w:rPr>
              <w:t>1天下午17：00止</w:t>
            </w:r>
            <w:r>
              <w:rPr>
                <w:rFonts w:ascii="宋体" w:hAnsi="宋体" w:cs="宋体"/>
                <w:b/>
                <w:color w:val="auto"/>
                <w:szCs w:val="21"/>
              </w:rPr>
              <w:t>，</w:t>
            </w:r>
            <w:r>
              <w:rPr>
                <w:rFonts w:hint="eastAsia" w:ascii="宋体" w:hAnsi="宋体" w:cs="宋体"/>
                <w:b/>
                <w:color w:val="auto"/>
                <w:szCs w:val="21"/>
              </w:rPr>
              <w:t>由投标人从本单位的基本账户（开户行）一</w:t>
            </w:r>
            <w:r>
              <w:rPr>
                <w:rFonts w:ascii="宋体" w:hAnsi="宋体" w:cs="宋体"/>
                <w:b/>
                <w:color w:val="auto"/>
                <w:szCs w:val="21"/>
              </w:rPr>
              <w:t>次性足额</w:t>
            </w:r>
            <w:r>
              <w:rPr>
                <w:rFonts w:hint="eastAsia" w:ascii="宋体" w:hAnsi="宋体" w:cs="宋体"/>
                <w:b/>
                <w:color w:val="auto"/>
                <w:szCs w:val="21"/>
              </w:rPr>
              <w:t>划付至以下</w:t>
            </w:r>
            <w:r>
              <w:rPr>
                <w:rFonts w:ascii="宋体" w:hAnsi="宋体" w:cs="宋体"/>
                <w:b/>
                <w:color w:val="auto"/>
                <w:szCs w:val="21"/>
              </w:rPr>
              <w:t>账户：</w:t>
            </w:r>
          </w:p>
          <w:p>
            <w:pPr>
              <w:tabs>
                <w:tab w:val="left" w:pos="1680"/>
              </w:tabs>
              <w:ind w:firstLine="422"/>
              <w:rPr>
                <w:rFonts w:ascii="宋体" w:hAnsi="宋体" w:cs="宋体"/>
                <w:b/>
                <w:color w:val="auto"/>
                <w:szCs w:val="21"/>
              </w:rPr>
            </w:pPr>
            <w:r>
              <w:rPr>
                <w:rFonts w:hint="eastAsia" w:ascii="宋体" w:hAnsi="宋体" w:cs="宋体"/>
                <w:b/>
                <w:color w:val="auto"/>
                <w:szCs w:val="21"/>
              </w:rPr>
              <w:t>重庆国际投资咨询集团有限公司</w:t>
            </w:r>
          </w:p>
          <w:p>
            <w:pPr>
              <w:tabs>
                <w:tab w:val="left" w:pos="1680"/>
              </w:tabs>
              <w:ind w:firstLine="422"/>
              <w:rPr>
                <w:rFonts w:ascii="宋体" w:hAnsi="宋体" w:cs="宋体"/>
                <w:b/>
                <w:color w:val="auto"/>
                <w:szCs w:val="21"/>
              </w:rPr>
            </w:pPr>
            <w:r>
              <w:rPr>
                <w:rFonts w:hint="eastAsia" w:ascii="宋体" w:hAnsi="宋体" w:cs="宋体"/>
                <w:b/>
                <w:color w:val="auto"/>
                <w:szCs w:val="21"/>
              </w:rPr>
              <w:t>开户行：工商银行五里店支行</w:t>
            </w:r>
          </w:p>
          <w:p>
            <w:pPr>
              <w:adjustRightInd w:val="0"/>
              <w:ind w:firstLine="422"/>
              <w:contextualSpacing/>
              <w:rPr>
                <w:color w:val="auto"/>
                <w:szCs w:val="21"/>
              </w:rPr>
            </w:pPr>
            <w:r>
              <w:rPr>
                <w:rFonts w:hint="eastAsia" w:ascii="宋体" w:hAnsi="宋体" w:cs="宋体"/>
                <w:b/>
                <w:color w:val="auto"/>
                <w:szCs w:val="21"/>
              </w:rPr>
              <w:t>账号：9558853100011037912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lang w:eastAsia="zh-Hans"/>
              </w:rPr>
            </w:pPr>
            <w:r>
              <w:rPr>
                <w:rFonts w:ascii="宋体" w:hAnsi="宋体"/>
                <w:color w:val="auto"/>
                <w:kern w:val="0"/>
                <w:szCs w:val="21"/>
              </w:rPr>
              <w:t>3</w:t>
            </w:r>
            <w:r>
              <w:rPr>
                <w:rFonts w:hint="eastAsia" w:ascii="宋体" w:hAnsi="宋体"/>
                <w:color w:val="auto"/>
                <w:kern w:val="0"/>
                <w:szCs w:val="21"/>
                <w:lang w:eastAsia="zh-Hans"/>
              </w:rPr>
              <w:t>.</w:t>
            </w:r>
            <w:r>
              <w:rPr>
                <w:rFonts w:ascii="宋体" w:hAnsi="宋体"/>
                <w:color w:val="auto"/>
                <w:kern w:val="0"/>
                <w:szCs w:val="21"/>
                <w:lang w:eastAsia="zh-Hans"/>
              </w:rPr>
              <w:t>5</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s="宋体"/>
                <w:color w:val="auto"/>
                <w:kern w:val="0"/>
                <w:szCs w:val="21"/>
              </w:rPr>
              <w:t>资格审查资料</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hAnsi="宋体"/>
                <w:color w:val="auto"/>
                <w:kern w:val="0"/>
                <w:szCs w:val="21"/>
              </w:rPr>
              <w:t>按本须知第</w:t>
            </w:r>
            <w:r>
              <w:rPr>
                <w:rFonts w:hint="eastAsia" w:ascii="宋体" w:hAnsi="宋体" w:cs="宋体"/>
                <w:color w:val="auto"/>
                <w:kern w:val="0"/>
                <w:szCs w:val="21"/>
              </w:rPr>
              <w:t>1.4.1项规</w:t>
            </w:r>
            <w:r>
              <w:rPr>
                <w:rFonts w:hint="eastAsia" w:hAnsi="宋体"/>
                <w:color w:val="auto"/>
                <w:kern w:val="0"/>
                <w:szCs w:val="21"/>
              </w:rPr>
              <w:t>定提供资料。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3.6</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是否允许递交备选比选方案</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3.7.3</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签字或盖章</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要求</w:t>
            </w:r>
          </w:p>
        </w:tc>
        <w:tc>
          <w:tcPr>
            <w:tcW w:w="6660" w:type="dxa"/>
            <w:vAlign w:val="center"/>
          </w:tcPr>
          <w:p>
            <w:pPr>
              <w:ind w:firstLine="420"/>
              <w:rPr>
                <w:color w:val="auto"/>
                <w:kern w:val="0"/>
                <w:szCs w:val="21"/>
              </w:rPr>
            </w:pPr>
            <w:r>
              <w:rPr>
                <w:color w:val="auto"/>
                <w:kern w:val="0"/>
                <w:szCs w:val="21"/>
              </w:rPr>
              <w:t>比选</w:t>
            </w:r>
            <w:r>
              <w:rPr>
                <w:rFonts w:hint="eastAsia"/>
                <w:color w:val="auto"/>
                <w:kern w:val="0"/>
                <w:szCs w:val="21"/>
              </w:rPr>
              <w:t>申请</w:t>
            </w:r>
            <w:r>
              <w:rPr>
                <w:color w:val="auto"/>
                <w:kern w:val="0"/>
                <w:szCs w:val="21"/>
              </w:rPr>
              <w:t>文件应用不褪色的材料书写或打印，并由比选申请人的法定代表人或其委托代理人在比选文件规定的位置按比选文件要求签名或盖章、盖单位法人章。委托代理人签名的，比选</w:t>
            </w:r>
            <w:r>
              <w:rPr>
                <w:rFonts w:hint="eastAsia"/>
                <w:color w:val="auto"/>
                <w:kern w:val="0"/>
                <w:szCs w:val="21"/>
              </w:rPr>
              <w:t>申请</w:t>
            </w:r>
            <w:r>
              <w:rPr>
                <w:color w:val="auto"/>
                <w:kern w:val="0"/>
                <w:szCs w:val="21"/>
              </w:rPr>
              <w:t>文件应附法定代表人签署的授权委托书。比选</w:t>
            </w:r>
            <w:r>
              <w:rPr>
                <w:rFonts w:hint="eastAsia"/>
                <w:color w:val="auto"/>
                <w:kern w:val="0"/>
                <w:szCs w:val="21"/>
              </w:rPr>
              <w:t>申请</w:t>
            </w:r>
            <w:r>
              <w:rPr>
                <w:color w:val="auto"/>
                <w:kern w:val="0"/>
                <w:szCs w:val="21"/>
              </w:rPr>
              <w:t>文件应尽量避免涂改、行间插字或删除。如果出现上述情况，改动之处应加盖单位法人章或由比选申请人的法定代表人或其授权的代理人签名确认。</w:t>
            </w:r>
          </w:p>
          <w:p>
            <w:pPr>
              <w:ind w:firstLine="420"/>
              <w:rPr>
                <w:color w:val="auto"/>
                <w:kern w:val="0"/>
                <w:szCs w:val="21"/>
              </w:rPr>
            </w:pPr>
            <w:r>
              <w:rPr>
                <w:color w:val="auto"/>
                <w:kern w:val="0"/>
                <w:szCs w:val="21"/>
              </w:rPr>
              <w:t>未按上述规定执行的，交由评标委员会作否决比选处理。</w:t>
            </w:r>
          </w:p>
          <w:p>
            <w:pPr>
              <w:autoSpaceDE w:val="0"/>
              <w:autoSpaceDN w:val="0"/>
              <w:adjustRightInd w:val="0"/>
              <w:ind w:firstLine="420"/>
              <w:contextualSpacing/>
              <w:rPr>
                <w:rFonts w:ascii="宋体" w:hAnsi="宋体"/>
                <w:color w:val="auto"/>
                <w:kern w:val="0"/>
                <w:szCs w:val="21"/>
              </w:rPr>
            </w:pPr>
            <w:r>
              <w:rPr>
                <w:rFonts w:hint="eastAsia"/>
                <w:color w:val="auto"/>
                <w:kern w:val="0"/>
                <w:szCs w:val="21"/>
              </w:rPr>
              <w:t>注：“盖单位法人章”均指“盖单位公章”。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3.7.4</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比选申请文件份数</w:t>
            </w:r>
          </w:p>
        </w:tc>
        <w:tc>
          <w:tcPr>
            <w:tcW w:w="6660" w:type="dxa"/>
            <w:vAlign w:val="center"/>
          </w:tcPr>
          <w:p>
            <w:pPr>
              <w:tabs>
                <w:tab w:val="left" w:pos="1050"/>
                <w:tab w:val="left" w:pos="1470"/>
              </w:tabs>
              <w:adjustRightInd w:val="0"/>
              <w:ind w:firstLine="420"/>
              <w:rPr>
                <w:color w:val="auto"/>
                <w:szCs w:val="21"/>
                <w:lang w:val="en-GB"/>
              </w:rPr>
            </w:pPr>
            <w:r>
              <w:rPr>
                <w:color w:val="auto"/>
                <w:szCs w:val="21"/>
              </w:rPr>
              <w:t>1.比选</w:t>
            </w:r>
            <w:r>
              <w:rPr>
                <w:rFonts w:hint="eastAsia"/>
                <w:color w:val="auto"/>
                <w:szCs w:val="21"/>
              </w:rPr>
              <w:t>申请</w:t>
            </w:r>
            <w:r>
              <w:rPr>
                <w:color w:val="auto"/>
                <w:szCs w:val="21"/>
              </w:rPr>
              <w:t>文件</w:t>
            </w:r>
            <w:r>
              <w:rPr>
                <w:rFonts w:hint="eastAsia"/>
                <w:color w:val="auto"/>
                <w:szCs w:val="21"/>
              </w:rPr>
              <w:t>正本1份、副本2份，电子版形式（光盘）3份。当副本和正本不一致时，以正本为准。否则由评标委员会作否决</w:t>
            </w:r>
            <w:r>
              <w:rPr>
                <w:color w:val="auto"/>
                <w:szCs w:val="21"/>
              </w:rPr>
              <w:t>比选</w:t>
            </w:r>
            <w:r>
              <w:rPr>
                <w:rFonts w:hint="eastAsia"/>
                <w:color w:val="auto"/>
                <w:szCs w:val="21"/>
              </w:rPr>
              <w:t>处理。</w:t>
            </w:r>
          </w:p>
          <w:p>
            <w:pPr>
              <w:autoSpaceDE w:val="0"/>
              <w:autoSpaceDN w:val="0"/>
              <w:adjustRightInd w:val="0"/>
              <w:ind w:firstLine="420"/>
              <w:contextualSpacing/>
              <w:rPr>
                <w:rFonts w:ascii="宋体" w:hAnsi="宋体"/>
                <w:color w:val="auto"/>
                <w:kern w:val="0"/>
                <w:szCs w:val="21"/>
              </w:rPr>
            </w:pPr>
            <w:r>
              <w:rPr>
                <w:rFonts w:hint="eastAsia"/>
                <w:color w:val="auto"/>
                <w:szCs w:val="21"/>
              </w:rPr>
              <w:t>2.</w:t>
            </w:r>
            <w:r>
              <w:rPr>
                <w:rFonts w:hint="eastAsia"/>
                <w:color w:val="auto"/>
                <w:szCs w:val="21"/>
                <w:lang w:val="en-GB"/>
              </w:rPr>
              <w:t>电子版形式要求：内容包含所有</w:t>
            </w:r>
            <w:r>
              <w:rPr>
                <w:color w:val="auto"/>
                <w:szCs w:val="21"/>
              </w:rPr>
              <w:t>比选</w:t>
            </w:r>
            <w:r>
              <w:rPr>
                <w:rFonts w:hint="eastAsia"/>
                <w:color w:val="auto"/>
                <w:szCs w:val="21"/>
              </w:rPr>
              <w:t>申请</w:t>
            </w:r>
            <w:r>
              <w:rPr>
                <w:color w:val="auto"/>
                <w:szCs w:val="21"/>
              </w:rPr>
              <w:t>文件</w:t>
            </w:r>
            <w:r>
              <w:rPr>
                <w:rFonts w:hint="eastAsia"/>
                <w:color w:val="auto"/>
                <w:szCs w:val="21"/>
                <w:lang w:val="en-GB"/>
              </w:rPr>
              <w:t>电子版；光盘表面粘贴加盖了</w:t>
            </w:r>
            <w:r>
              <w:rPr>
                <w:color w:val="auto"/>
                <w:szCs w:val="21"/>
              </w:rPr>
              <w:t>比选申请人</w:t>
            </w:r>
            <w:r>
              <w:rPr>
                <w:rFonts w:hint="eastAsia"/>
                <w:color w:val="auto"/>
                <w:szCs w:val="21"/>
                <w:lang w:val="en-GB"/>
              </w:rPr>
              <w:t>公章的纸片。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3.7.5</w:t>
            </w:r>
          </w:p>
        </w:tc>
        <w:tc>
          <w:tcPr>
            <w:tcW w:w="1503" w:type="dxa"/>
            <w:vAlign w:val="center"/>
          </w:tcPr>
          <w:p>
            <w:pPr>
              <w:autoSpaceDE w:val="0"/>
              <w:autoSpaceDN w:val="0"/>
              <w:adjustRightInd w:val="0"/>
              <w:spacing w:line="400" w:lineRule="exact"/>
              <w:ind w:firstLine="0" w:firstLineChars="0"/>
              <w:jc w:val="center"/>
              <w:rPr>
                <w:rFonts w:hint="eastAsia" w:ascii="宋体" w:hAnsi="宋体" w:eastAsia="宋体"/>
                <w:color w:val="auto"/>
                <w:kern w:val="0"/>
                <w:szCs w:val="21"/>
                <w:lang w:eastAsia="zh-CN"/>
              </w:rPr>
            </w:pPr>
            <w:r>
              <w:rPr>
                <w:rFonts w:hint="eastAsia" w:ascii="宋体" w:hAnsi="宋体"/>
                <w:color w:val="auto"/>
                <w:kern w:val="0"/>
                <w:szCs w:val="21"/>
                <w:lang w:eastAsia="zh-CN"/>
              </w:rPr>
              <w:t>装订要求</w:t>
            </w:r>
          </w:p>
        </w:tc>
        <w:tc>
          <w:tcPr>
            <w:tcW w:w="6660" w:type="dxa"/>
            <w:vAlign w:val="center"/>
          </w:tcPr>
          <w:p>
            <w:pPr>
              <w:autoSpaceDE w:val="0"/>
              <w:autoSpaceDN w:val="0"/>
              <w:adjustRightInd w:val="0"/>
              <w:ind w:firstLine="420"/>
              <w:contextualSpacing/>
              <w:rPr>
                <w:rFonts w:hint="eastAsia"/>
                <w:color w:val="auto"/>
                <w:szCs w:val="21"/>
              </w:rPr>
            </w:pPr>
            <w:r>
              <w:rPr>
                <w:rFonts w:hint="eastAsia"/>
                <w:color w:val="auto"/>
                <w:szCs w:val="21"/>
              </w:rPr>
              <w:t>1.</w:t>
            </w:r>
            <w:r>
              <w:rPr>
                <w:rFonts w:hint="eastAsia"/>
                <w:color w:val="auto"/>
                <w:szCs w:val="21"/>
                <w:lang w:eastAsia="zh-CN"/>
              </w:rPr>
              <w:t>比选申请人</w:t>
            </w:r>
            <w:r>
              <w:rPr>
                <w:rFonts w:hint="eastAsia"/>
                <w:color w:val="auto"/>
                <w:szCs w:val="21"/>
              </w:rPr>
              <w:t>应将</w:t>
            </w:r>
            <w:r>
              <w:rPr>
                <w:rFonts w:hint="eastAsia"/>
                <w:color w:val="auto"/>
                <w:szCs w:val="21"/>
                <w:lang w:eastAsia="zh-CN"/>
              </w:rPr>
              <w:t>比选申请</w:t>
            </w:r>
            <w:r>
              <w:rPr>
                <w:rFonts w:hint="eastAsia"/>
                <w:color w:val="auto"/>
                <w:szCs w:val="21"/>
              </w:rPr>
              <w:t>函部分、资格审查部分各自分别装订成册。</w:t>
            </w:r>
          </w:p>
          <w:p>
            <w:pPr>
              <w:autoSpaceDE w:val="0"/>
              <w:autoSpaceDN w:val="0"/>
              <w:adjustRightInd w:val="0"/>
              <w:ind w:firstLine="420"/>
              <w:contextualSpacing/>
              <w:rPr>
                <w:rFonts w:hint="eastAsia"/>
                <w:color w:val="auto"/>
                <w:szCs w:val="21"/>
              </w:rPr>
            </w:pPr>
            <w:r>
              <w:rPr>
                <w:rFonts w:hint="eastAsia"/>
                <w:color w:val="auto"/>
                <w:szCs w:val="21"/>
              </w:rPr>
              <w:t>2.装订</w:t>
            </w:r>
          </w:p>
          <w:p>
            <w:pPr>
              <w:autoSpaceDE w:val="0"/>
              <w:autoSpaceDN w:val="0"/>
              <w:adjustRightInd w:val="0"/>
              <w:ind w:firstLine="420"/>
              <w:contextualSpacing/>
              <w:rPr>
                <w:rFonts w:hint="eastAsia"/>
                <w:color w:val="auto"/>
                <w:szCs w:val="21"/>
              </w:rPr>
            </w:pPr>
            <w:r>
              <w:rPr>
                <w:rFonts w:hint="eastAsia"/>
                <w:color w:val="auto"/>
                <w:szCs w:val="21"/>
              </w:rPr>
              <w:t>（1）</w:t>
            </w:r>
            <w:r>
              <w:rPr>
                <w:rFonts w:hint="eastAsia"/>
                <w:color w:val="auto"/>
                <w:szCs w:val="21"/>
                <w:lang w:eastAsia="zh-CN"/>
              </w:rPr>
              <w:t>比选申请</w:t>
            </w:r>
            <w:r>
              <w:rPr>
                <w:rFonts w:hint="eastAsia"/>
                <w:color w:val="auto"/>
                <w:szCs w:val="21"/>
              </w:rPr>
              <w:t>函部分的装订要求</w:t>
            </w:r>
          </w:p>
          <w:p>
            <w:pPr>
              <w:autoSpaceDE w:val="0"/>
              <w:autoSpaceDN w:val="0"/>
              <w:adjustRightInd w:val="0"/>
              <w:ind w:firstLine="420"/>
              <w:contextualSpacing/>
              <w:rPr>
                <w:rFonts w:hint="eastAsia"/>
                <w:color w:val="auto"/>
                <w:szCs w:val="21"/>
              </w:rPr>
            </w:pPr>
            <w:r>
              <w:rPr>
                <w:rFonts w:hint="eastAsia"/>
                <w:color w:val="auto"/>
                <w:szCs w:val="21"/>
              </w:rPr>
              <w:t>应按照第</w:t>
            </w:r>
            <w:r>
              <w:rPr>
                <w:rFonts w:hint="eastAsia"/>
                <w:color w:val="auto"/>
                <w:szCs w:val="21"/>
                <w:lang w:eastAsia="zh-CN"/>
              </w:rPr>
              <w:t>六</w:t>
            </w:r>
            <w:r>
              <w:rPr>
                <w:rFonts w:hint="eastAsia"/>
                <w:color w:val="auto"/>
                <w:szCs w:val="21"/>
              </w:rPr>
              <w:t>章规定格式装订成册，原则上应编制目录，标注页码（但不得将目录</w:t>
            </w:r>
            <w:r>
              <w:rPr>
                <w:rFonts w:hint="eastAsia"/>
                <w:color w:val="auto"/>
                <w:szCs w:val="21"/>
                <w:lang w:eastAsia="zh-CN"/>
              </w:rPr>
              <w:t>及页码</w:t>
            </w:r>
            <w:r>
              <w:rPr>
                <w:rFonts w:hint="eastAsia"/>
                <w:color w:val="auto"/>
                <w:szCs w:val="21"/>
              </w:rPr>
              <w:t>编制作为评审因素）。</w:t>
            </w:r>
          </w:p>
          <w:p>
            <w:pPr>
              <w:autoSpaceDE w:val="0"/>
              <w:autoSpaceDN w:val="0"/>
              <w:adjustRightInd w:val="0"/>
              <w:ind w:firstLine="420"/>
              <w:contextualSpacing/>
              <w:rPr>
                <w:rFonts w:hint="eastAsia"/>
                <w:color w:val="auto"/>
                <w:szCs w:val="21"/>
              </w:rPr>
            </w:pPr>
            <w:r>
              <w:rPr>
                <w:rFonts w:hint="eastAsia"/>
                <w:color w:val="auto"/>
                <w:szCs w:val="21"/>
              </w:rPr>
              <w:t>（</w:t>
            </w:r>
            <w:r>
              <w:rPr>
                <w:rFonts w:hint="eastAsia"/>
                <w:color w:val="auto"/>
                <w:szCs w:val="21"/>
                <w:lang w:val="en-US" w:eastAsia="zh-CN"/>
              </w:rPr>
              <w:t>2</w:t>
            </w:r>
            <w:r>
              <w:rPr>
                <w:rFonts w:hint="eastAsia"/>
                <w:color w:val="auto"/>
                <w:szCs w:val="21"/>
              </w:rPr>
              <w:t>）资格审查部分的装订要求</w:t>
            </w:r>
          </w:p>
          <w:p>
            <w:pPr>
              <w:autoSpaceDE w:val="0"/>
              <w:autoSpaceDN w:val="0"/>
              <w:adjustRightInd w:val="0"/>
              <w:ind w:firstLine="420"/>
              <w:contextualSpacing/>
              <w:rPr>
                <w:rFonts w:hint="eastAsia"/>
                <w:color w:val="auto"/>
                <w:szCs w:val="21"/>
              </w:rPr>
            </w:pPr>
            <w:r>
              <w:rPr>
                <w:rFonts w:hint="eastAsia"/>
                <w:color w:val="auto"/>
                <w:szCs w:val="21"/>
              </w:rPr>
              <w:t>应按照第</w:t>
            </w:r>
            <w:r>
              <w:rPr>
                <w:rFonts w:hint="eastAsia"/>
                <w:color w:val="auto"/>
                <w:szCs w:val="21"/>
                <w:lang w:eastAsia="zh-CN"/>
              </w:rPr>
              <w:t>六</w:t>
            </w:r>
            <w:r>
              <w:rPr>
                <w:rFonts w:hint="eastAsia"/>
                <w:color w:val="auto"/>
                <w:szCs w:val="21"/>
              </w:rPr>
              <w:t>章规定格式装订成册，原则上应编制目录，标注页码（但不得将目录</w:t>
            </w:r>
            <w:r>
              <w:rPr>
                <w:rFonts w:hint="eastAsia"/>
                <w:color w:val="auto"/>
                <w:szCs w:val="21"/>
                <w:lang w:eastAsia="zh-CN"/>
              </w:rPr>
              <w:t>及页码</w:t>
            </w:r>
            <w:r>
              <w:rPr>
                <w:rFonts w:hint="eastAsia"/>
                <w:color w:val="auto"/>
                <w:szCs w:val="21"/>
              </w:rPr>
              <w:t>编制作为评审因素）。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4.1.1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比选申请文件的密封</w:t>
            </w:r>
          </w:p>
        </w:tc>
        <w:tc>
          <w:tcPr>
            <w:tcW w:w="6660" w:type="dxa"/>
            <w:vAlign w:val="center"/>
          </w:tcPr>
          <w:p>
            <w:pPr>
              <w:adjustRightInd w:val="0"/>
              <w:ind w:firstLine="420"/>
              <w:rPr>
                <w:rFonts w:ascii="宋体" w:hAnsi="宋体" w:cs="宋体"/>
                <w:color w:val="auto"/>
                <w:kern w:val="0"/>
                <w:szCs w:val="21"/>
              </w:rPr>
            </w:pPr>
            <w:r>
              <w:rPr>
                <w:rFonts w:hint="eastAsia" w:ascii="宋体" w:hAnsi="宋体" w:cs="宋体"/>
                <w:color w:val="auto"/>
                <w:kern w:val="0"/>
                <w:szCs w:val="21"/>
              </w:rPr>
              <w:t>1. 比选申请函部分</w:t>
            </w:r>
            <w:r>
              <w:rPr>
                <w:rFonts w:hint="eastAsia" w:ascii="宋体" w:hAnsi="宋体" w:cs="宋体"/>
                <w:color w:val="auto"/>
                <w:kern w:val="0"/>
                <w:szCs w:val="21"/>
                <w:lang w:eastAsia="zh-CN"/>
              </w:rPr>
              <w:t>、</w:t>
            </w:r>
            <w:r>
              <w:rPr>
                <w:rFonts w:hint="eastAsia"/>
                <w:color w:val="auto"/>
                <w:szCs w:val="21"/>
              </w:rPr>
              <w:t>电子版形式</w:t>
            </w:r>
            <w:r>
              <w:rPr>
                <w:rFonts w:hint="eastAsia" w:ascii="宋体" w:hAnsi="宋体" w:cs="宋体"/>
                <w:color w:val="auto"/>
                <w:kern w:val="0"/>
                <w:szCs w:val="21"/>
              </w:rPr>
              <w:t>（光盘）装入“</w:t>
            </w:r>
            <w:r>
              <w:rPr>
                <w:rFonts w:ascii="宋体" w:hAnsi="宋体" w:cs="宋体"/>
                <w:color w:val="auto"/>
                <w:kern w:val="0"/>
                <w:szCs w:val="21"/>
              </w:rPr>
              <w:t>比选</w:t>
            </w:r>
            <w:r>
              <w:rPr>
                <w:rFonts w:hint="eastAsia" w:ascii="宋体" w:hAnsi="宋体" w:cs="宋体"/>
                <w:color w:val="auto"/>
                <w:kern w:val="0"/>
                <w:szCs w:val="21"/>
                <w:lang w:eastAsia="zh-CN"/>
              </w:rPr>
              <w:t>申请函部分</w:t>
            </w:r>
            <w:r>
              <w:rPr>
                <w:rFonts w:hint="eastAsia" w:ascii="宋体" w:hAnsi="宋体" w:cs="宋体"/>
                <w:color w:val="auto"/>
                <w:kern w:val="0"/>
                <w:szCs w:val="21"/>
              </w:rPr>
              <w:t>”袋中，密封并在袋上加盖</w:t>
            </w:r>
            <w:r>
              <w:rPr>
                <w:rFonts w:ascii="宋体" w:hAnsi="宋体" w:cs="宋体"/>
                <w:color w:val="auto"/>
                <w:kern w:val="0"/>
                <w:szCs w:val="21"/>
              </w:rPr>
              <w:t>比选申请人</w:t>
            </w:r>
            <w:r>
              <w:rPr>
                <w:rFonts w:hint="eastAsia" w:ascii="宋体" w:hAnsi="宋体" w:cs="宋体"/>
                <w:color w:val="auto"/>
                <w:kern w:val="0"/>
                <w:szCs w:val="21"/>
              </w:rPr>
              <w:t>单位公章。</w:t>
            </w:r>
          </w:p>
          <w:p>
            <w:pPr>
              <w:autoSpaceDE w:val="0"/>
              <w:autoSpaceDN w:val="0"/>
              <w:adjustRightInd w:val="0"/>
              <w:ind w:firstLine="420"/>
              <w:contextualSpacing/>
              <w:rPr>
                <w:rFonts w:hint="eastAsia" w:ascii="宋体" w:hAnsi="宋体" w:cs="宋体"/>
                <w:color w:val="auto"/>
                <w:kern w:val="0"/>
                <w:szCs w:val="21"/>
              </w:rPr>
            </w:pPr>
            <w:r>
              <w:rPr>
                <w:rFonts w:hint="eastAsia" w:ascii="宋体" w:hAnsi="宋体" w:cs="宋体"/>
                <w:color w:val="auto"/>
                <w:kern w:val="0"/>
                <w:szCs w:val="21"/>
              </w:rPr>
              <w:t>2.</w:t>
            </w:r>
            <w:r>
              <w:rPr>
                <w:rFonts w:hint="eastAsia" w:ascii="宋体" w:hAnsi="宋体" w:cs="宋体"/>
                <w:color w:val="auto"/>
                <w:kern w:val="0"/>
                <w:szCs w:val="21"/>
                <w:lang w:eastAsia="zh-CN"/>
              </w:rPr>
              <w:t>资格审查部分</w:t>
            </w:r>
            <w:r>
              <w:rPr>
                <w:rFonts w:hint="eastAsia" w:ascii="宋体" w:hAnsi="宋体" w:cs="宋体"/>
                <w:color w:val="auto"/>
                <w:kern w:val="0"/>
                <w:szCs w:val="21"/>
              </w:rPr>
              <w:t>装入“</w:t>
            </w:r>
            <w:r>
              <w:rPr>
                <w:rFonts w:hint="eastAsia" w:ascii="宋体" w:hAnsi="宋体" w:cs="宋体"/>
                <w:color w:val="auto"/>
                <w:kern w:val="0"/>
                <w:szCs w:val="21"/>
                <w:lang w:eastAsia="zh-CN"/>
              </w:rPr>
              <w:t>资格审查</w:t>
            </w:r>
            <w:r>
              <w:rPr>
                <w:rFonts w:hint="eastAsia" w:ascii="宋体" w:hAnsi="宋体" w:cs="宋体"/>
                <w:color w:val="auto"/>
                <w:kern w:val="0"/>
                <w:szCs w:val="21"/>
              </w:rPr>
              <w:t>部分”袋中，密封并在袋上加盖比选申请人单位公章。</w:t>
            </w:r>
          </w:p>
          <w:p>
            <w:pPr>
              <w:autoSpaceDE w:val="0"/>
              <w:autoSpaceDN w:val="0"/>
              <w:adjustRightInd w:val="0"/>
              <w:ind w:firstLine="420"/>
              <w:contextualSpacing/>
              <w:rPr>
                <w:rFonts w:ascii="宋体" w:hAnsi="宋体"/>
                <w:color w:val="auto"/>
                <w:szCs w:val="21"/>
              </w:rPr>
            </w:pPr>
            <w:r>
              <w:rPr>
                <w:rFonts w:hint="eastAsia" w:ascii="宋体" w:hAnsi="宋体" w:cs="宋体"/>
                <w:color w:val="auto"/>
                <w:kern w:val="0"/>
                <w:szCs w:val="21"/>
                <w:lang w:val="en-US" w:eastAsia="zh-CN"/>
              </w:rPr>
              <w:t>3.“比选申请函部分”、“资格审查部分”等小袋装入“比选申请文件”大袋中，</w:t>
            </w:r>
            <w:r>
              <w:rPr>
                <w:rFonts w:hint="eastAsia" w:ascii="宋体" w:hAnsi="宋体" w:cs="宋体"/>
                <w:color w:val="auto"/>
                <w:kern w:val="0"/>
                <w:szCs w:val="21"/>
              </w:rPr>
              <w:t>“</w:t>
            </w:r>
            <w:r>
              <w:rPr>
                <w:rFonts w:ascii="宋体" w:hAnsi="宋体" w:cs="宋体"/>
                <w:color w:val="auto"/>
                <w:kern w:val="0"/>
                <w:szCs w:val="21"/>
              </w:rPr>
              <w:t>比选</w:t>
            </w:r>
            <w:r>
              <w:rPr>
                <w:rFonts w:hint="eastAsia" w:ascii="宋体" w:hAnsi="宋体" w:cs="宋体"/>
                <w:color w:val="auto"/>
                <w:kern w:val="0"/>
                <w:szCs w:val="21"/>
              </w:rPr>
              <w:t>申请</w:t>
            </w:r>
            <w:r>
              <w:rPr>
                <w:rFonts w:ascii="宋体" w:hAnsi="宋体" w:cs="宋体"/>
                <w:color w:val="auto"/>
                <w:kern w:val="0"/>
                <w:szCs w:val="21"/>
              </w:rPr>
              <w:t>文件</w:t>
            </w:r>
            <w:r>
              <w:rPr>
                <w:rFonts w:hint="eastAsia" w:ascii="宋体" w:hAnsi="宋体" w:cs="宋体"/>
                <w:color w:val="auto"/>
                <w:kern w:val="0"/>
                <w:szCs w:val="21"/>
              </w:rPr>
              <w:t>”</w:t>
            </w:r>
            <w:r>
              <w:rPr>
                <w:rFonts w:hint="eastAsia" w:ascii="宋体" w:hAnsi="宋体" w:cs="宋体"/>
                <w:color w:val="auto"/>
                <w:kern w:val="0"/>
                <w:szCs w:val="21"/>
                <w:lang w:eastAsia="zh-CN"/>
              </w:rPr>
              <w:t>大</w:t>
            </w:r>
            <w:r>
              <w:rPr>
                <w:rFonts w:hint="eastAsia" w:ascii="宋体" w:hAnsi="宋体" w:cs="宋体"/>
                <w:color w:val="auto"/>
                <w:kern w:val="0"/>
                <w:szCs w:val="21"/>
              </w:rPr>
              <w:t>袋应按本表第4.1.2项的规定写明相应内容。一个</w:t>
            </w:r>
            <w:r>
              <w:rPr>
                <w:rFonts w:ascii="宋体" w:hAnsi="宋体" w:cs="宋体"/>
                <w:color w:val="auto"/>
                <w:kern w:val="0"/>
                <w:szCs w:val="21"/>
              </w:rPr>
              <w:t>比选</w:t>
            </w:r>
            <w:r>
              <w:rPr>
                <w:rFonts w:hint="eastAsia" w:ascii="宋体" w:hAnsi="宋体" w:cs="宋体"/>
                <w:color w:val="auto"/>
                <w:kern w:val="0"/>
                <w:szCs w:val="21"/>
              </w:rPr>
              <w:t>申请</w:t>
            </w:r>
            <w:r>
              <w:rPr>
                <w:rFonts w:ascii="宋体" w:hAnsi="宋体" w:cs="宋体"/>
                <w:color w:val="auto"/>
                <w:kern w:val="0"/>
                <w:szCs w:val="21"/>
              </w:rPr>
              <w:t>文件</w:t>
            </w:r>
            <w:r>
              <w:rPr>
                <w:rFonts w:hint="eastAsia" w:ascii="宋体" w:hAnsi="宋体" w:cs="宋体"/>
                <w:color w:val="auto"/>
                <w:kern w:val="0"/>
                <w:szCs w:val="21"/>
              </w:rPr>
              <w:t>袋装不下的，可使用多个</w:t>
            </w:r>
            <w:r>
              <w:rPr>
                <w:rFonts w:ascii="宋体" w:hAnsi="宋体" w:cs="宋体"/>
                <w:color w:val="auto"/>
                <w:kern w:val="0"/>
                <w:szCs w:val="21"/>
              </w:rPr>
              <w:t>比选</w:t>
            </w:r>
            <w:r>
              <w:rPr>
                <w:rFonts w:hint="eastAsia" w:ascii="宋体" w:hAnsi="宋体" w:cs="宋体"/>
                <w:color w:val="auto"/>
                <w:kern w:val="0"/>
                <w:szCs w:val="21"/>
              </w:rPr>
              <w:t>申请</w:t>
            </w:r>
            <w:r>
              <w:rPr>
                <w:rFonts w:ascii="宋体" w:hAnsi="宋体" w:cs="宋体"/>
                <w:color w:val="auto"/>
                <w:kern w:val="0"/>
                <w:szCs w:val="21"/>
              </w:rPr>
              <w:t>文件</w:t>
            </w:r>
            <w:r>
              <w:rPr>
                <w:rFonts w:hint="eastAsia" w:ascii="宋体" w:hAnsi="宋体" w:cs="宋体"/>
                <w:color w:val="auto"/>
                <w:kern w:val="0"/>
                <w:szCs w:val="21"/>
              </w:rPr>
              <w:t>袋分册封装。</w:t>
            </w:r>
            <w:r>
              <w:rPr>
                <w:rFonts w:ascii="宋体" w:hAnsi="宋体" w:cs="宋体"/>
                <w:color w:val="auto"/>
                <w:kern w:val="0"/>
                <w:szCs w:val="21"/>
              </w:rPr>
              <w:t>比选</w:t>
            </w:r>
            <w:r>
              <w:rPr>
                <w:rFonts w:hint="eastAsia" w:ascii="宋体" w:hAnsi="宋体" w:cs="宋体"/>
                <w:color w:val="auto"/>
                <w:kern w:val="0"/>
                <w:szCs w:val="21"/>
              </w:rPr>
              <w:t>申请</w:t>
            </w:r>
            <w:r>
              <w:rPr>
                <w:rFonts w:ascii="宋体" w:hAnsi="宋体" w:cs="宋体"/>
                <w:color w:val="auto"/>
                <w:kern w:val="0"/>
                <w:szCs w:val="21"/>
              </w:rPr>
              <w:t>文件</w:t>
            </w:r>
            <w:r>
              <w:rPr>
                <w:rFonts w:hint="eastAsia" w:ascii="宋体" w:hAnsi="宋体" w:cs="宋体"/>
                <w:color w:val="auto"/>
                <w:kern w:val="0"/>
                <w:szCs w:val="21"/>
              </w:rPr>
              <w:t>袋未按要求密封的，</w:t>
            </w:r>
            <w:r>
              <w:rPr>
                <w:rFonts w:ascii="宋体" w:hAnsi="宋体" w:cs="宋体"/>
                <w:color w:val="auto"/>
                <w:kern w:val="0"/>
                <w:szCs w:val="21"/>
              </w:rPr>
              <w:t>比选人</w:t>
            </w:r>
            <w:r>
              <w:rPr>
                <w:rFonts w:hint="eastAsia" w:ascii="宋体" w:hAnsi="宋体" w:cs="宋体"/>
                <w:color w:val="auto"/>
                <w:kern w:val="0"/>
                <w:szCs w:val="21"/>
              </w:rPr>
              <w:t>或代理机构应该拒收。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4.1.2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封套上写明</w:t>
            </w:r>
          </w:p>
        </w:tc>
        <w:tc>
          <w:tcPr>
            <w:tcW w:w="6660" w:type="dxa"/>
            <w:vAlign w:val="center"/>
          </w:tcPr>
          <w:p>
            <w:pPr>
              <w:autoSpaceDE w:val="0"/>
              <w:autoSpaceDN w:val="0"/>
              <w:adjustRightInd w:val="0"/>
              <w:ind w:firstLine="420"/>
              <w:contextualSpacing/>
              <w:rPr>
                <w:rFonts w:ascii="宋体" w:hAnsi="宋体" w:cs="宋体"/>
                <w:color w:val="auto"/>
                <w:szCs w:val="21"/>
                <w:lang w:val="en-GB"/>
              </w:rPr>
            </w:pPr>
            <w:r>
              <w:rPr>
                <w:rFonts w:hint="eastAsia" w:ascii="宋体" w:hAnsi="宋体" w:cs="宋体"/>
                <w:color w:val="auto"/>
                <w:szCs w:val="21"/>
                <w:lang w:val="en-GB"/>
              </w:rPr>
              <w:t>“</w:t>
            </w:r>
            <w:r>
              <w:rPr>
                <w:rFonts w:ascii="宋体" w:hAnsi="宋体" w:cs="宋体"/>
                <w:color w:val="auto"/>
                <w:szCs w:val="21"/>
              </w:rPr>
              <w:t>比选</w:t>
            </w:r>
            <w:r>
              <w:rPr>
                <w:rFonts w:hint="eastAsia" w:ascii="宋体" w:hAnsi="宋体" w:cs="宋体"/>
                <w:color w:val="auto"/>
                <w:kern w:val="0"/>
                <w:szCs w:val="21"/>
              </w:rPr>
              <w:t>申请</w:t>
            </w:r>
            <w:r>
              <w:rPr>
                <w:rFonts w:ascii="宋体" w:hAnsi="宋体" w:cs="宋体"/>
                <w:color w:val="auto"/>
                <w:szCs w:val="21"/>
              </w:rPr>
              <w:t>文件</w:t>
            </w:r>
            <w:r>
              <w:rPr>
                <w:rFonts w:hint="eastAsia" w:ascii="宋体" w:hAnsi="宋体" w:cs="宋体"/>
                <w:color w:val="auto"/>
                <w:szCs w:val="21"/>
                <w:lang w:val="en-GB"/>
              </w:rPr>
              <w:t>”</w:t>
            </w:r>
            <w:r>
              <w:rPr>
                <w:rFonts w:hint="eastAsia" w:ascii="宋体" w:hAnsi="宋体" w:cs="宋体"/>
                <w:color w:val="auto"/>
                <w:szCs w:val="21"/>
                <w:lang w:val="en-GB" w:eastAsia="zh-CN"/>
              </w:rPr>
              <w:t>大</w:t>
            </w:r>
            <w:r>
              <w:rPr>
                <w:rFonts w:hint="eastAsia" w:ascii="宋体" w:hAnsi="宋体" w:cs="宋体"/>
                <w:color w:val="auto"/>
                <w:szCs w:val="21"/>
                <w:lang w:val="en-GB"/>
              </w:rPr>
              <w:t>袋封套上应写明如下内容：</w:t>
            </w:r>
          </w:p>
          <w:p>
            <w:pPr>
              <w:autoSpaceDE w:val="0"/>
              <w:autoSpaceDN w:val="0"/>
              <w:adjustRightInd w:val="0"/>
              <w:ind w:firstLine="420"/>
              <w:contextualSpacing/>
              <w:rPr>
                <w:rFonts w:ascii="宋体" w:hAnsi="宋体" w:cs="MingLiU"/>
                <w:color w:val="auto"/>
                <w:kern w:val="0"/>
                <w:szCs w:val="21"/>
              </w:rPr>
            </w:pPr>
            <w:r>
              <w:rPr>
                <w:rFonts w:hint="eastAsia" w:ascii="宋体" w:hAnsi="宋体"/>
                <w:color w:val="auto"/>
                <w:kern w:val="0"/>
                <w:szCs w:val="21"/>
              </w:rPr>
              <w:t>比选项目名称：</w:t>
            </w:r>
            <w:r>
              <w:rPr>
                <w:rFonts w:hint="eastAsia" w:ascii="宋体" w:hAnsi="宋体" w:cs="MingLiU"/>
                <w:color w:val="auto"/>
                <w:kern w:val="0"/>
                <w:szCs w:val="21"/>
                <w:u w:val="single"/>
              </w:rPr>
              <w:t xml:space="preserve">                   </w:t>
            </w:r>
            <w:r>
              <w:rPr>
                <w:rFonts w:hint="eastAsia" w:ascii="宋体" w:hAnsi="宋体" w:cs="MingLiU"/>
                <w:color w:val="auto"/>
                <w:kern w:val="0"/>
                <w:szCs w:val="21"/>
              </w:rPr>
              <w:t>（项目名称）</w:t>
            </w:r>
          </w:p>
          <w:p>
            <w:pPr>
              <w:autoSpaceDE w:val="0"/>
              <w:autoSpaceDN w:val="0"/>
              <w:adjustRightInd w:val="0"/>
              <w:ind w:firstLine="420"/>
              <w:contextualSpacing/>
              <w:rPr>
                <w:rFonts w:ascii="宋体" w:hAnsi="宋体"/>
                <w:color w:val="auto"/>
                <w:kern w:val="0"/>
                <w:szCs w:val="21"/>
              </w:rPr>
            </w:pPr>
            <w:r>
              <w:rPr>
                <w:rFonts w:hint="eastAsia"/>
                <w:color w:val="auto"/>
                <w:szCs w:val="21"/>
              </w:rPr>
              <w:t>比选申请人名称：</w:t>
            </w:r>
            <w:r>
              <w:rPr>
                <w:rFonts w:hint="eastAsia"/>
                <w:color w:val="auto"/>
                <w:szCs w:val="21"/>
                <w:u w:val="single"/>
              </w:rPr>
              <w:t xml:space="preserve">                       </w:t>
            </w:r>
            <w:r>
              <w:rPr>
                <w:rFonts w:hint="eastAsia"/>
                <w:color w:val="auto"/>
                <w:szCs w:val="21"/>
              </w:rPr>
              <w:t>（盖单位公章）</w:t>
            </w:r>
          </w:p>
          <w:p>
            <w:pPr>
              <w:ind w:firstLine="420"/>
              <w:contextualSpacing/>
              <w:rPr>
                <w:rFonts w:ascii="宋体" w:hAnsi="宋体"/>
                <w:color w:val="auto"/>
                <w:kern w:val="0"/>
                <w:szCs w:val="21"/>
              </w:rPr>
            </w:pPr>
            <w:r>
              <w:rPr>
                <w:rFonts w:hint="eastAsia" w:ascii="宋体" w:hAnsi="宋体"/>
                <w:color w:val="auto"/>
                <w:kern w:val="0"/>
                <w:szCs w:val="21"/>
                <w:lang w:eastAsia="zh-Hans"/>
              </w:rPr>
              <w:t>响应文件</w:t>
            </w:r>
            <w:r>
              <w:rPr>
                <w:rFonts w:hint="eastAsia" w:ascii="宋体" w:hAnsi="宋体"/>
                <w:color w:val="auto"/>
                <w:kern w:val="0"/>
                <w:szCs w:val="21"/>
              </w:rPr>
              <w:t>在</w:t>
            </w:r>
            <w:r>
              <w:rPr>
                <w:rFonts w:hint="eastAsia" w:ascii="宋体" w:hAnsi="宋体"/>
                <w:color w:val="auto"/>
                <w:kern w:val="0"/>
                <w:szCs w:val="21"/>
                <w:u w:val="single"/>
              </w:rPr>
              <w:t xml:space="preserve">    </w:t>
            </w:r>
            <w:r>
              <w:rPr>
                <w:rFonts w:hint="eastAsia" w:ascii="宋体" w:hAnsi="宋体"/>
                <w:color w:val="auto"/>
                <w:kern w:val="0"/>
                <w:szCs w:val="21"/>
              </w:rPr>
              <w:t>年</w:t>
            </w:r>
            <w:r>
              <w:rPr>
                <w:rFonts w:hint="eastAsia" w:ascii="宋体" w:hAnsi="宋体"/>
                <w:color w:val="auto"/>
                <w:kern w:val="0"/>
                <w:szCs w:val="21"/>
                <w:u w:val="single"/>
              </w:rPr>
              <w:t xml:space="preserve">     </w:t>
            </w:r>
            <w:r>
              <w:rPr>
                <w:rFonts w:hint="eastAsia" w:ascii="宋体" w:hAnsi="宋体"/>
                <w:color w:val="auto"/>
                <w:kern w:val="0"/>
                <w:szCs w:val="21"/>
              </w:rPr>
              <w:t>月</w:t>
            </w:r>
            <w:r>
              <w:rPr>
                <w:rFonts w:hint="eastAsia" w:ascii="宋体" w:hAnsi="宋体"/>
                <w:color w:val="auto"/>
                <w:kern w:val="0"/>
                <w:szCs w:val="21"/>
                <w:u w:val="single"/>
              </w:rPr>
              <w:t xml:space="preserve">     </w:t>
            </w:r>
            <w:r>
              <w:rPr>
                <w:rFonts w:hint="eastAsia" w:ascii="宋体" w:hAnsi="宋体"/>
                <w:color w:val="auto"/>
                <w:kern w:val="0"/>
                <w:szCs w:val="21"/>
              </w:rPr>
              <w:t>日</w:t>
            </w:r>
            <w:r>
              <w:rPr>
                <w:rFonts w:hint="eastAsia" w:ascii="宋体" w:hAnsi="宋体"/>
                <w:color w:val="auto"/>
                <w:kern w:val="0"/>
                <w:szCs w:val="21"/>
                <w:u w:val="single"/>
              </w:rPr>
              <w:t xml:space="preserve">   </w:t>
            </w:r>
            <w:r>
              <w:rPr>
                <w:rFonts w:hint="eastAsia" w:ascii="宋体" w:hAnsi="宋体"/>
                <w:color w:val="auto"/>
                <w:kern w:val="0"/>
                <w:szCs w:val="21"/>
              </w:rPr>
              <w:t>时</w:t>
            </w:r>
            <w:r>
              <w:rPr>
                <w:rFonts w:hint="eastAsia" w:ascii="宋体" w:hAnsi="宋体"/>
                <w:color w:val="auto"/>
                <w:kern w:val="0"/>
                <w:szCs w:val="21"/>
                <w:u w:val="single"/>
              </w:rPr>
              <w:t xml:space="preserve">   </w:t>
            </w:r>
            <w:r>
              <w:rPr>
                <w:rFonts w:hint="eastAsia" w:ascii="宋体" w:hAnsi="宋体"/>
                <w:color w:val="auto"/>
                <w:kern w:val="0"/>
                <w:szCs w:val="21"/>
              </w:rPr>
              <w:t>分（比选申请截止时间）前不得开启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4.2.</w:t>
            </w:r>
            <w:r>
              <w:rPr>
                <w:rFonts w:ascii="宋体" w:hAnsi="宋体"/>
                <w:color w:val="auto"/>
                <w:kern w:val="0"/>
                <w:szCs w:val="21"/>
              </w:rPr>
              <w:t>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递交比选</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文件地点</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重庆市江北区五简路2号重庆咨询大厦A栋或C栋，详见当日A栋一楼大厅指示牌。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4.2.</w:t>
            </w:r>
            <w:r>
              <w:rPr>
                <w:rFonts w:ascii="宋体" w:hAnsi="宋体"/>
                <w:color w:val="auto"/>
                <w:kern w:val="0"/>
                <w:szCs w:val="21"/>
              </w:rPr>
              <w:t>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是否退还</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w:t>
            </w:r>
            <w:r>
              <w:rPr>
                <w:rFonts w:hint="eastAsia" w:ascii="宋体" w:hAnsi="宋体" w:cs="宋体"/>
                <w:color w:val="auto"/>
                <w:kern w:val="0"/>
                <w:szCs w:val="21"/>
              </w:rPr>
              <w:t>申请</w:t>
            </w:r>
            <w:r>
              <w:rPr>
                <w:rFonts w:hint="eastAsia" w:ascii="宋体" w:hAnsi="宋体"/>
                <w:color w:val="auto"/>
                <w:kern w:val="0"/>
                <w:szCs w:val="21"/>
              </w:rPr>
              <w:t>文件</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5.1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w:t>
            </w:r>
          </w:p>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地点及地点</w:t>
            </w:r>
          </w:p>
        </w:tc>
        <w:tc>
          <w:tcPr>
            <w:tcW w:w="6660" w:type="dxa"/>
            <w:vAlign w:val="center"/>
          </w:tcPr>
          <w:p>
            <w:pPr>
              <w:autoSpaceDE w:val="0"/>
              <w:autoSpaceDN w:val="0"/>
              <w:adjustRightInd w:val="0"/>
              <w:ind w:firstLine="420"/>
              <w:contextualSpacing/>
              <w:rPr>
                <w:rFonts w:ascii="宋体" w:hAnsi="宋体" w:cs="宋体"/>
                <w:color w:val="auto"/>
                <w:kern w:val="0"/>
                <w:szCs w:val="21"/>
              </w:rPr>
            </w:pPr>
            <w:r>
              <w:rPr>
                <w:rFonts w:hint="eastAsia" w:ascii="宋体" w:hAnsi="宋体" w:cs="宋体"/>
                <w:color w:val="auto"/>
                <w:kern w:val="0"/>
                <w:szCs w:val="21"/>
              </w:rPr>
              <w:t>比选时间：</w:t>
            </w:r>
            <w:r>
              <w:rPr>
                <w:rFonts w:hint="eastAsia" w:ascii="宋体" w:hAnsi="宋体" w:cs="宋体"/>
                <w:color w:val="auto"/>
                <w:kern w:val="0"/>
                <w:szCs w:val="21"/>
                <w:u w:val="single"/>
              </w:rPr>
              <w:t>同比选申请文件递交截止时间</w:t>
            </w:r>
            <w:r>
              <w:rPr>
                <w:rFonts w:hint="eastAsia" w:ascii="宋体" w:hAnsi="宋体" w:cs="宋体"/>
                <w:color w:val="auto"/>
                <w:kern w:val="0"/>
                <w:szCs w:val="21"/>
              </w:rPr>
              <w:t>；</w:t>
            </w:r>
          </w:p>
          <w:p>
            <w:pPr>
              <w:autoSpaceDE w:val="0"/>
              <w:autoSpaceDN w:val="0"/>
              <w:adjustRightInd w:val="0"/>
              <w:ind w:firstLine="420"/>
              <w:contextualSpacing/>
              <w:rPr>
                <w:rFonts w:ascii="宋体" w:hAnsi="宋体"/>
                <w:color w:val="auto"/>
                <w:kern w:val="0"/>
                <w:szCs w:val="21"/>
              </w:rPr>
            </w:pPr>
            <w:r>
              <w:rPr>
                <w:rFonts w:hint="eastAsia" w:ascii="宋体" w:hAnsi="宋体" w:cs="宋体"/>
                <w:color w:val="auto"/>
                <w:kern w:val="0"/>
                <w:szCs w:val="21"/>
              </w:rPr>
              <w:t>比选地点：</w:t>
            </w:r>
            <w:r>
              <w:rPr>
                <w:rFonts w:hint="eastAsia" w:ascii="宋体" w:hAnsi="宋体"/>
                <w:color w:val="auto"/>
                <w:kern w:val="0"/>
                <w:szCs w:val="21"/>
                <w:u w:val="single"/>
              </w:rPr>
              <w:t>同递交比选申请文件地点。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5.2</w:t>
            </w:r>
          </w:p>
        </w:tc>
        <w:tc>
          <w:tcPr>
            <w:tcW w:w="1503" w:type="dxa"/>
            <w:vAlign w:val="center"/>
          </w:tcPr>
          <w:p>
            <w:pPr>
              <w:tabs>
                <w:tab w:val="left" w:pos="2032"/>
              </w:tabs>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比选程序</w:t>
            </w:r>
          </w:p>
        </w:tc>
        <w:tc>
          <w:tcPr>
            <w:tcW w:w="6660" w:type="dxa"/>
            <w:vAlign w:val="center"/>
          </w:tcPr>
          <w:p>
            <w:pPr>
              <w:tabs>
                <w:tab w:val="left" w:pos="2032"/>
              </w:tabs>
              <w:autoSpaceDE w:val="0"/>
              <w:autoSpaceDN w:val="0"/>
              <w:adjustRightInd w:val="0"/>
              <w:ind w:firstLine="420"/>
              <w:contextualSpacing/>
              <w:rPr>
                <w:rFonts w:ascii="宋体" w:hAnsi="宋体" w:cs="宋体"/>
                <w:snapToGrid w:val="0"/>
                <w:color w:val="auto"/>
                <w:kern w:val="0"/>
                <w:szCs w:val="21"/>
              </w:rPr>
            </w:pPr>
            <w:r>
              <w:rPr>
                <w:rFonts w:hint="eastAsia" w:ascii="宋体" w:hAnsi="宋体" w:cs="宋体"/>
                <w:snapToGrid w:val="0"/>
                <w:color w:val="auto"/>
                <w:kern w:val="0"/>
                <w:szCs w:val="21"/>
              </w:rPr>
              <w:t>比选会议由</w:t>
            </w:r>
            <w:r>
              <w:rPr>
                <w:rFonts w:hint="eastAsia" w:ascii="宋体" w:hAnsi="宋体" w:cs="宋体"/>
                <w:snapToGrid w:val="0"/>
                <w:color w:val="auto"/>
                <w:kern w:val="0"/>
                <w:szCs w:val="21"/>
                <w:u w:val="single"/>
              </w:rPr>
              <w:t>比选代理机构</w:t>
            </w:r>
            <w:r>
              <w:rPr>
                <w:rFonts w:hint="eastAsia" w:ascii="宋体" w:hAnsi="宋体" w:cs="宋体"/>
                <w:snapToGrid w:val="0"/>
                <w:color w:val="auto"/>
                <w:kern w:val="0"/>
                <w:szCs w:val="21"/>
              </w:rPr>
              <w:t>主持，比选应当按下列程序进行：</w:t>
            </w:r>
          </w:p>
          <w:p>
            <w:pPr>
              <w:numPr>
                <w:ilvl w:val="0"/>
                <w:numId w:val="6"/>
              </w:numPr>
              <w:tabs>
                <w:tab w:val="left" w:pos="2032"/>
              </w:tabs>
              <w:autoSpaceDE w:val="0"/>
              <w:autoSpaceDN w:val="0"/>
              <w:adjustRightInd w:val="0"/>
              <w:ind w:firstLine="420"/>
              <w:contextualSpacing/>
              <w:rPr>
                <w:rFonts w:ascii="宋体" w:hAnsi="宋体" w:cs="宋体"/>
                <w:snapToGrid w:val="0"/>
                <w:color w:val="auto"/>
                <w:kern w:val="0"/>
                <w:szCs w:val="21"/>
              </w:rPr>
            </w:pPr>
            <w:r>
              <w:rPr>
                <w:rFonts w:hint="eastAsia" w:ascii="宋体" w:hAnsi="宋体" w:cs="宋体"/>
                <w:snapToGrid w:val="0"/>
                <w:color w:val="auto"/>
                <w:kern w:val="0"/>
                <w:szCs w:val="21"/>
              </w:rPr>
              <w:t>宣布比选纪律；</w:t>
            </w:r>
          </w:p>
          <w:p>
            <w:pPr>
              <w:numPr>
                <w:ilvl w:val="0"/>
                <w:numId w:val="6"/>
              </w:numPr>
              <w:tabs>
                <w:tab w:val="left" w:pos="2032"/>
              </w:tabs>
              <w:autoSpaceDE w:val="0"/>
              <w:autoSpaceDN w:val="0"/>
              <w:adjustRightInd w:val="0"/>
              <w:ind w:firstLine="420"/>
              <w:contextualSpacing/>
              <w:rPr>
                <w:rFonts w:ascii="宋体" w:hAnsi="宋体" w:cs="宋体"/>
                <w:snapToGrid w:val="0"/>
                <w:color w:val="auto"/>
                <w:kern w:val="0"/>
                <w:szCs w:val="21"/>
              </w:rPr>
            </w:pPr>
            <w:r>
              <w:rPr>
                <w:rFonts w:hint="eastAsia" w:ascii="宋体" w:hAnsi="宋体" w:cs="宋体"/>
                <w:snapToGrid w:val="0"/>
                <w:color w:val="auto"/>
                <w:kern w:val="0"/>
                <w:szCs w:val="21"/>
              </w:rPr>
              <w:t>宣布比选人、唱标人、记录人等有关人员姓名；</w:t>
            </w:r>
          </w:p>
          <w:p>
            <w:pPr>
              <w:adjustRightInd w:val="0"/>
              <w:ind w:firstLine="420"/>
              <w:rPr>
                <w:color w:val="auto"/>
                <w:szCs w:val="21"/>
              </w:rPr>
            </w:pPr>
            <w:r>
              <w:rPr>
                <w:rFonts w:hint="eastAsia"/>
                <w:color w:val="auto"/>
                <w:szCs w:val="21"/>
              </w:rPr>
              <w:t>3. 公布在</w:t>
            </w:r>
            <w:r>
              <w:rPr>
                <w:color w:val="auto"/>
                <w:szCs w:val="21"/>
              </w:rPr>
              <w:t>比选</w:t>
            </w:r>
            <w:r>
              <w:rPr>
                <w:rFonts w:hint="eastAsia"/>
                <w:color w:val="auto"/>
                <w:szCs w:val="21"/>
              </w:rPr>
              <w:t>截止时间前递交</w:t>
            </w:r>
            <w:r>
              <w:rPr>
                <w:color w:val="auto"/>
                <w:szCs w:val="21"/>
              </w:rPr>
              <w:t>比选</w:t>
            </w:r>
            <w:r>
              <w:rPr>
                <w:rFonts w:hint="eastAsia" w:ascii="宋体" w:hAnsi="宋体" w:cs="宋体"/>
                <w:color w:val="auto"/>
                <w:kern w:val="0"/>
                <w:szCs w:val="21"/>
              </w:rPr>
              <w:t>申请</w:t>
            </w:r>
            <w:r>
              <w:rPr>
                <w:color w:val="auto"/>
                <w:szCs w:val="21"/>
              </w:rPr>
              <w:t>文件</w:t>
            </w:r>
            <w:r>
              <w:rPr>
                <w:rFonts w:hint="eastAsia"/>
                <w:color w:val="auto"/>
                <w:szCs w:val="21"/>
              </w:rPr>
              <w:t>的</w:t>
            </w:r>
            <w:r>
              <w:rPr>
                <w:color w:val="auto"/>
                <w:szCs w:val="21"/>
              </w:rPr>
              <w:t>比选申请人</w:t>
            </w:r>
            <w:r>
              <w:rPr>
                <w:rFonts w:hint="eastAsia"/>
                <w:color w:val="auto"/>
                <w:szCs w:val="21"/>
              </w:rPr>
              <w:t>名称。</w:t>
            </w:r>
          </w:p>
          <w:p>
            <w:pPr>
              <w:adjustRightInd w:val="0"/>
              <w:ind w:firstLine="420"/>
              <w:rPr>
                <w:color w:val="auto"/>
                <w:szCs w:val="21"/>
              </w:rPr>
            </w:pPr>
            <w:r>
              <w:rPr>
                <w:rFonts w:hint="eastAsia"/>
                <w:color w:val="auto"/>
                <w:szCs w:val="21"/>
              </w:rPr>
              <w:t xml:space="preserve">4 </w:t>
            </w:r>
            <w:r>
              <w:rPr>
                <w:color w:val="auto"/>
                <w:szCs w:val="21"/>
              </w:rPr>
              <w:t>比选</w:t>
            </w:r>
            <w:r>
              <w:rPr>
                <w:rFonts w:hint="eastAsia" w:ascii="宋体" w:hAnsi="宋体" w:cs="宋体"/>
                <w:color w:val="auto"/>
                <w:kern w:val="0"/>
                <w:szCs w:val="21"/>
              </w:rPr>
              <w:t>申请</w:t>
            </w:r>
            <w:r>
              <w:rPr>
                <w:color w:val="auto"/>
                <w:szCs w:val="21"/>
              </w:rPr>
              <w:t>文件</w:t>
            </w:r>
            <w:r>
              <w:rPr>
                <w:rFonts w:hint="eastAsia"/>
                <w:color w:val="auto"/>
                <w:szCs w:val="21"/>
              </w:rPr>
              <w:t>的密封检查：</w:t>
            </w:r>
            <w:r>
              <w:rPr>
                <w:color w:val="auto"/>
                <w:szCs w:val="21"/>
              </w:rPr>
              <w:t>比选申请人</w:t>
            </w:r>
            <w:r>
              <w:rPr>
                <w:rFonts w:hint="eastAsia"/>
                <w:color w:val="auto"/>
                <w:szCs w:val="21"/>
              </w:rPr>
              <w:t>可对自己的</w:t>
            </w:r>
            <w:r>
              <w:rPr>
                <w:color w:val="auto"/>
                <w:szCs w:val="21"/>
              </w:rPr>
              <w:t>比选</w:t>
            </w:r>
            <w:r>
              <w:rPr>
                <w:rFonts w:hint="eastAsia" w:ascii="宋体" w:hAnsi="宋体" w:cs="宋体"/>
                <w:color w:val="auto"/>
                <w:kern w:val="0"/>
                <w:szCs w:val="21"/>
              </w:rPr>
              <w:t>申请</w:t>
            </w:r>
            <w:r>
              <w:rPr>
                <w:color w:val="auto"/>
                <w:szCs w:val="21"/>
              </w:rPr>
              <w:t>文件</w:t>
            </w:r>
            <w:r>
              <w:rPr>
                <w:rFonts w:hint="eastAsia"/>
                <w:color w:val="auto"/>
                <w:szCs w:val="21"/>
              </w:rPr>
              <w:t>封装情况进行检查，以确认其</w:t>
            </w:r>
            <w:r>
              <w:rPr>
                <w:color w:val="auto"/>
                <w:szCs w:val="21"/>
              </w:rPr>
              <w:t>比选</w:t>
            </w:r>
            <w:r>
              <w:rPr>
                <w:rFonts w:hint="eastAsia" w:ascii="宋体" w:hAnsi="宋体" w:cs="宋体"/>
                <w:color w:val="auto"/>
                <w:kern w:val="0"/>
                <w:szCs w:val="21"/>
              </w:rPr>
              <w:t>申请</w:t>
            </w:r>
            <w:r>
              <w:rPr>
                <w:color w:val="auto"/>
                <w:szCs w:val="21"/>
              </w:rPr>
              <w:t>文件</w:t>
            </w:r>
            <w:r>
              <w:rPr>
                <w:rFonts w:hint="eastAsia"/>
                <w:color w:val="auto"/>
                <w:szCs w:val="21"/>
              </w:rPr>
              <w:t>密封完好。交纳情況，并由</w:t>
            </w:r>
            <w:r>
              <w:rPr>
                <w:color w:val="auto"/>
                <w:szCs w:val="21"/>
              </w:rPr>
              <w:t>比选人</w:t>
            </w:r>
            <w:r>
              <w:rPr>
                <w:rFonts w:hint="eastAsia"/>
                <w:color w:val="auto"/>
                <w:szCs w:val="21"/>
              </w:rPr>
              <w:t>代表、监标人、记录人签名确认。</w:t>
            </w:r>
          </w:p>
          <w:p>
            <w:pPr>
              <w:adjustRightInd w:val="0"/>
              <w:ind w:firstLine="420"/>
              <w:rPr>
                <w:color w:val="auto"/>
                <w:szCs w:val="21"/>
              </w:rPr>
            </w:pPr>
            <w:r>
              <w:rPr>
                <w:rFonts w:hint="eastAsia"/>
                <w:color w:val="auto"/>
                <w:szCs w:val="21"/>
              </w:rPr>
              <w:t>5. 公布最高限价。</w:t>
            </w:r>
          </w:p>
          <w:p>
            <w:pPr>
              <w:adjustRightInd w:val="0"/>
              <w:ind w:firstLine="420"/>
              <w:rPr>
                <w:color w:val="auto"/>
                <w:szCs w:val="21"/>
              </w:rPr>
            </w:pPr>
            <w:r>
              <w:rPr>
                <w:rFonts w:hint="eastAsia"/>
                <w:color w:val="auto"/>
                <w:szCs w:val="21"/>
              </w:rPr>
              <w:t>6. 逐单位随机开启</w:t>
            </w:r>
            <w:r>
              <w:rPr>
                <w:color w:val="auto"/>
                <w:szCs w:val="21"/>
              </w:rPr>
              <w:t>比选</w:t>
            </w:r>
            <w:r>
              <w:rPr>
                <w:rFonts w:hint="eastAsia" w:ascii="宋体" w:hAnsi="宋体" w:cs="宋体"/>
                <w:color w:val="auto"/>
                <w:kern w:val="0"/>
                <w:szCs w:val="21"/>
              </w:rPr>
              <w:t>申请</w:t>
            </w:r>
            <w:r>
              <w:rPr>
                <w:color w:val="auto"/>
                <w:szCs w:val="21"/>
              </w:rPr>
              <w:t>文件</w:t>
            </w:r>
            <w:r>
              <w:rPr>
                <w:rFonts w:hint="eastAsia"/>
                <w:color w:val="auto"/>
                <w:szCs w:val="21"/>
              </w:rPr>
              <w:t>。公布</w:t>
            </w:r>
            <w:r>
              <w:rPr>
                <w:color w:val="auto"/>
                <w:szCs w:val="21"/>
              </w:rPr>
              <w:t>比选申请人</w:t>
            </w:r>
            <w:r>
              <w:rPr>
                <w:rFonts w:hint="eastAsia"/>
                <w:color w:val="auto"/>
                <w:szCs w:val="21"/>
              </w:rPr>
              <w:t>名称、比选申请报价及其他内容并记录在案。</w:t>
            </w:r>
          </w:p>
          <w:p>
            <w:pPr>
              <w:tabs>
                <w:tab w:val="left" w:pos="2032"/>
              </w:tabs>
              <w:autoSpaceDE w:val="0"/>
              <w:autoSpaceDN w:val="0"/>
              <w:adjustRightInd w:val="0"/>
              <w:ind w:firstLine="420"/>
              <w:contextualSpacing/>
              <w:rPr>
                <w:b/>
                <w:bCs/>
                <w:color w:val="auto"/>
                <w:szCs w:val="21"/>
                <w:highlight w:val="yellow"/>
              </w:rPr>
            </w:pPr>
            <w:r>
              <w:rPr>
                <w:rFonts w:hint="eastAsia"/>
                <w:color w:val="auto"/>
                <w:szCs w:val="21"/>
              </w:rPr>
              <w:t xml:space="preserve">7 </w:t>
            </w:r>
            <w:r>
              <w:rPr>
                <w:color w:val="auto"/>
                <w:szCs w:val="21"/>
              </w:rPr>
              <w:t>比选申请人</w:t>
            </w:r>
            <w:r>
              <w:rPr>
                <w:rFonts w:hint="eastAsia"/>
                <w:color w:val="auto"/>
                <w:szCs w:val="21"/>
              </w:rPr>
              <w:t>对</w:t>
            </w:r>
            <w:r>
              <w:rPr>
                <w:color w:val="auto"/>
                <w:szCs w:val="21"/>
              </w:rPr>
              <w:t>比选</w:t>
            </w:r>
            <w:r>
              <w:rPr>
                <w:rFonts w:hint="eastAsia"/>
                <w:color w:val="auto"/>
                <w:szCs w:val="21"/>
              </w:rPr>
              <w:t>有异议的，应当场提出，由</w:t>
            </w:r>
            <w:r>
              <w:rPr>
                <w:color w:val="auto"/>
                <w:szCs w:val="21"/>
              </w:rPr>
              <w:t>比选人</w:t>
            </w:r>
            <w:r>
              <w:rPr>
                <w:rFonts w:hint="eastAsia"/>
                <w:color w:val="auto"/>
                <w:szCs w:val="21"/>
              </w:rPr>
              <w:t>或代理机构当场答复，并记录到</w:t>
            </w:r>
            <w:r>
              <w:rPr>
                <w:color w:val="auto"/>
                <w:szCs w:val="21"/>
              </w:rPr>
              <w:t>比选</w:t>
            </w:r>
            <w:r>
              <w:rPr>
                <w:rFonts w:hint="eastAsia"/>
                <w:color w:val="auto"/>
                <w:szCs w:val="21"/>
              </w:rPr>
              <w:t>记录表中。异议处理完毕后，汇总</w:t>
            </w:r>
            <w:r>
              <w:rPr>
                <w:color w:val="auto"/>
                <w:szCs w:val="21"/>
              </w:rPr>
              <w:t>比选</w:t>
            </w:r>
            <w:r>
              <w:rPr>
                <w:rFonts w:hint="eastAsia"/>
                <w:color w:val="auto"/>
                <w:szCs w:val="21"/>
              </w:rPr>
              <w:t>情况，打印</w:t>
            </w:r>
            <w:r>
              <w:rPr>
                <w:color w:val="auto"/>
                <w:szCs w:val="21"/>
              </w:rPr>
              <w:t>比选</w:t>
            </w:r>
            <w:r>
              <w:rPr>
                <w:rFonts w:hint="eastAsia"/>
                <w:color w:val="auto"/>
                <w:szCs w:val="21"/>
              </w:rPr>
              <w:t>记录表</w:t>
            </w:r>
            <w:r>
              <w:rPr>
                <w:rFonts w:hint="eastAsia"/>
                <w:b w:val="0"/>
                <w:bCs w:val="0"/>
                <w:color w:val="auto"/>
                <w:szCs w:val="21"/>
                <w:highlight w:val="none"/>
              </w:rPr>
              <w:t>。</w:t>
            </w:r>
          </w:p>
          <w:p>
            <w:pPr>
              <w:adjustRightInd w:val="0"/>
              <w:ind w:firstLine="420"/>
              <w:rPr>
                <w:color w:val="auto"/>
                <w:szCs w:val="21"/>
              </w:rPr>
            </w:pPr>
            <w:r>
              <w:rPr>
                <w:rFonts w:hint="eastAsia"/>
                <w:color w:val="auto"/>
                <w:szCs w:val="21"/>
              </w:rPr>
              <w:t xml:space="preserve">8. </w:t>
            </w:r>
            <w:r>
              <w:rPr>
                <w:color w:val="auto"/>
                <w:szCs w:val="21"/>
              </w:rPr>
              <w:t>比选申请人</w:t>
            </w:r>
            <w:r>
              <w:rPr>
                <w:rFonts w:hint="eastAsia"/>
                <w:color w:val="auto"/>
                <w:szCs w:val="21"/>
              </w:rPr>
              <w:t>代表、</w:t>
            </w:r>
            <w:r>
              <w:rPr>
                <w:color w:val="auto"/>
                <w:szCs w:val="21"/>
              </w:rPr>
              <w:t>比选人</w:t>
            </w:r>
            <w:r>
              <w:rPr>
                <w:rFonts w:hint="eastAsia"/>
                <w:color w:val="auto"/>
                <w:szCs w:val="21"/>
              </w:rPr>
              <w:t>代表、监标人、主持人、记录人等有关人员在</w:t>
            </w:r>
            <w:r>
              <w:rPr>
                <w:color w:val="auto"/>
                <w:szCs w:val="21"/>
              </w:rPr>
              <w:t>比选</w:t>
            </w:r>
            <w:r>
              <w:rPr>
                <w:rFonts w:hint="eastAsia"/>
                <w:color w:val="auto"/>
                <w:szCs w:val="21"/>
              </w:rPr>
              <w:t>记录上签名确认。因其他原因未能签名的，视为默认</w:t>
            </w:r>
            <w:r>
              <w:rPr>
                <w:color w:val="auto"/>
                <w:szCs w:val="21"/>
              </w:rPr>
              <w:t>比选</w:t>
            </w:r>
            <w:r>
              <w:rPr>
                <w:rFonts w:hint="eastAsia"/>
                <w:color w:val="auto"/>
                <w:szCs w:val="21"/>
              </w:rPr>
              <w:t>结果。</w:t>
            </w:r>
          </w:p>
          <w:p>
            <w:pPr>
              <w:tabs>
                <w:tab w:val="left" w:pos="2032"/>
              </w:tabs>
              <w:autoSpaceDE w:val="0"/>
              <w:autoSpaceDN w:val="0"/>
              <w:adjustRightInd w:val="0"/>
              <w:ind w:firstLine="420"/>
              <w:contextualSpacing/>
              <w:rPr>
                <w:rFonts w:ascii="宋体" w:hAnsi="宋体" w:cs="宋体"/>
                <w:snapToGrid w:val="0"/>
                <w:color w:val="auto"/>
                <w:kern w:val="0"/>
                <w:szCs w:val="21"/>
              </w:rPr>
            </w:pPr>
            <w:r>
              <w:rPr>
                <w:rFonts w:hint="eastAsia"/>
                <w:color w:val="auto"/>
                <w:szCs w:val="21"/>
              </w:rPr>
              <w:t>9. 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6.1.1</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评审委员会的组建</w:t>
            </w:r>
          </w:p>
        </w:tc>
        <w:tc>
          <w:tcPr>
            <w:tcW w:w="6660" w:type="dxa"/>
            <w:vAlign w:val="center"/>
          </w:tcPr>
          <w:p>
            <w:pPr>
              <w:autoSpaceDE w:val="0"/>
              <w:autoSpaceDN w:val="0"/>
              <w:adjustRightInd w:val="0"/>
              <w:ind w:firstLine="420"/>
              <w:contextualSpacing/>
              <w:rPr>
                <w:rFonts w:ascii="宋体" w:hAnsi="宋体"/>
                <w:color w:val="auto"/>
                <w:kern w:val="0"/>
                <w:szCs w:val="21"/>
              </w:rPr>
            </w:pPr>
            <w:r>
              <w:rPr>
                <w:rFonts w:hint="eastAsia" w:ascii="宋体" w:hAnsi="宋体" w:cs="宋体"/>
                <w:color w:val="auto"/>
                <w:szCs w:val="21"/>
              </w:rPr>
              <w:t>由</w:t>
            </w:r>
            <w:r>
              <w:rPr>
                <w:rFonts w:ascii="宋体" w:hAnsi="宋体" w:cs="宋体"/>
                <w:color w:val="auto"/>
                <w:szCs w:val="21"/>
              </w:rPr>
              <w:t>比选人</w:t>
            </w:r>
            <w:r>
              <w:rPr>
                <w:rFonts w:hint="eastAsia" w:ascii="宋体" w:hAnsi="宋体" w:cs="宋体"/>
                <w:color w:val="auto"/>
                <w:szCs w:val="21"/>
              </w:rPr>
              <w:t>依法按相关法律法规和规范性文件依法组建。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lang w:eastAsia="zh-Hans"/>
              </w:rPr>
            </w:pPr>
            <w:r>
              <w:rPr>
                <w:rFonts w:ascii="宋体" w:hAnsi="宋体"/>
                <w:color w:val="auto"/>
                <w:kern w:val="0"/>
                <w:szCs w:val="21"/>
              </w:rPr>
              <w:t>6</w:t>
            </w:r>
            <w:r>
              <w:rPr>
                <w:rFonts w:hint="eastAsia" w:ascii="宋体" w:hAnsi="宋体"/>
                <w:color w:val="auto"/>
                <w:kern w:val="0"/>
                <w:szCs w:val="21"/>
                <w:lang w:eastAsia="zh-Hans"/>
              </w:rPr>
              <w:t>.</w:t>
            </w:r>
            <w:r>
              <w:rPr>
                <w:rFonts w:ascii="宋体" w:hAnsi="宋体"/>
                <w:color w:val="auto"/>
                <w:kern w:val="0"/>
                <w:szCs w:val="21"/>
                <w:lang w:eastAsia="zh-Hans"/>
              </w:rPr>
              <w:t>3</w:t>
            </w:r>
            <w:r>
              <w:rPr>
                <w:rFonts w:hint="eastAsia" w:ascii="宋体" w:hAnsi="宋体"/>
                <w:color w:val="auto"/>
                <w:kern w:val="0"/>
                <w:szCs w:val="21"/>
                <w:lang w:eastAsia="zh-Hans"/>
              </w:rPr>
              <w:t>.</w:t>
            </w:r>
            <w:r>
              <w:rPr>
                <w:rFonts w:ascii="宋体" w:hAnsi="宋体"/>
                <w:color w:val="auto"/>
                <w:kern w:val="0"/>
                <w:szCs w:val="21"/>
                <w:lang w:eastAsia="zh-Hans"/>
              </w:rPr>
              <w:t>2</w:t>
            </w:r>
          </w:p>
        </w:tc>
        <w:tc>
          <w:tcPr>
            <w:tcW w:w="150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s="宋体"/>
                <w:color w:val="auto"/>
                <w:kern w:val="0"/>
                <w:szCs w:val="21"/>
              </w:rPr>
              <w:t>是否授权评标委员会确定</w:t>
            </w:r>
            <w:r>
              <w:rPr>
                <w:rFonts w:ascii="宋体" w:hAnsi="宋体" w:cs="宋体"/>
                <w:color w:val="auto"/>
                <w:kern w:val="0"/>
                <w:szCs w:val="21"/>
              </w:rPr>
              <w:t>中选人</w:t>
            </w:r>
          </w:p>
        </w:tc>
        <w:tc>
          <w:tcPr>
            <w:tcW w:w="6660" w:type="dxa"/>
            <w:vAlign w:val="center"/>
          </w:tcPr>
          <w:p>
            <w:pPr>
              <w:autoSpaceDE w:val="0"/>
              <w:autoSpaceDN w:val="0"/>
              <w:adjustRightInd w:val="0"/>
              <w:ind w:firstLine="420"/>
              <w:contextualSpacing/>
              <w:rPr>
                <w:rFonts w:ascii="宋体" w:hAnsi="宋体" w:cs="宋体"/>
                <w:color w:val="auto"/>
                <w:kern w:val="0"/>
                <w:szCs w:val="21"/>
              </w:rPr>
            </w:pPr>
            <w:r>
              <w:rPr>
                <w:color w:val="auto"/>
                <w:kern w:val="0"/>
                <w:szCs w:val="21"/>
              </w:rPr>
              <w:t>否</w:t>
            </w:r>
            <w:r>
              <w:rPr>
                <w:rFonts w:hint="eastAsia"/>
                <w:color w:val="auto"/>
                <w:kern w:val="0"/>
                <w:szCs w:val="21"/>
              </w:rPr>
              <w:t>，</w:t>
            </w:r>
            <w:r>
              <w:rPr>
                <w:rFonts w:ascii="宋体" w:hAnsi="宋体"/>
                <w:color w:val="auto"/>
                <w:szCs w:val="21"/>
              </w:rPr>
              <w:t>推荐的</w:t>
            </w:r>
            <w:r>
              <w:rPr>
                <w:rFonts w:hint="eastAsia" w:ascii="宋体" w:hAnsi="宋体"/>
                <w:color w:val="auto"/>
                <w:szCs w:val="21"/>
                <w:lang w:eastAsia="zh-CN"/>
              </w:rPr>
              <w:t>中选候选人</w:t>
            </w:r>
            <w:r>
              <w:rPr>
                <w:rFonts w:ascii="宋体" w:hAnsi="宋体"/>
                <w:color w:val="auto"/>
                <w:szCs w:val="21"/>
              </w:rPr>
              <w:t>数：</w:t>
            </w:r>
            <w:r>
              <w:rPr>
                <w:rFonts w:hint="eastAsia" w:ascii="宋体" w:hAnsi="宋体"/>
                <w:color w:val="auto"/>
                <w:szCs w:val="21"/>
                <w:lang w:eastAsia="zh-CN"/>
              </w:rPr>
              <w:t>不超过</w:t>
            </w:r>
            <w:r>
              <w:rPr>
                <w:rFonts w:hint="eastAsia" w:ascii="宋体" w:hAnsi="宋体"/>
                <w:color w:val="auto"/>
                <w:szCs w:val="21"/>
                <w:lang w:val="en-US" w:eastAsia="zh-CN"/>
              </w:rPr>
              <w:t>3</w:t>
            </w:r>
            <w:r>
              <w:rPr>
                <w:rFonts w:ascii="宋体" w:hAnsi="宋体"/>
                <w:color w:val="auto"/>
                <w:szCs w:val="21"/>
              </w:rPr>
              <w:t>名</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7.1</w:t>
            </w:r>
          </w:p>
        </w:tc>
        <w:tc>
          <w:tcPr>
            <w:tcW w:w="1503" w:type="dxa"/>
            <w:vAlign w:val="center"/>
          </w:tcPr>
          <w:p>
            <w:pPr>
              <w:spacing w:line="420" w:lineRule="exact"/>
              <w:ind w:firstLine="0" w:firstLineChars="0"/>
              <w:jc w:val="both"/>
              <w:rPr>
                <w:rFonts w:ascii="宋体" w:hAnsi="宋体"/>
                <w:color w:val="auto"/>
                <w:kern w:val="0"/>
                <w:szCs w:val="21"/>
              </w:rPr>
            </w:pPr>
            <w:r>
              <w:rPr>
                <w:rFonts w:hint="eastAsia" w:ascii="宋体" w:hAnsi="宋体"/>
                <w:color w:val="auto"/>
                <w:szCs w:val="21"/>
                <w:lang w:eastAsia="zh-CN"/>
              </w:rPr>
              <w:t>中选候选人</w:t>
            </w:r>
            <w:r>
              <w:rPr>
                <w:rFonts w:ascii="宋体" w:hAnsi="宋体"/>
                <w:color w:val="auto"/>
                <w:szCs w:val="21"/>
              </w:rPr>
              <w:t>公示</w:t>
            </w:r>
            <w:r>
              <w:rPr>
                <w:rFonts w:hint="eastAsia" w:ascii="宋体" w:hAnsi="宋体"/>
                <w:color w:val="auto"/>
                <w:szCs w:val="21"/>
              </w:rPr>
              <w:t>媒介</w:t>
            </w:r>
            <w:r>
              <w:rPr>
                <w:rFonts w:ascii="宋体" w:hAnsi="宋体"/>
                <w:color w:val="auto"/>
                <w:szCs w:val="21"/>
              </w:rPr>
              <w:t>及期限</w:t>
            </w:r>
          </w:p>
        </w:tc>
        <w:tc>
          <w:tcPr>
            <w:tcW w:w="6660" w:type="dxa"/>
            <w:vAlign w:val="center"/>
          </w:tcPr>
          <w:p>
            <w:pPr>
              <w:spacing w:line="420" w:lineRule="exact"/>
              <w:ind w:firstLine="420"/>
              <w:rPr>
                <w:rFonts w:ascii="宋体" w:hAnsi="宋体" w:cs="宋体"/>
                <w:color w:val="auto"/>
                <w:szCs w:val="21"/>
              </w:rPr>
            </w:pPr>
            <w:r>
              <w:rPr>
                <w:rFonts w:hint="eastAsia" w:ascii="宋体" w:hAnsi="宋体" w:cs="宋体"/>
                <w:color w:val="auto"/>
                <w:szCs w:val="21"/>
              </w:rPr>
              <w:t>本项目中选候选人公示在重庆高速公路集团有限公司招投标管理平台（http://43.240.249.108:8088/PMS/）、中国招标投标公共服务平台（</w:t>
            </w:r>
            <w:r>
              <w:rPr>
                <w:rFonts w:hint="eastAsia" w:ascii="宋体" w:hAnsi="宋体"/>
                <w:color w:val="auto"/>
                <w:szCs w:val="21"/>
              </w:rPr>
              <w:t>www.cebpubservice.com</w:t>
            </w:r>
            <w:r>
              <w:rPr>
                <w:rFonts w:hint="eastAsia" w:ascii="宋体" w:hAnsi="宋体" w:cs="宋体"/>
                <w:color w:val="auto"/>
                <w:szCs w:val="21"/>
              </w:rPr>
              <w:t>）重庆高速集团官网（http://www.cegc.com.cn/gw/newsInfoMenu.html?id=42&amp;key=2）、上公示</w:t>
            </w:r>
            <w:r>
              <w:rPr>
                <w:rFonts w:hint="eastAsia" w:ascii="宋体" w:hAnsi="宋体" w:cs="宋体"/>
                <w:color w:val="auto"/>
                <w:szCs w:val="21"/>
                <w:lang w:eastAsia="zh-CN"/>
              </w:rPr>
              <w:t>中选候选人</w:t>
            </w:r>
            <w:r>
              <w:rPr>
                <w:rFonts w:hint="eastAsia" w:ascii="宋体" w:hAnsi="宋体" w:cs="宋体"/>
                <w:color w:val="auto"/>
                <w:szCs w:val="21"/>
              </w:rPr>
              <w:t>排序、名称和</w:t>
            </w:r>
            <w:r>
              <w:rPr>
                <w:rFonts w:hint="eastAsia" w:ascii="宋体" w:hAnsi="宋体" w:cs="宋体"/>
                <w:color w:val="auto"/>
                <w:szCs w:val="21"/>
                <w:lang w:eastAsia="zh-CN"/>
              </w:rPr>
              <w:t>比选申请</w:t>
            </w:r>
            <w:r>
              <w:rPr>
                <w:rFonts w:hint="eastAsia" w:ascii="宋体" w:hAnsi="宋体" w:cs="宋体"/>
                <w:color w:val="auto"/>
                <w:szCs w:val="21"/>
              </w:rPr>
              <w:t>总报价。</w:t>
            </w:r>
          </w:p>
          <w:p>
            <w:pPr>
              <w:spacing w:line="420" w:lineRule="exact"/>
              <w:ind w:firstLine="420"/>
              <w:rPr>
                <w:rFonts w:ascii="宋体" w:hAnsi="宋体"/>
                <w:color w:val="auto"/>
                <w:kern w:val="0"/>
                <w:szCs w:val="21"/>
              </w:rPr>
            </w:pPr>
            <w:r>
              <w:rPr>
                <w:rFonts w:hint="eastAsia" w:ascii="宋体" w:hAnsi="宋体" w:cs="宋体"/>
                <w:color w:val="auto"/>
                <w:szCs w:val="21"/>
              </w:rPr>
              <w:t>公示期限：3个工作日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s="宋体"/>
                <w:color w:val="auto"/>
                <w:szCs w:val="21"/>
                <w:lang w:eastAsia="zh-Hans"/>
              </w:rPr>
            </w:pPr>
            <w:r>
              <w:rPr>
                <w:rFonts w:ascii="宋体" w:hAnsi="宋体" w:cs="宋体"/>
                <w:color w:val="auto"/>
                <w:szCs w:val="21"/>
              </w:rPr>
              <w:t>7</w:t>
            </w:r>
            <w:r>
              <w:rPr>
                <w:rFonts w:hint="eastAsia" w:ascii="宋体" w:hAnsi="宋体" w:cs="宋体"/>
                <w:color w:val="auto"/>
                <w:szCs w:val="21"/>
                <w:lang w:eastAsia="zh-Hans"/>
              </w:rPr>
              <w:t>.</w:t>
            </w:r>
            <w:r>
              <w:rPr>
                <w:rFonts w:ascii="宋体" w:hAnsi="宋体" w:cs="宋体"/>
                <w:color w:val="auto"/>
                <w:szCs w:val="21"/>
                <w:lang w:eastAsia="zh-Hans"/>
              </w:rPr>
              <w:t>6</w:t>
            </w:r>
            <w:r>
              <w:rPr>
                <w:rFonts w:hint="eastAsia" w:ascii="宋体" w:hAnsi="宋体" w:cs="宋体"/>
                <w:color w:val="auto"/>
                <w:szCs w:val="21"/>
                <w:lang w:eastAsia="zh-Hans"/>
              </w:rPr>
              <w:t>.</w:t>
            </w:r>
            <w:r>
              <w:rPr>
                <w:rFonts w:ascii="宋体" w:hAnsi="宋体" w:cs="宋体"/>
                <w:color w:val="auto"/>
                <w:szCs w:val="21"/>
                <w:lang w:eastAsia="zh-Hans"/>
              </w:rPr>
              <w:t>1</w:t>
            </w:r>
          </w:p>
        </w:tc>
        <w:tc>
          <w:tcPr>
            <w:tcW w:w="1503" w:type="dxa"/>
            <w:vAlign w:val="center"/>
          </w:tcPr>
          <w:p>
            <w:pPr>
              <w:spacing w:line="420" w:lineRule="exact"/>
              <w:ind w:firstLine="0" w:firstLineChars="0"/>
              <w:jc w:val="center"/>
              <w:rPr>
                <w:rFonts w:ascii="宋体" w:hAnsi="宋体" w:cs="宋体"/>
                <w:color w:val="auto"/>
                <w:szCs w:val="21"/>
              </w:rPr>
            </w:pPr>
            <w:r>
              <w:rPr>
                <w:rFonts w:ascii="宋体" w:hAnsi="宋体"/>
                <w:color w:val="auto"/>
                <w:szCs w:val="21"/>
              </w:rPr>
              <w:t>履约保证金</w:t>
            </w:r>
          </w:p>
        </w:tc>
        <w:tc>
          <w:tcPr>
            <w:tcW w:w="6660" w:type="dxa"/>
            <w:vAlign w:val="center"/>
          </w:tcPr>
          <w:p>
            <w:pPr>
              <w:ind w:firstLine="420"/>
              <w:rPr>
                <w:rFonts w:ascii="宋体" w:hAnsi="宋体"/>
                <w:color w:val="auto"/>
                <w:szCs w:val="21"/>
              </w:rPr>
            </w:pPr>
            <w:r>
              <w:rPr>
                <w:rFonts w:hint="eastAsia" w:ascii="宋体" w:hAnsi="宋体"/>
                <w:color w:val="auto"/>
                <w:szCs w:val="21"/>
              </w:rPr>
              <w:t>履约担保的形式：由中标人自主选择银行保函或者现金、支票等支付形式。</w:t>
            </w:r>
          </w:p>
          <w:p>
            <w:pPr>
              <w:ind w:firstLine="420"/>
              <w:rPr>
                <w:rFonts w:ascii="宋体" w:hAnsi="宋体"/>
                <w:color w:val="auto"/>
                <w:szCs w:val="21"/>
              </w:rPr>
            </w:pPr>
            <w:r>
              <w:rPr>
                <w:rFonts w:hint="eastAsia" w:ascii="宋体" w:hAnsi="宋体"/>
                <w:color w:val="auto"/>
                <w:szCs w:val="21"/>
              </w:rPr>
              <w:t>履约担保的金额：签约合同价的10%。</w:t>
            </w:r>
          </w:p>
          <w:p>
            <w:pPr>
              <w:ind w:firstLine="420"/>
              <w:rPr>
                <w:rFonts w:ascii="宋体" w:hAnsi="宋体"/>
                <w:color w:val="auto"/>
                <w:szCs w:val="21"/>
              </w:rPr>
            </w:pPr>
            <w:r>
              <w:rPr>
                <w:rFonts w:hint="eastAsia" w:ascii="宋体" w:hAnsi="宋体"/>
                <w:color w:val="auto"/>
                <w:szCs w:val="21"/>
              </w:rPr>
              <w:t>若为保函，出具保函的银行应为国有商业银行或股份制商业银行支行或分行，承包人应保证其履约担保在合同执行期内一直有效。</w:t>
            </w:r>
          </w:p>
          <w:p>
            <w:pPr>
              <w:ind w:firstLine="420"/>
              <w:rPr>
                <w:rFonts w:ascii="宋体" w:hAnsi="宋体"/>
                <w:color w:val="auto"/>
                <w:szCs w:val="21"/>
              </w:rPr>
            </w:pPr>
            <w:r>
              <w:rPr>
                <w:rFonts w:hint="eastAsia" w:ascii="宋体" w:hAnsi="宋体"/>
                <w:color w:val="auto"/>
                <w:szCs w:val="21"/>
              </w:rPr>
              <w:t>补充：</w:t>
            </w:r>
          </w:p>
          <w:p>
            <w:pPr>
              <w:ind w:firstLine="420"/>
              <w:rPr>
                <w:rFonts w:ascii="宋体" w:hAnsi="宋体"/>
                <w:color w:val="auto"/>
                <w:szCs w:val="21"/>
              </w:rPr>
            </w:pPr>
            <w:r>
              <w:rPr>
                <w:rFonts w:hint="eastAsia" w:ascii="宋体" w:hAnsi="宋体"/>
                <w:color w:val="auto"/>
                <w:szCs w:val="21"/>
              </w:rPr>
              <w:t>1.提交时间：签订合同之前提交；</w:t>
            </w:r>
          </w:p>
          <w:p>
            <w:pPr>
              <w:spacing w:line="420" w:lineRule="exact"/>
              <w:ind w:firstLine="420"/>
              <w:rPr>
                <w:rFonts w:ascii="宋体" w:hAnsi="宋体" w:cs="宋体"/>
                <w:color w:val="auto"/>
                <w:szCs w:val="21"/>
              </w:rPr>
            </w:pPr>
            <w:r>
              <w:rPr>
                <w:rFonts w:hint="eastAsia" w:ascii="宋体" w:hAnsi="宋体"/>
                <w:color w:val="auto"/>
                <w:szCs w:val="21"/>
              </w:rPr>
              <w:t>2.履约保证金退还：履约保证金应在完成合同约定的所有事项，并经甲方组织相关部门现场验收通过后，15个工作日内无息退还。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8.1</w:t>
            </w:r>
          </w:p>
        </w:tc>
        <w:tc>
          <w:tcPr>
            <w:tcW w:w="1503" w:type="dxa"/>
            <w:vAlign w:val="center"/>
          </w:tcPr>
          <w:p>
            <w:pPr>
              <w:tabs>
                <w:tab w:val="left" w:pos="2032"/>
              </w:tabs>
              <w:autoSpaceDE w:val="0"/>
              <w:autoSpaceDN w:val="0"/>
              <w:adjustRightInd w:val="0"/>
              <w:spacing w:line="400" w:lineRule="exact"/>
              <w:ind w:firstLine="0" w:firstLineChars="0"/>
              <w:rPr>
                <w:rFonts w:ascii="宋体" w:hAnsi="宋体"/>
                <w:color w:val="auto"/>
                <w:kern w:val="0"/>
                <w:szCs w:val="21"/>
              </w:rPr>
            </w:pPr>
            <w:r>
              <w:rPr>
                <w:rFonts w:ascii="宋体" w:hAnsi="宋体"/>
                <w:color w:val="auto"/>
                <w:kern w:val="0"/>
                <w:sz w:val="18"/>
                <w:szCs w:val="18"/>
              </w:rPr>
              <w:t>重新比选</w:t>
            </w:r>
            <w:r>
              <w:rPr>
                <w:rFonts w:hint="eastAsia" w:ascii="宋体" w:hAnsi="宋体"/>
                <w:color w:val="auto"/>
                <w:kern w:val="0"/>
                <w:sz w:val="18"/>
                <w:szCs w:val="18"/>
              </w:rPr>
              <w:t>的情形</w:t>
            </w:r>
          </w:p>
        </w:tc>
        <w:tc>
          <w:tcPr>
            <w:tcW w:w="6660" w:type="dxa"/>
            <w:vAlign w:val="center"/>
          </w:tcPr>
          <w:p>
            <w:pPr>
              <w:snapToGrid w:val="0"/>
              <w:spacing w:line="400" w:lineRule="exact"/>
              <w:ind w:firstLine="420"/>
              <w:rPr>
                <w:rFonts w:ascii="宋体" w:hAnsi="宋体"/>
                <w:color w:val="auto"/>
                <w:kern w:val="0"/>
                <w:szCs w:val="21"/>
              </w:rPr>
            </w:pPr>
            <w:r>
              <w:rPr>
                <w:rFonts w:ascii="宋体" w:hAnsi="宋体"/>
                <w:color w:val="auto"/>
                <w:kern w:val="0"/>
                <w:szCs w:val="21"/>
              </w:rPr>
              <w:t>1.按比选申请人须知第8.1（1）执行；</w:t>
            </w:r>
          </w:p>
          <w:p>
            <w:pPr>
              <w:snapToGrid w:val="0"/>
              <w:spacing w:line="400" w:lineRule="exact"/>
              <w:ind w:firstLine="420"/>
              <w:rPr>
                <w:rFonts w:ascii="宋体" w:hAnsi="宋体"/>
                <w:color w:val="auto"/>
                <w:kern w:val="0"/>
                <w:szCs w:val="21"/>
              </w:rPr>
            </w:pPr>
            <w:r>
              <w:rPr>
                <w:rFonts w:ascii="宋体" w:hAnsi="宋体"/>
                <w:color w:val="auto"/>
                <w:kern w:val="0"/>
                <w:szCs w:val="21"/>
              </w:rPr>
              <w:t>2.按比选申请人须知第8.1（2）执行；</w:t>
            </w:r>
          </w:p>
          <w:p>
            <w:pPr>
              <w:widowControl/>
              <w:spacing w:line="400" w:lineRule="exact"/>
              <w:ind w:firstLine="420"/>
              <w:rPr>
                <w:rFonts w:ascii="宋体" w:hAnsi="宋体"/>
                <w:snapToGrid w:val="0"/>
                <w:color w:val="auto"/>
                <w:kern w:val="0"/>
                <w:szCs w:val="21"/>
              </w:rPr>
            </w:pPr>
            <w:r>
              <w:rPr>
                <w:rFonts w:ascii="宋体" w:hAnsi="宋体"/>
                <w:snapToGrid w:val="0"/>
                <w:color w:val="auto"/>
                <w:kern w:val="0"/>
                <w:szCs w:val="21"/>
              </w:rPr>
              <w:t>3.</w:t>
            </w:r>
            <w:r>
              <w:rPr>
                <w:rFonts w:ascii="宋体" w:hAnsi="宋体"/>
                <w:color w:val="auto"/>
                <w:kern w:val="0"/>
                <w:szCs w:val="21"/>
              </w:rPr>
              <w:t>按比选申请人须知第8.1（3）执行；</w:t>
            </w:r>
          </w:p>
          <w:p>
            <w:pPr>
              <w:widowControl/>
              <w:spacing w:after="62" w:afterLines="20" w:line="400" w:lineRule="exact"/>
              <w:ind w:firstLine="420"/>
              <w:rPr>
                <w:rFonts w:ascii="宋体" w:hAnsi="宋体"/>
                <w:color w:val="auto"/>
                <w:kern w:val="0"/>
                <w:szCs w:val="21"/>
              </w:rPr>
            </w:pPr>
            <w:r>
              <w:rPr>
                <w:rFonts w:ascii="宋体" w:hAnsi="宋体"/>
                <w:snapToGrid w:val="0"/>
                <w:color w:val="auto"/>
                <w:kern w:val="0"/>
                <w:szCs w:val="21"/>
              </w:rPr>
              <w:t>4.</w:t>
            </w:r>
            <w:r>
              <w:rPr>
                <w:rFonts w:ascii="宋体" w:hAnsi="宋体"/>
                <w:color w:val="auto"/>
                <w:kern w:val="0"/>
                <w:szCs w:val="21"/>
              </w:rPr>
              <w:t>按比选申请人须知第8.1（4）执行</w:t>
            </w:r>
            <w:r>
              <w:rPr>
                <w:rFonts w:hint="eastAsia" w:ascii="宋体" w:hAnsi="宋体"/>
                <w:color w:val="auto"/>
                <w:kern w:val="0"/>
                <w:szCs w:val="21"/>
              </w:rPr>
              <w:t>。</w:t>
            </w:r>
          </w:p>
          <w:p>
            <w:pPr>
              <w:tabs>
                <w:tab w:val="left" w:pos="2032"/>
              </w:tabs>
              <w:autoSpaceDE w:val="0"/>
              <w:autoSpaceDN w:val="0"/>
              <w:adjustRightInd w:val="0"/>
              <w:ind w:firstLine="315" w:firstLineChars="150"/>
              <w:contextualSpacing/>
              <w:rPr>
                <w:rFonts w:ascii="宋体" w:hAnsi="宋体"/>
                <w:color w:val="auto"/>
                <w:kern w:val="0"/>
                <w:szCs w:val="21"/>
              </w:rPr>
            </w:pPr>
            <w:r>
              <w:rPr>
                <w:rFonts w:hint="eastAsia" w:ascii="宋体" w:hAnsi="宋体"/>
                <w:color w:val="auto"/>
                <w:kern w:val="0"/>
                <w:szCs w:val="21"/>
              </w:rPr>
              <w:t>注：本款只适用于首次</w:t>
            </w:r>
            <w:r>
              <w:rPr>
                <w:rFonts w:ascii="宋体" w:hAnsi="宋体"/>
                <w:color w:val="auto"/>
                <w:kern w:val="0"/>
                <w:szCs w:val="21"/>
              </w:rPr>
              <w:t>比选</w:t>
            </w:r>
            <w:r>
              <w:rPr>
                <w:rFonts w:hint="eastAsia" w:ascii="宋体" w:hAnsi="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ascii="宋体" w:hAnsi="宋体"/>
                <w:color w:val="auto"/>
                <w:kern w:val="0"/>
                <w:szCs w:val="21"/>
              </w:rPr>
              <w:t>8.2</w:t>
            </w:r>
          </w:p>
        </w:tc>
        <w:tc>
          <w:tcPr>
            <w:tcW w:w="1503" w:type="dxa"/>
            <w:vAlign w:val="center"/>
          </w:tcPr>
          <w:p>
            <w:pPr>
              <w:tabs>
                <w:tab w:val="left" w:pos="2032"/>
              </w:tabs>
              <w:autoSpaceDE w:val="0"/>
              <w:autoSpaceDN w:val="0"/>
              <w:adjustRightInd w:val="0"/>
              <w:spacing w:line="400" w:lineRule="exact"/>
              <w:ind w:firstLine="0" w:firstLineChars="0"/>
              <w:jc w:val="center"/>
              <w:rPr>
                <w:rFonts w:hint="eastAsia" w:ascii="宋体" w:hAnsi="宋体"/>
                <w:color w:val="auto"/>
                <w:kern w:val="0"/>
                <w:sz w:val="21"/>
                <w:szCs w:val="21"/>
                <w:highlight w:val="none"/>
              </w:rPr>
            </w:pPr>
            <w:r>
              <w:rPr>
                <w:rFonts w:hint="eastAsia" w:ascii="宋体" w:hAnsi="宋体"/>
                <w:color w:val="auto"/>
                <w:kern w:val="0"/>
                <w:szCs w:val="21"/>
                <w:highlight w:val="none"/>
              </w:rPr>
              <w:t>重新</w:t>
            </w:r>
            <w:r>
              <w:rPr>
                <w:rFonts w:hint="eastAsia" w:ascii="宋体" w:hAnsi="宋体"/>
                <w:color w:val="auto"/>
                <w:kern w:val="0"/>
                <w:sz w:val="21"/>
                <w:szCs w:val="21"/>
                <w:highlight w:val="none"/>
              </w:rPr>
              <w:t>比选</w:t>
            </w:r>
            <w:r>
              <w:rPr>
                <w:rFonts w:ascii="宋体" w:hAnsi="宋体"/>
                <w:color w:val="auto"/>
                <w:kern w:val="0"/>
                <w:szCs w:val="21"/>
                <w:highlight w:val="none"/>
              </w:rPr>
              <w:t>和不再</w:t>
            </w:r>
            <w:r>
              <w:rPr>
                <w:rFonts w:hint="eastAsia" w:ascii="宋体" w:hAnsi="宋体"/>
                <w:color w:val="auto"/>
                <w:kern w:val="0"/>
                <w:sz w:val="21"/>
                <w:szCs w:val="21"/>
                <w:highlight w:val="none"/>
              </w:rPr>
              <w:t>比选</w:t>
            </w:r>
          </w:p>
        </w:tc>
        <w:tc>
          <w:tcPr>
            <w:tcW w:w="6660" w:type="dxa"/>
            <w:vAlign w:val="center"/>
          </w:tcPr>
          <w:p>
            <w:pPr>
              <w:tabs>
                <w:tab w:val="left" w:pos="2032"/>
              </w:tabs>
              <w:autoSpaceDE w:val="0"/>
              <w:autoSpaceDN w:val="0"/>
              <w:adjustRightInd w:val="0"/>
              <w:ind w:firstLine="315" w:firstLineChars="150"/>
              <w:contextualSpacing/>
              <w:rPr>
                <w:rFonts w:ascii="宋体" w:hAnsi="宋体"/>
                <w:color w:val="auto"/>
                <w:kern w:val="0"/>
                <w:szCs w:val="21"/>
                <w:highlight w:val="red"/>
              </w:rPr>
            </w:pPr>
            <w:r>
              <w:rPr>
                <w:rFonts w:hint="eastAsia" w:ascii="宋体" w:hAnsi="宋体"/>
                <w:snapToGrid w:val="0"/>
                <w:color w:val="auto"/>
                <w:kern w:val="0"/>
                <w:szCs w:val="21"/>
                <w:highlight w:val="none"/>
              </w:rPr>
              <w:t>重新比选的</w:t>
            </w:r>
            <w:r>
              <w:rPr>
                <w:rFonts w:ascii="宋体" w:hAnsi="宋体"/>
                <w:snapToGrid w:val="0"/>
                <w:color w:val="auto"/>
                <w:kern w:val="0"/>
                <w:szCs w:val="21"/>
                <w:highlight w:val="none"/>
              </w:rPr>
              <w:t>比选申请人</w:t>
            </w:r>
            <w:r>
              <w:rPr>
                <w:rFonts w:hint="eastAsia" w:ascii="宋体" w:hAnsi="宋体"/>
                <w:snapToGrid w:val="0"/>
                <w:color w:val="auto"/>
                <w:kern w:val="0"/>
                <w:szCs w:val="21"/>
                <w:highlight w:val="none"/>
              </w:rPr>
              <w:t>仍然少于三个的，按照</w:t>
            </w:r>
            <w:r>
              <w:rPr>
                <w:rFonts w:hint="eastAsia" w:ascii="宋体" w:hAnsi="宋体"/>
                <w:snapToGrid w:val="0"/>
                <w:color w:val="auto"/>
                <w:kern w:val="0"/>
                <w:szCs w:val="21"/>
                <w:highlight w:val="none"/>
                <w:lang w:eastAsia="zh-Hans"/>
              </w:rPr>
              <w:t>招标</w:t>
            </w:r>
            <w:r>
              <w:rPr>
                <w:rFonts w:hint="eastAsia" w:ascii="宋体" w:hAnsi="宋体"/>
                <w:snapToGrid w:val="0"/>
                <w:color w:val="auto"/>
                <w:kern w:val="0"/>
                <w:szCs w:val="21"/>
                <w:highlight w:val="none"/>
              </w:rPr>
              <w:t>投标法律法规规定的程序</w:t>
            </w:r>
            <w:r>
              <w:rPr>
                <w:rFonts w:hint="eastAsia" w:ascii="宋体" w:hAnsi="宋体"/>
                <w:snapToGrid w:val="0"/>
                <w:color w:val="auto"/>
                <w:kern w:val="0"/>
                <w:szCs w:val="21"/>
                <w:highlight w:val="none"/>
                <w:lang w:eastAsia="zh-Hans"/>
              </w:rPr>
              <w:t>比选</w:t>
            </w:r>
            <w:r>
              <w:rPr>
                <w:rFonts w:hint="eastAsia" w:ascii="宋体" w:hAnsi="宋体"/>
                <w:snapToGrid w:val="0"/>
                <w:color w:val="auto"/>
                <w:kern w:val="0"/>
                <w:szCs w:val="21"/>
                <w:highlight w:val="none"/>
              </w:rPr>
              <w:t>。重新</w:t>
            </w:r>
            <w:r>
              <w:rPr>
                <w:rFonts w:ascii="宋体" w:hAnsi="宋体"/>
                <w:snapToGrid w:val="0"/>
                <w:color w:val="auto"/>
                <w:kern w:val="0"/>
                <w:szCs w:val="21"/>
                <w:highlight w:val="none"/>
              </w:rPr>
              <w:t>比选</w:t>
            </w:r>
            <w:r>
              <w:rPr>
                <w:rFonts w:hint="eastAsia" w:ascii="宋体" w:hAnsi="宋体"/>
                <w:snapToGrid w:val="0"/>
                <w:color w:val="auto"/>
                <w:kern w:val="0"/>
                <w:szCs w:val="21"/>
                <w:highlight w:val="none"/>
              </w:rPr>
              <w:t>经评审有效</w:t>
            </w:r>
            <w:r>
              <w:rPr>
                <w:rFonts w:ascii="宋体" w:hAnsi="宋体"/>
                <w:snapToGrid w:val="0"/>
                <w:color w:val="auto"/>
                <w:kern w:val="0"/>
                <w:szCs w:val="21"/>
                <w:highlight w:val="none"/>
              </w:rPr>
              <w:t>比选申请人</w:t>
            </w:r>
            <w:r>
              <w:rPr>
                <w:rFonts w:hint="eastAsia" w:ascii="宋体" w:hAnsi="宋体"/>
                <w:snapToGrid w:val="0"/>
                <w:color w:val="auto"/>
                <w:kern w:val="0"/>
                <w:szCs w:val="21"/>
                <w:highlight w:val="none"/>
              </w:rPr>
              <w:t>的，应当依法确定</w:t>
            </w:r>
            <w:r>
              <w:rPr>
                <w:rFonts w:ascii="宋体" w:hAnsi="宋体"/>
                <w:snapToGrid w:val="0"/>
                <w:color w:val="auto"/>
                <w:kern w:val="0"/>
                <w:szCs w:val="21"/>
                <w:highlight w:val="none"/>
              </w:rPr>
              <w:t>中选</w:t>
            </w:r>
            <w:r>
              <w:rPr>
                <w:rFonts w:hint="eastAsia" w:ascii="宋体" w:hAnsi="宋体"/>
                <w:snapToGrid w:val="0"/>
                <w:color w:val="auto"/>
                <w:kern w:val="0"/>
                <w:szCs w:val="21"/>
                <w:highlight w:val="none"/>
              </w:rPr>
              <w:t>候选人；无有效</w:t>
            </w:r>
            <w:r>
              <w:rPr>
                <w:rFonts w:ascii="宋体" w:hAnsi="宋体"/>
                <w:snapToGrid w:val="0"/>
                <w:color w:val="auto"/>
                <w:kern w:val="0"/>
                <w:szCs w:val="21"/>
                <w:highlight w:val="none"/>
              </w:rPr>
              <w:t>比选申请人</w:t>
            </w:r>
            <w:r>
              <w:rPr>
                <w:rFonts w:hint="eastAsia" w:ascii="宋体" w:hAnsi="宋体"/>
                <w:snapToGrid w:val="0"/>
                <w:color w:val="auto"/>
                <w:kern w:val="0"/>
                <w:szCs w:val="21"/>
                <w:highlight w:val="none"/>
              </w:rPr>
              <w:t>的，可以不再进行</w:t>
            </w:r>
            <w:r>
              <w:rPr>
                <w:rFonts w:ascii="宋体" w:hAnsi="宋体"/>
                <w:snapToGrid w:val="0"/>
                <w:color w:val="auto"/>
                <w:kern w:val="0"/>
                <w:szCs w:val="21"/>
                <w:highlight w:val="none"/>
              </w:rPr>
              <w:t>比选</w:t>
            </w:r>
            <w:r>
              <w:rPr>
                <w:rFonts w:hint="eastAsia" w:ascii="宋体" w:hAnsi="宋体"/>
                <w:snapToGrid w:val="0"/>
                <w:color w:val="auto"/>
                <w:kern w:val="0"/>
                <w:szCs w:val="21"/>
                <w:highlight w:val="none"/>
              </w:rPr>
              <w:t>，比选人与报价较低的申请人进行谈判确定项目承担单位，也可由比选人自行决定是否再次进行比选。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ascii="宋体" w:hAnsi="宋体"/>
                <w:color w:val="auto"/>
                <w:szCs w:val="21"/>
              </w:rPr>
              <w:t>8.5.1</w:t>
            </w:r>
          </w:p>
        </w:tc>
        <w:tc>
          <w:tcPr>
            <w:tcW w:w="1503" w:type="dxa"/>
            <w:vAlign w:val="center"/>
          </w:tcPr>
          <w:p>
            <w:pPr>
              <w:tabs>
                <w:tab w:val="left" w:pos="2032"/>
              </w:tabs>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异议、投诉处理</w:t>
            </w:r>
          </w:p>
        </w:tc>
        <w:tc>
          <w:tcPr>
            <w:tcW w:w="6660" w:type="dxa"/>
            <w:vAlign w:val="center"/>
          </w:tcPr>
          <w:p>
            <w:pPr>
              <w:ind w:firstLine="420"/>
              <w:rPr>
                <w:color w:val="auto"/>
              </w:rPr>
            </w:pPr>
            <w:r>
              <w:rPr>
                <w:rFonts w:hint="eastAsia"/>
                <w:color w:val="auto"/>
              </w:rPr>
              <w:t xml:space="preserve">1. </w:t>
            </w:r>
            <w:r>
              <w:rPr>
                <w:color w:val="auto"/>
              </w:rPr>
              <w:t>比选申请人</w:t>
            </w:r>
            <w:r>
              <w:rPr>
                <w:rFonts w:hint="eastAsia"/>
                <w:color w:val="auto"/>
              </w:rPr>
              <w:t>或者其他利害关系人就本项目的</w:t>
            </w:r>
            <w:r>
              <w:rPr>
                <w:color w:val="auto"/>
              </w:rPr>
              <w:t>比选</w:t>
            </w:r>
            <w:r>
              <w:rPr>
                <w:rFonts w:hint="eastAsia"/>
                <w:color w:val="auto"/>
              </w:rPr>
              <w:t>文件（含澄清修改）、</w:t>
            </w:r>
            <w:r>
              <w:rPr>
                <w:color w:val="auto"/>
              </w:rPr>
              <w:t>比选</w:t>
            </w:r>
            <w:r>
              <w:rPr>
                <w:rFonts w:hint="eastAsia"/>
                <w:color w:val="auto"/>
              </w:rPr>
              <w:t>情况、评标结果等事项提出异议或投诉的，应当先向</w:t>
            </w:r>
            <w:r>
              <w:rPr>
                <w:color w:val="auto"/>
              </w:rPr>
              <w:t>比选人</w:t>
            </w:r>
            <w:r>
              <w:rPr>
                <w:rFonts w:hint="eastAsia"/>
                <w:color w:val="auto"/>
              </w:rPr>
              <w:t>提出异议；</w:t>
            </w:r>
            <w:r>
              <w:rPr>
                <w:color w:val="auto"/>
              </w:rPr>
              <w:t>比选人</w:t>
            </w:r>
            <w:r>
              <w:rPr>
                <w:rFonts w:hint="eastAsia"/>
                <w:color w:val="auto"/>
              </w:rPr>
              <w:t>应当在规定时间内答复；对</w:t>
            </w:r>
            <w:r>
              <w:rPr>
                <w:color w:val="auto"/>
              </w:rPr>
              <w:t>比选人</w:t>
            </w:r>
            <w:r>
              <w:rPr>
                <w:rFonts w:hint="eastAsia"/>
                <w:color w:val="auto"/>
              </w:rPr>
              <w:t>的答复不满意，可向行政监督部门投诉。</w:t>
            </w:r>
          </w:p>
          <w:p>
            <w:pPr>
              <w:ind w:firstLine="420"/>
              <w:rPr>
                <w:color w:val="auto"/>
              </w:rPr>
            </w:pPr>
            <w:r>
              <w:rPr>
                <w:rFonts w:hint="eastAsia"/>
                <w:color w:val="auto"/>
              </w:rPr>
              <w:t>提出异议或投诉时应当包括下列内容：</w:t>
            </w:r>
          </w:p>
          <w:p>
            <w:pPr>
              <w:ind w:firstLine="420"/>
              <w:rPr>
                <w:color w:val="auto"/>
              </w:rPr>
            </w:pPr>
            <w:r>
              <w:rPr>
                <w:rFonts w:hint="eastAsia"/>
                <w:color w:val="auto"/>
              </w:rPr>
              <w:t>（1）异议人或投诉人的名称、地址及有效联系方式；</w:t>
            </w:r>
          </w:p>
          <w:p>
            <w:pPr>
              <w:ind w:firstLine="420"/>
              <w:rPr>
                <w:color w:val="auto"/>
              </w:rPr>
            </w:pPr>
            <w:r>
              <w:rPr>
                <w:rFonts w:hint="eastAsia"/>
                <w:color w:val="auto"/>
              </w:rPr>
              <w:t>（2）被异议人或被投诉人的名称、地址及有效联系方式；</w:t>
            </w:r>
          </w:p>
          <w:p>
            <w:pPr>
              <w:ind w:firstLine="420"/>
              <w:rPr>
                <w:color w:val="auto"/>
              </w:rPr>
            </w:pPr>
            <w:r>
              <w:rPr>
                <w:rFonts w:hint="eastAsia"/>
                <w:color w:val="auto"/>
              </w:rPr>
              <w:t>（3）异议或投诉事项的基本事实；</w:t>
            </w:r>
          </w:p>
          <w:p>
            <w:pPr>
              <w:ind w:firstLine="420"/>
              <w:rPr>
                <w:color w:val="auto"/>
              </w:rPr>
            </w:pPr>
            <w:r>
              <w:rPr>
                <w:rFonts w:hint="eastAsia"/>
                <w:color w:val="auto"/>
              </w:rPr>
              <w:t>（4）请求及主张；</w:t>
            </w:r>
          </w:p>
          <w:p>
            <w:pPr>
              <w:ind w:firstLine="420"/>
              <w:rPr>
                <w:color w:val="auto"/>
              </w:rPr>
            </w:pPr>
            <w:r>
              <w:rPr>
                <w:rFonts w:hint="eastAsia"/>
                <w:color w:val="auto"/>
              </w:rPr>
              <w:t>（5）涉及事项的证据、证明材料。</w:t>
            </w:r>
          </w:p>
          <w:p>
            <w:pPr>
              <w:ind w:firstLine="420"/>
              <w:rPr>
                <w:color w:val="auto"/>
              </w:rPr>
            </w:pPr>
            <w:r>
              <w:rPr>
                <w:rFonts w:hint="eastAsia"/>
                <w:color w:val="auto"/>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tabs>
                <w:tab w:val="left" w:pos="2032"/>
              </w:tabs>
              <w:autoSpaceDE w:val="0"/>
              <w:autoSpaceDN w:val="0"/>
              <w:adjustRightInd w:val="0"/>
              <w:ind w:firstLine="315" w:firstLineChars="150"/>
              <w:contextualSpacing/>
              <w:rPr>
                <w:color w:val="auto"/>
              </w:rPr>
            </w:pPr>
            <w:r>
              <w:rPr>
                <w:rFonts w:hint="eastAsia"/>
                <w:color w:val="auto"/>
              </w:rPr>
              <w:t>2. 行政监督部门依照《中华人民共和国招标投标法》、《中华人民共和国招标投标法实施条例》、《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ind w:firstLine="420"/>
              <w:rPr>
                <w:rFonts w:ascii="宋体" w:hAnsi="宋体"/>
                <w:bCs/>
                <w:color w:val="auto"/>
                <w:szCs w:val="21"/>
              </w:rPr>
            </w:pPr>
            <w:r>
              <w:rPr>
                <w:rFonts w:hint="eastAsia" w:ascii="宋体" w:hAnsi="宋体"/>
                <w:bCs/>
                <w:color w:val="auto"/>
                <w:szCs w:val="21"/>
              </w:rPr>
              <w:t>3. 根据《重庆市工程建设领域招标投标信用管理暂行办法》的规定，</w:t>
            </w:r>
            <w:r>
              <w:rPr>
                <w:rFonts w:ascii="宋体" w:hAnsi="宋体"/>
                <w:bCs/>
                <w:color w:val="auto"/>
                <w:szCs w:val="21"/>
              </w:rPr>
              <w:t>比选申请人</w:t>
            </w:r>
            <w:r>
              <w:rPr>
                <w:rFonts w:hint="eastAsia" w:ascii="宋体" w:hAnsi="宋体"/>
                <w:bCs/>
                <w:color w:val="auto"/>
                <w:szCs w:val="21"/>
              </w:rPr>
              <w:t>捏造事实、伪造材料，或者以非法手段获取证明材料进行质疑或者投诉的，将被列入黑名单管理；给他人造成损失的，依法承担赔偿责任。</w:t>
            </w:r>
          </w:p>
          <w:p>
            <w:pPr>
              <w:ind w:firstLine="420"/>
              <w:rPr>
                <w:rFonts w:ascii="宋体" w:hAnsi="宋体"/>
                <w:bCs/>
                <w:color w:val="auto"/>
                <w:szCs w:val="21"/>
              </w:rPr>
            </w:pPr>
            <w:r>
              <w:rPr>
                <w:rFonts w:hint="eastAsia" w:ascii="宋体" w:hAnsi="宋体"/>
                <w:bCs/>
                <w:color w:val="auto"/>
                <w:szCs w:val="21"/>
              </w:rPr>
              <w:t>4. 异议受理单位：重庆首讯科技股份有限公司</w:t>
            </w:r>
          </w:p>
          <w:p>
            <w:pPr>
              <w:ind w:firstLine="420"/>
              <w:rPr>
                <w:rFonts w:ascii="宋体" w:hAnsi="宋体"/>
                <w:bCs/>
                <w:color w:val="auto"/>
                <w:szCs w:val="21"/>
              </w:rPr>
            </w:pPr>
            <w:r>
              <w:rPr>
                <w:rFonts w:hint="eastAsia" w:ascii="宋体" w:hAnsi="宋体"/>
                <w:bCs/>
                <w:color w:val="auto"/>
                <w:szCs w:val="21"/>
              </w:rPr>
              <w:t>联系电话：023-86325023</w:t>
            </w:r>
          </w:p>
          <w:p>
            <w:pPr>
              <w:ind w:firstLine="420"/>
              <w:rPr>
                <w:rFonts w:ascii="宋体" w:hAnsi="宋体"/>
                <w:bCs/>
                <w:color w:val="auto"/>
                <w:szCs w:val="21"/>
              </w:rPr>
            </w:pPr>
            <w:r>
              <w:rPr>
                <w:rFonts w:hint="eastAsia" w:ascii="宋体" w:hAnsi="宋体"/>
                <w:bCs/>
                <w:color w:val="auto"/>
                <w:szCs w:val="21"/>
              </w:rPr>
              <w:t>投诉受理部门：重庆首讯科技股份有限公司</w:t>
            </w:r>
          </w:p>
          <w:p>
            <w:pPr>
              <w:ind w:firstLine="420"/>
              <w:rPr>
                <w:color w:val="auto"/>
              </w:rPr>
            </w:pPr>
            <w:r>
              <w:rPr>
                <w:rFonts w:hint="eastAsia" w:ascii="宋体" w:hAnsi="宋体"/>
                <w:bCs/>
                <w:color w:val="auto"/>
                <w:szCs w:val="21"/>
              </w:rPr>
              <w:t>联系电话：023-86376833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kern w:val="0"/>
                <w:szCs w:val="21"/>
              </w:rPr>
            </w:pPr>
            <w:r>
              <w:rPr>
                <w:rFonts w:hint="eastAsia" w:ascii="宋体" w:hAnsi="宋体"/>
                <w:color w:val="auto"/>
                <w:kern w:val="0"/>
                <w:szCs w:val="21"/>
              </w:rPr>
              <w:t>10</w:t>
            </w:r>
          </w:p>
        </w:tc>
        <w:tc>
          <w:tcPr>
            <w:tcW w:w="8163" w:type="dxa"/>
            <w:gridSpan w:val="2"/>
            <w:vAlign w:val="center"/>
          </w:tcPr>
          <w:p>
            <w:pPr>
              <w:autoSpaceDE w:val="0"/>
              <w:autoSpaceDN w:val="0"/>
              <w:adjustRightInd w:val="0"/>
              <w:ind w:firstLineChars="0"/>
              <w:contextualSpacing/>
              <w:jc w:val="center"/>
              <w:rPr>
                <w:rFonts w:ascii="宋体" w:hAnsi="宋体"/>
                <w:color w:val="auto"/>
                <w:kern w:val="0"/>
                <w:szCs w:val="21"/>
              </w:rPr>
            </w:pPr>
            <w:r>
              <w:rPr>
                <w:rFonts w:hint="eastAsia" w:ascii="宋体" w:hAnsi="宋体"/>
                <w:color w:val="auto"/>
                <w:kern w:val="0"/>
                <w:szCs w:val="21"/>
              </w:rPr>
              <w:t>需要补充的其他同容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szCs w:val="21"/>
              </w:rPr>
            </w:pPr>
            <w:r>
              <w:rPr>
                <w:rFonts w:hint="eastAsia" w:ascii="宋体" w:hAnsi="宋体"/>
                <w:color w:val="auto"/>
                <w:szCs w:val="21"/>
              </w:rPr>
              <w:t>1</w:t>
            </w:r>
            <w:r>
              <w:rPr>
                <w:rFonts w:ascii="宋体" w:hAnsi="宋体"/>
                <w:color w:val="auto"/>
                <w:szCs w:val="21"/>
              </w:rPr>
              <w:t>0.</w:t>
            </w:r>
            <w:r>
              <w:rPr>
                <w:rFonts w:hint="eastAsia" w:ascii="宋体" w:hAnsi="宋体"/>
                <w:color w:val="auto"/>
                <w:szCs w:val="21"/>
              </w:rPr>
              <w:t>1</w:t>
            </w:r>
          </w:p>
        </w:tc>
        <w:tc>
          <w:tcPr>
            <w:tcW w:w="1503" w:type="dxa"/>
            <w:vAlign w:val="center"/>
          </w:tcPr>
          <w:p>
            <w:pPr>
              <w:ind w:firstLine="420"/>
              <w:jc w:val="center"/>
              <w:rPr>
                <w:rFonts w:ascii="宋体" w:hAnsi="宋体"/>
                <w:color w:val="auto"/>
                <w:kern w:val="0"/>
                <w:szCs w:val="21"/>
              </w:rPr>
            </w:pPr>
            <w:r>
              <w:rPr>
                <w:rFonts w:hint="eastAsia"/>
                <w:color w:val="auto"/>
                <w:szCs w:val="21"/>
              </w:rPr>
              <w:t>低价风险担保</w:t>
            </w:r>
          </w:p>
        </w:tc>
        <w:tc>
          <w:tcPr>
            <w:tcW w:w="6660" w:type="dxa"/>
            <w:vAlign w:val="center"/>
          </w:tcPr>
          <w:p>
            <w:pPr>
              <w:spacing w:line="420" w:lineRule="exact"/>
              <w:ind w:firstLine="420"/>
              <w:rPr>
                <w:rFonts w:ascii="宋体" w:hAnsi="宋体" w:cs="宋体"/>
                <w:color w:val="auto"/>
              </w:rPr>
            </w:pPr>
            <w:r>
              <w:rPr>
                <w:rFonts w:hint="eastAsia" w:ascii="宋体" w:hAnsi="宋体" w:cs="宋体"/>
                <w:color w:val="auto"/>
              </w:rPr>
              <w:t>1、低价风险担保：中标价低于最高限价的85%时提供，如不按时足额提供，视为比选申请人放弃中标，比选人有权不退还其投标保证金，招标投标行政监督部门应当按照信用管理办法的规定，对</w:t>
            </w:r>
            <w:r>
              <w:rPr>
                <w:rFonts w:ascii="宋体" w:hAnsi="宋体"/>
                <w:color w:val="auto"/>
                <w:kern w:val="0"/>
                <w:szCs w:val="21"/>
              </w:rPr>
              <w:t>中选人</w:t>
            </w:r>
            <w:r>
              <w:rPr>
                <w:rFonts w:hint="eastAsia" w:ascii="宋体" w:hAnsi="宋体" w:cs="宋体"/>
                <w:color w:val="auto"/>
              </w:rPr>
              <w:t>的不良行为直接记12分，纳入重点关注名单。</w:t>
            </w:r>
          </w:p>
          <w:p>
            <w:pPr>
              <w:spacing w:line="420" w:lineRule="exact"/>
              <w:ind w:firstLine="420"/>
              <w:rPr>
                <w:rFonts w:ascii="宋体" w:hAnsi="宋体" w:cs="宋体"/>
                <w:color w:val="auto"/>
              </w:rPr>
            </w:pPr>
            <w:r>
              <w:rPr>
                <w:rFonts w:hint="eastAsia" w:ascii="宋体" w:hAnsi="宋体" w:cs="宋体"/>
                <w:color w:val="auto"/>
              </w:rPr>
              <w:t>2、比选申请人提供低价风险担保的形式、金额及期限：</w:t>
            </w:r>
          </w:p>
          <w:p>
            <w:pPr>
              <w:spacing w:line="420" w:lineRule="exact"/>
              <w:ind w:firstLine="420"/>
              <w:rPr>
                <w:rFonts w:ascii="宋体" w:hAnsi="宋体" w:cs="宋体"/>
                <w:color w:val="auto"/>
              </w:rPr>
            </w:pPr>
            <w:r>
              <w:rPr>
                <w:rFonts w:hint="eastAsia" w:ascii="宋体" w:hAnsi="宋体" w:cs="宋体"/>
                <w:color w:val="auto"/>
              </w:rPr>
              <w:t>（1）低价风险担保的形式：现金或不可撤销的见索即付银行保函；</w:t>
            </w:r>
          </w:p>
          <w:p>
            <w:pPr>
              <w:spacing w:line="420" w:lineRule="exact"/>
              <w:ind w:firstLine="420"/>
              <w:rPr>
                <w:rFonts w:ascii="宋体" w:hAnsi="宋体" w:cs="宋体"/>
                <w:color w:val="auto"/>
              </w:rPr>
            </w:pPr>
            <w:r>
              <w:rPr>
                <w:rFonts w:hint="eastAsia" w:ascii="宋体" w:hAnsi="宋体" w:cs="宋体"/>
                <w:color w:val="auto"/>
              </w:rPr>
              <w:t>（2）低价风险担保的金额：（最高限价×85%-中标价）×3；</w:t>
            </w:r>
          </w:p>
          <w:p>
            <w:pPr>
              <w:spacing w:line="420" w:lineRule="exact"/>
              <w:ind w:firstLine="420"/>
              <w:rPr>
                <w:rFonts w:ascii="宋体" w:hAnsi="宋体" w:cs="宋体"/>
                <w:color w:val="auto"/>
              </w:rPr>
            </w:pPr>
            <w:r>
              <w:rPr>
                <w:rFonts w:hint="eastAsia" w:ascii="宋体" w:hAnsi="宋体" w:cs="宋体"/>
                <w:color w:val="auto"/>
              </w:rPr>
              <w:t>（3）低价风险担保的提交时间：</w:t>
            </w:r>
            <w:r>
              <w:rPr>
                <w:rFonts w:hint="eastAsia" w:ascii="宋体" w:hAnsi="宋体" w:cs="宋体"/>
                <w:color w:val="auto"/>
                <w:szCs w:val="21"/>
              </w:rPr>
              <w:t>中选候选人</w:t>
            </w:r>
            <w:r>
              <w:rPr>
                <w:rFonts w:hint="eastAsia" w:ascii="宋体" w:hAnsi="宋体" w:cs="宋体"/>
                <w:color w:val="auto"/>
              </w:rPr>
              <w:t>公示结束后，比选人向比选申请人发出低价风险担保书面通知，从比选人低价风险担保书面通知送达</w:t>
            </w:r>
            <w:r>
              <w:rPr>
                <w:rFonts w:hint="eastAsia" w:ascii="宋体" w:hAnsi="宋体" w:cs="宋体"/>
                <w:color w:val="auto"/>
                <w:szCs w:val="21"/>
              </w:rPr>
              <w:t>中选候选人</w:t>
            </w:r>
            <w:r>
              <w:rPr>
                <w:rFonts w:hint="eastAsia" w:ascii="宋体" w:hAnsi="宋体" w:cs="宋体"/>
                <w:color w:val="auto"/>
              </w:rPr>
              <w:t>之日起10个工作日（含第10个工作日）内，</w:t>
            </w:r>
            <w:r>
              <w:rPr>
                <w:rFonts w:hint="eastAsia" w:ascii="宋体" w:hAnsi="宋体" w:cs="宋体"/>
                <w:color w:val="auto"/>
                <w:szCs w:val="21"/>
              </w:rPr>
              <w:t>中选候选人</w:t>
            </w:r>
            <w:r>
              <w:rPr>
                <w:rFonts w:hint="eastAsia" w:ascii="宋体" w:hAnsi="宋体" w:cs="宋体"/>
                <w:color w:val="auto"/>
              </w:rPr>
              <w:t>将低价风险担保提交送达至比选人。</w:t>
            </w:r>
          </w:p>
          <w:p>
            <w:pPr>
              <w:spacing w:line="420" w:lineRule="exact"/>
              <w:ind w:firstLine="420"/>
              <w:rPr>
                <w:rFonts w:ascii="宋体" w:hAnsi="宋体" w:cs="宋体"/>
                <w:color w:val="auto"/>
              </w:rPr>
            </w:pPr>
            <w:r>
              <w:rPr>
                <w:rFonts w:hint="eastAsia" w:ascii="宋体" w:hAnsi="宋体" w:cs="宋体"/>
                <w:color w:val="auto"/>
              </w:rPr>
              <w:t>（4）成交通知书发出后，</w:t>
            </w:r>
            <w:r>
              <w:rPr>
                <w:rFonts w:hint="eastAsia" w:ascii="宋体" w:hAnsi="宋体" w:cs="宋体"/>
                <w:color w:val="auto"/>
                <w:szCs w:val="21"/>
              </w:rPr>
              <w:t>中选候选人</w:t>
            </w:r>
            <w:r>
              <w:rPr>
                <w:rFonts w:hint="eastAsia" w:ascii="宋体" w:hAnsi="宋体" w:cs="宋体"/>
                <w:color w:val="auto"/>
              </w:rPr>
              <w:t>拒不提交或者在约定期限内未按要求提交低价风险担保的，比选人将撤销中标通知书，并在约定的低价风险担保送达截止之日起3个工作日内将处理结果书面告知</w:t>
            </w:r>
            <w:r>
              <w:rPr>
                <w:rFonts w:hint="eastAsia" w:ascii="宋体" w:hAnsi="宋体" w:cs="宋体"/>
                <w:color w:val="auto"/>
                <w:lang w:eastAsia="zh-CN"/>
              </w:rPr>
              <w:t>中选候选人</w:t>
            </w:r>
            <w:r>
              <w:rPr>
                <w:rFonts w:hint="eastAsia" w:ascii="宋体" w:hAnsi="宋体" w:cs="宋体"/>
                <w:color w:val="auto"/>
              </w:rPr>
              <w:t>。</w:t>
            </w:r>
          </w:p>
          <w:p>
            <w:pPr>
              <w:spacing w:line="420" w:lineRule="exact"/>
              <w:ind w:firstLine="420"/>
              <w:rPr>
                <w:rFonts w:ascii="宋体" w:hAnsi="宋体" w:cs="宋体"/>
                <w:color w:val="auto"/>
              </w:rPr>
            </w:pPr>
            <w:r>
              <w:rPr>
                <w:rFonts w:hint="eastAsia" w:ascii="宋体" w:hAnsi="宋体" w:cs="宋体"/>
                <w:color w:val="auto"/>
              </w:rPr>
              <w:t>（5）比选申请人因自身原因未按成交通知书规定的时限与比选人签订合同的，比选人有权扣除其低价风险担保并取消中标资格。</w:t>
            </w:r>
          </w:p>
          <w:p>
            <w:pPr>
              <w:spacing w:line="420" w:lineRule="exact"/>
              <w:ind w:firstLine="420"/>
              <w:rPr>
                <w:rFonts w:ascii="宋体" w:hAnsi="宋体" w:cs="宋体"/>
                <w:color w:val="auto"/>
              </w:rPr>
            </w:pPr>
            <w:r>
              <w:rPr>
                <w:rFonts w:hint="eastAsia" w:ascii="宋体" w:hAnsi="宋体" w:cs="宋体"/>
                <w:color w:val="auto"/>
              </w:rPr>
              <w:t>（6）低价风险担保的期限：自提交低价风险担保之日起至竣工验收合格之日止。</w:t>
            </w:r>
          </w:p>
          <w:p>
            <w:pPr>
              <w:spacing w:line="420" w:lineRule="exact"/>
              <w:ind w:firstLine="420"/>
              <w:rPr>
                <w:rFonts w:ascii="宋体" w:hAnsi="宋体" w:cs="宋体"/>
                <w:snapToGrid w:val="0"/>
                <w:color w:val="auto"/>
                <w:kern w:val="0"/>
                <w:szCs w:val="21"/>
              </w:rPr>
            </w:pPr>
            <w:r>
              <w:rPr>
                <w:rFonts w:hint="eastAsia" w:ascii="宋体" w:hAnsi="宋体" w:cs="宋体"/>
                <w:color w:val="auto"/>
              </w:rPr>
              <w:t>注：比选申请人以低于最高限价85%中标的，签订合同时中标人法定代表人和派驻本项目的项目经理均必须到比选人处签订合同。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autoSpaceDE w:val="0"/>
              <w:autoSpaceDN w:val="0"/>
              <w:adjustRightInd w:val="0"/>
              <w:spacing w:line="400" w:lineRule="exact"/>
              <w:ind w:firstLine="0" w:firstLineChars="0"/>
              <w:jc w:val="center"/>
              <w:rPr>
                <w:rFonts w:ascii="宋体" w:hAnsi="宋体"/>
                <w:color w:val="auto"/>
                <w:szCs w:val="21"/>
              </w:rPr>
            </w:pPr>
            <w:r>
              <w:rPr>
                <w:rFonts w:hint="eastAsia" w:ascii="宋体" w:hAnsi="宋体"/>
                <w:color w:val="auto"/>
                <w:szCs w:val="21"/>
              </w:rPr>
              <w:t>10.2</w:t>
            </w:r>
          </w:p>
        </w:tc>
        <w:tc>
          <w:tcPr>
            <w:tcW w:w="1503" w:type="dxa"/>
            <w:vAlign w:val="center"/>
          </w:tcPr>
          <w:p>
            <w:pPr>
              <w:tabs>
                <w:tab w:val="left" w:pos="2032"/>
              </w:tabs>
              <w:autoSpaceDE w:val="0"/>
              <w:autoSpaceDN w:val="0"/>
              <w:adjustRightInd w:val="0"/>
              <w:spacing w:line="400" w:lineRule="exact"/>
              <w:ind w:firstLine="0" w:firstLineChars="0"/>
              <w:jc w:val="center"/>
              <w:rPr>
                <w:rFonts w:ascii="宋体" w:hAnsi="宋体"/>
                <w:color w:val="auto"/>
                <w:kern w:val="0"/>
                <w:szCs w:val="21"/>
              </w:rPr>
            </w:pPr>
            <w:r>
              <w:rPr>
                <w:rFonts w:ascii="宋体" w:hAnsi="宋体"/>
                <w:color w:val="auto"/>
                <w:kern w:val="0"/>
                <w:szCs w:val="21"/>
              </w:rPr>
              <w:t>比选</w:t>
            </w:r>
            <w:r>
              <w:rPr>
                <w:rFonts w:hint="eastAsia" w:ascii="宋体" w:hAnsi="宋体"/>
                <w:color w:val="auto"/>
                <w:kern w:val="0"/>
                <w:szCs w:val="21"/>
              </w:rPr>
              <w:t>代理服务费</w:t>
            </w:r>
          </w:p>
        </w:tc>
        <w:tc>
          <w:tcPr>
            <w:tcW w:w="6660" w:type="dxa"/>
            <w:vAlign w:val="center"/>
          </w:tcPr>
          <w:p>
            <w:pPr>
              <w:tabs>
                <w:tab w:val="left" w:pos="2032"/>
              </w:tabs>
              <w:autoSpaceDE w:val="0"/>
              <w:autoSpaceDN w:val="0"/>
              <w:adjustRightInd/>
              <w:spacing w:line="240" w:lineRule="auto"/>
              <w:ind w:firstLine="420"/>
              <w:contextualSpacing/>
              <w:rPr>
                <w:rFonts w:ascii="宋体" w:hAnsi="宋体" w:cs="宋体"/>
                <w:snapToGrid w:val="0"/>
                <w:color w:val="auto"/>
                <w:kern w:val="0"/>
                <w:szCs w:val="21"/>
              </w:rPr>
            </w:pPr>
            <w:r>
              <w:rPr>
                <w:rFonts w:hint="eastAsia" w:ascii="宋体" w:hAnsi="宋体"/>
                <w:color w:val="auto"/>
                <w:kern w:val="0"/>
                <w:szCs w:val="21"/>
              </w:rPr>
              <w:t>本项目比选代理费为包干价</w:t>
            </w:r>
            <w:r>
              <w:rPr>
                <w:rFonts w:hint="eastAsia" w:ascii="宋体" w:hAnsi="宋体"/>
                <w:color w:val="auto"/>
                <w:kern w:val="0"/>
                <w:szCs w:val="21"/>
                <w:lang w:eastAsia="zh-CN"/>
              </w:rPr>
              <w:t>金额为：</w:t>
            </w:r>
            <w:r>
              <w:rPr>
                <w:rFonts w:hint="eastAsia" w:ascii="宋体" w:hAnsi="宋体"/>
                <w:color w:val="auto"/>
                <w:kern w:val="0"/>
                <w:szCs w:val="21"/>
              </w:rPr>
              <w:t>3万元</w:t>
            </w:r>
            <w:r>
              <w:rPr>
                <w:rFonts w:hint="eastAsia" w:ascii="宋体" w:hAnsi="宋体"/>
                <w:color w:val="auto"/>
                <w:kern w:val="0"/>
                <w:szCs w:val="21"/>
                <w:lang w:eastAsia="zh-CN"/>
              </w:rPr>
              <w:t>整</w:t>
            </w:r>
            <w:r>
              <w:rPr>
                <w:rFonts w:hint="eastAsia" w:ascii="宋体" w:hAnsi="宋体"/>
                <w:color w:val="auto"/>
                <w:kern w:val="0"/>
                <w:szCs w:val="21"/>
              </w:rPr>
              <w:t>，</w:t>
            </w:r>
            <w:r>
              <w:rPr>
                <w:rFonts w:ascii="宋体" w:hAnsi="宋体"/>
                <w:color w:val="auto"/>
                <w:kern w:val="0"/>
                <w:szCs w:val="21"/>
              </w:rPr>
              <w:t>中选人</w:t>
            </w:r>
            <w:r>
              <w:rPr>
                <w:rFonts w:hint="eastAsia" w:ascii="宋体" w:hAnsi="宋体"/>
                <w:color w:val="auto"/>
                <w:kern w:val="0"/>
                <w:szCs w:val="21"/>
              </w:rPr>
              <w:t>承担代理服务费，在领取成交</w:t>
            </w:r>
            <w:r>
              <w:rPr>
                <w:rFonts w:ascii="宋体" w:hAnsi="宋体"/>
                <w:color w:val="auto"/>
                <w:kern w:val="0"/>
                <w:szCs w:val="21"/>
              </w:rPr>
              <w:t>通知</w:t>
            </w:r>
            <w:r>
              <w:rPr>
                <w:rFonts w:hint="eastAsia" w:ascii="宋体" w:hAnsi="宋体"/>
                <w:color w:val="auto"/>
                <w:kern w:val="0"/>
                <w:szCs w:val="21"/>
              </w:rPr>
              <w:t>书前向</w:t>
            </w:r>
            <w:r>
              <w:rPr>
                <w:rFonts w:ascii="宋体" w:hAnsi="宋体"/>
                <w:color w:val="auto"/>
                <w:kern w:val="0"/>
                <w:szCs w:val="21"/>
              </w:rPr>
              <w:t>比选</w:t>
            </w:r>
            <w:r>
              <w:rPr>
                <w:rFonts w:hint="eastAsia" w:ascii="宋体" w:hAnsi="宋体"/>
                <w:color w:val="auto"/>
                <w:kern w:val="0"/>
                <w:szCs w:val="21"/>
              </w:rPr>
              <w:t>代理机构一次性支付。</w:t>
            </w:r>
          </w:p>
        </w:tc>
      </w:tr>
    </w:tbl>
    <w:p>
      <w:pPr>
        <w:autoSpaceDE w:val="0"/>
        <w:autoSpaceDN w:val="0"/>
        <w:adjustRightInd w:val="0"/>
        <w:spacing w:before="5" w:line="100" w:lineRule="exact"/>
        <w:rPr>
          <w:rFonts w:ascii="宋体" w:hAnsi="宋体"/>
          <w:color w:val="auto"/>
          <w:kern w:val="0"/>
          <w:sz w:val="10"/>
          <w:szCs w:val="10"/>
        </w:rPr>
      </w:pPr>
    </w:p>
    <w:p>
      <w:pPr>
        <w:ind w:firstLine="420"/>
        <w:outlineLvl w:val="1"/>
        <w:rPr>
          <w:rFonts w:ascii="宋体" w:hAnsi="宋体"/>
          <w:color w:val="auto"/>
          <w:szCs w:val="21"/>
        </w:rPr>
      </w:pPr>
      <w:bookmarkStart w:id="92" w:name="_Toc441584566"/>
      <w:bookmarkStart w:id="93" w:name="_Toc459915855"/>
      <w:bookmarkStart w:id="94" w:name="_Toc199124758"/>
      <w:bookmarkStart w:id="95" w:name="_Toc439885737"/>
      <w:r>
        <w:rPr>
          <w:rFonts w:ascii="宋体" w:hAnsi="宋体"/>
          <w:color w:val="auto"/>
          <w:szCs w:val="21"/>
        </w:rPr>
        <w:br w:type="page"/>
      </w:r>
      <w:bookmarkStart w:id="96" w:name="_Toc21817"/>
      <w:bookmarkStart w:id="97" w:name="_Toc32333"/>
      <w:bookmarkStart w:id="98" w:name="_Toc3174"/>
      <w:bookmarkStart w:id="99" w:name="_Toc20703"/>
      <w:r>
        <w:rPr>
          <w:rFonts w:ascii="宋体" w:hAnsi="宋体"/>
          <w:b/>
          <w:color w:val="auto"/>
          <w:sz w:val="28"/>
          <w:szCs w:val="32"/>
        </w:rPr>
        <w:t>比选申请人</w:t>
      </w:r>
      <w:r>
        <w:rPr>
          <w:rFonts w:hint="eastAsia" w:ascii="宋体" w:hAnsi="宋体"/>
          <w:b/>
          <w:color w:val="auto"/>
          <w:sz w:val="28"/>
          <w:szCs w:val="32"/>
        </w:rPr>
        <w:t>须知</w:t>
      </w:r>
      <w:bookmarkEnd w:id="96"/>
      <w:r>
        <w:rPr>
          <w:rFonts w:hint="eastAsia" w:ascii="宋体" w:hAnsi="宋体"/>
          <w:b/>
          <w:color w:val="auto"/>
          <w:sz w:val="28"/>
          <w:szCs w:val="32"/>
        </w:rPr>
        <w:t>正</w:t>
      </w:r>
      <w:r>
        <w:rPr>
          <w:rFonts w:ascii="宋体" w:hAnsi="宋体"/>
          <w:b/>
          <w:color w:val="auto"/>
          <w:sz w:val="28"/>
          <w:szCs w:val="32"/>
        </w:rPr>
        <w:t>文</w:t>
      </w:r>
      <w:bookmarkEnd w:id="97"/>
      <w:bookmarkEnd w:id="98"/>
      <w:bookmarkEnd w:id="99"/>
    </w:p>
    <w:bookmarkEnd w:id="92"/>
    <w:bookmarkEnd w:id="93"/>
    <w:bookmarkEnd w:id="94"/>
    <w:bookmarkEnd w:id="95"/>
    <w:p>
      <w:pPr>
        <w:pStyle w:val="95"/>
        <w:rPr>
          <w:rFonts w:ascii="宋体" w:hAnsi="宋体" w:eastAsia="宋体"/>
          <w:bCs w:val="0"/>
          <w:color w:val="auto"/>
          <w:sz w:val="28"/>
        </w:rPr>
      </w:pPr>
      <w:bookmarkStart w:id="100" w:name="_Toc8269"/>
      <w:bookmarkStart w:id="101" w:name="_Toc7653"/>
      <w:bookmarkStart w:id="102" w:name="_Toc6915"/>
      <w:bookmarkStart w:id="103" w:name="_Toc8941"/>
      <w:r>
        <w:rPr>
          <w:rFonts w:ascii="宋体" w:hAnsi="宋体" w:eastAsia="宋体"/>
          <w:bCs w:val="0"/>
          <w:color w:val="auto"/>
          <w:sz w:val="28"/>
        </w:rPr>
        <w:t xml:space="preserve">1. </w:t>
      </w:r>
      <w:r>
        <w:rPr>
          <w:rFonts w:hint="eastAsia" w:ascii="宋体" w:hAnsi="宋体" w:eastAsia="宋体"/>
          <w:bCs w:val="0"/>
          <w:color w:val="auto"/>
          <w:sz w:val="28"/>
        </w:rPr>
        <w:t>总则</w:t>
      </w:r>
      <w:bookmarkEnd w:id="100"/>
      <w:bookmarkEnd w:id="101"/>
      <w:bookmarkEnd w:id="102"/>
      <w:bookmarkEnd w:id="103"/>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04" w:name="_Toc4472"/>
      <w:bookmarkStart w:id="105" w:name="_Toc29169"/>
      <w:r>
        <w:rPr>
          <w:rFonts w:ascii="宋体" w:hAnsi="宋体" w:cs="宋体"/>
          <w:b/>
          <w:bCs/>
          <w:color w:val="auto"/>
          <w:kern w:val="0"/>
          <w:sz w:val="24"/>
          <w:szCs w:val="20"/>
        </w:rPr>
        <w:t xml:space="preserve">1.1 </w:t>
      </w:r>
      <w:r>
        <w:rPr>
          <w:rFonts w:hint="eastAsia" w:ascii="宋体" w:hAnsi="宋体" w:cs="宋体"/>
          <w:b/>
          <w:bCs/>
          <w:color w:val="auto"/>
          <w:kern w:val="0"/>
          <w:sz w:val="24"/>
          <w:szCs w:val="20"/>
        </w:rPr>
        <w:t>项目概况</w:t>
      </w:r>
      <w:bookmarkEnd w:id="104"/>
      <w:bookmarkEnd w:id="105"/>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1.1.1根据《中华人民共和国招标投标法》、《</w:t>
      </w:r>
      <w:r>
        <w:rPr>
          <w:rFonts w:hint="eastAsia" w:ascii="宋体" w:hAnsi="宋体" w:cs="宋体"/>
          <w:color w:val="auto"/>
          <w:kern w:val="0"/>
          <w:szCs w:val="21"/>
        </w:rPr>
        <w:t>中华人民共和国招标投标</w:t>
      </w:r>
      <w:r>
        <w:rPr>
          <w:rFonts w:ascii="宋体" w:hAnsi="宋体" w:cs="宋体"/>
          <w:color w:val="auto"/>
          <w:kern w:val="0"/>
          <w:szCs w:val="21"/>
        </w:rPr>
        <w:t>实施条例》等有关法律、法规和规章的规定，本比选项目已具备比选条件，现对该项目进行比选。</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1.1.2 比选人</w:t>
      </w:r>
      <w:r>
        <w:rPr>
          <w:rFonts w:hint="eastAsia" w:ascii="宋体" w:hAnsi="宋体" w:cs="宋体"/>
          <w:color w:val="auto"/>
          <w:kern w:val="0"/>
          <w:szCs w:val="21"/>
        </w:rPr>
        <w:t>：见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1.1.3 比选</w:t>
      </w:r>
      <w:r>
        <w:rPr>
          <w:rFonts w:hint="eastAsia" w:ascii="宋体" w:hAnsi="宋体" w:cs="宋体"/>
          <w:color w:val="auto"/>
          <w:kern w:val="0"/>
          <w:szCs w:val="21"/>
        </w:rPr>
        <w:t>代理机构：见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1.1.4 </w:t>
      </w:r>
      <w:r>
        <w:rPr>
          <w:rFonts w:hint="eastAsia" w:ascii="宋体" w:hAnsi="宋体" w:cs="宋体"/>
          <w:color w:val="auto"/>
          <w:kern w:val="0"/>
          <w:szCs w:val="21"/>
        </w:rPr>
        <w:t>项目名称：见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06" w:name="_Toc31943"/>
      <w:bookmarkStart w:id="107" w:name="_Toc25589"/>
      <w:r>
        <w:rPr>
          <w:rFonts w:ascii="宋体" w:hAnsi="宋体" w:cs="宋体"/>
          <w:b/>
          <w:bCs/>
          <w:color w:val="auto"/>
          <w:kern w:val="0"/>
          <w:sz w:val="24"/>
          <w:szCs w:val="20"/>
        </w:rPr>
        <w:t>1.2 资金来源和落实情况</w:t>
      </w:r>
      <w:bookmarkEnd w:id="106"/>
      <w:bookmarkEnd w:id="107"/>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1.2.1 </w:t>
      </w:r>
      <w:r>
        <w:rPr>
          <w:rFonts w:hint="eastAsia" w:ascii="宋体" w:hAnsi="宋体" w:cs="宋体"/>
          <w:color w:val="auto"/>
          <w:kern w:val="0"/>
          <w:szCs w:val="21"/>
        </w:rPr>
        <w:t>资金来源及比例：见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1.2.2 </w:t>
      </w:r>
      <w:r>
        <w:rPr>
          <w:rFonts w:hint="eastAsia" w:ascii="宋体" w:hAnsi="宋体" w:cs="宋体"/>
          <w:color w:val="auto"/>
          <w:kern w:val="0"/>
          <w:szCs w:val="21"/>
        </w:rPr>
        <w:t>资金落实情况：见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08" w:name="_Toc9619"/>
      <w:bookmarkStart w:id="109" w:name="_Toc25327"/>
      <w:r>
        <w:rPr>
          <w:rFonts w:ascii="宋体" w:hAnsi="宋体" w:cs="宋体"/>
          <w:b/>
          <w:bCs/>
          <w:color w:val="auto"/>
          <w:kern w:val="0"/>
          <w:sz w:val="24"/>
          <w:szCs w:val="20"/>
        </w:rPr>
        <w:t>1.3 比选范围、交货方式和质量要求</w:t>
      </w:r>
      <w:bookmarkEnd w:id="108"/>
      <w:bookmarkEnd w:id="109"/>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1.3.1 比选</w:t>
      </w:r>
      <w:r>
        <w:rPr>
          <w:rFonts w:hint="eastAsia" w:ascii="宋体" w:hAnsi="宋体" w:cs="宋体"/>
          <w:color w:val="auto"/>
          <w:kern w:val="0"/>
          <w:szCs w:val="21"/>
        </w:rPr>
        <w:t>范围：见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1.3.2 </w:t>
      </w:r>
      <w:r>
        <w:rPr>
          <w:rFonts w:hint="eastAsia" w:ascii="宋体" w:hAnsi="宋体" w:cs="宋体"/>
          <w:color w:val="auto"/>
          <w:kern w:val="0"/>
          <w:szCs w:val="21"/>
          <w:lang w:eastAsia="zh-CN"/>
        </w:rPr>
        <w:t>服务期限</w:t>
      </w:r>
      <w:r>
        <w:rPr>
          <w:rFonts w:hint="eastAsia" w:ascii="宋体" w:hAnsi="宋体" w:cs="宋体"/>
          <w:color w:val="auto"/>
          <w:kern w:val="0"/>
          <w:szCs w:val="21"/>
        </w:rPr>
        <w:t>：见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1.3.3 </w:t>
      </w:r>
      <w:r>
        <w:rPr>
          <w:rFonts w:hint="eastAsia" w:ascii="宋体" w:hAnsi="宋体" w:cs="宋体"/>
          <w:color w:val="auto"/>
          <w:kern w:val="0"/>
          <w:szCs w:val="21"/>
          <w:lang w:eastAsia="zh-CN"/>
        </w:rPr>
        <w:t>服务</w:t>
      </w:r>
      <w:r>
        <w:rPr>
          <w:rFonts w:hint="eastAsia" w:ascii="宋体" w:hAnsi="宋体" w:cs="宋体"/>
          <w:color w:val="auto"/>
          <w:kern w:val="0"/>
          <w:szCs w:val="21"/>
        </w:rPr>
        <w:t>地点：见</w:t>
      </w:r>
      <w:r>
        <w:rPr>
          <w:rFonts w:ascii="宋体" w:hAnsi="宋体" w:cs="宋体"/>
          <w:color w:val="auto"/>
          <w:kern w:val="0"/>
          <w:szCs w:val="21"/>
        </w:rPr>
        <w:t>比选申请人</w:t>
      </w:r>
      <w:r>
        <w:rPr>
          <w:rFonts w:hint="eastAsia" w:ascii="宋体" w:hAnsi="宋体" w:cs="宋体"/>
          <w:color w:val="auto"/>
          <w:kern w:val="0"/>
          <w:szCs w:val="21"/>
        </w:rPr>
        <w:t>须知前附表。</w:t>
      </w:r>
    </w:p>
    <w:p>
      <w:pPr>
        <w:ind w:firstLine="420"/>
        <w:jc w:val="both"/>
        <w:rPr>
          <w:rFonts w:ascii="宋体" w:hAnsi="宋体" w:cs="宋体"/>
          <w:i/>
          <w:iCs/>
          <w:color w:val="auto"/>
          <w:kern w:val="0"/>
          <w:sz w:val="26"/>
          <w:szCs w:val="21"/>
        </w:rPr>
      </w:pPr>
      <w:r>
        <w:rPr>
          <w:rFonts w:ascii="宋体" w:hAnsi="宋体" w:cs="宋体"/>
          <w:color w:val="auto"/>
          <w:kern w:val="0"/>
          <w:szCs w:val="21"/>
        </w:rPr>
        <w:t>1.3.4</w:t>
      </w:r>
      <w:r>
        <w:rPr>
          <w:rFonts w:hint="eastAsia" w:ascii="宋体" w:hAnsi="宋体" w:cs="宋体"/>
          <w:color w:val="auto"/>
          <w:kern w:val="0"/>
          <w:szCs w:val="21"/>
        </w:rPr>
        <w:t>质量要求：见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10" w:name="_Toc9906"/>
      <w:bookmarkStart w:id="111" w:name="_Toc2395"/>
      <w:r>
        <w:rPr>
          <w:rFonts w:ascii="宋体" w:hAnsi="宋体" w:cs="宋体"/>
          <w:b/>
          <w:bCs/>
          <w:color w:val="auto"/>
          <w:kern w:val="0"/>
          <w:sz w:val="24"/>
          <w:szCs w:val="20"/>
        </w:rPr>
        <w:t>1.4 比选申请人资格要求</w:t>
      </w:r>
      <w:bookmarkEnd w:id="110"/>
      <w:bookmarkEnd w:id="111"/>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1.4.1比选申请人应具备承担本</w:t>
      </w:r>
      <w:r>
        <w:rPr>
          <w:rFonts w:hint="eastAsia" w:ascii="宋体" w:hAnsi="宋体" w:cs="宋体"/>
          <w:color w:val="auto"/>
          <w:kern w:val="0"/>
          <w:szCs w:val="21"/>
        </w:rPr>
        <w:t>项目</w:t>
      </w:r>
      <w:r>
        <w:rPr>
          <w:rFonts w:ascii="宋体" w:hAnsi="宋体" w:cs="宋体"/>
          <w:color w:val="auto"/>
          <w:kern w:val="0"/>
          <w:szCs w:val="21"/>
        </w:rPr>
        <w:t>的资质条件、能力和信誉。</w:t>
      </w:r>
    </w:p>
    <w:p>
      <w:pPr>
        <w:numPr>
          <w:ilvl w:val="0"/>
          <w:numId w:val="7"/>
        </w:num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资质要求：见比选申请人须知前附表； </w:t>
      </w:r>
    </w:p>
    <w:p>
      <w:pPr>
        <w:numPr>
          <w:ilvl w:val="0"/>
          <w:numId w:val="7"/>
        </w:num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财务要求</w:t>
      </w:r>
      <w:r>
        <w:rPr>
          <w:rFonts w:ascii="宋体" w:hAnsi="宋体" w:cs="宋体"/>
          <w:color w:val="auto"/>
          <w:kern w:val="0"/>
          <w:szCs w:val="21"/>
        </w:rPr>
        <w:t>：见比选申请人须知前附表；</w:t>
      </w:r>
    </w:p>
    <w:p>
      <w:pPr>
        <w:numPr>
          <w:ilvl w:val="0"/>
          <w:numId w:val="7"/>
        </w:num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业绩要求：</w:t>
      </w:r>
      <w:r>
        <w:rPr>
          <w:rFonts w:ascii="宋体" w:hAnsi="宋体" w:cs="宋体"/>
          <w:color w:val="auto"/>
          <w:kern w:val="0"/>
          <w:szCs w:val="21"/>
        </w:rPr>
        <w:t xml:space="preserve">见比选申请人须知前附表； </w:t>
      </w:r>
    </w:p>
    <w:p>
      <w:pPr>
        <w:numPr>
          <w:ilvl w:val="0"/>
          <w:numId w:val="7"/>
        </w:num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信誉要求：见</w:t>
      </w:r>
      <w:r>
        <w:rPr>
          <w:rFonts w:ascii="宋体" w:hAnsi="宋体" w:cs="宋体"/>
          <w:color w:val="auto"/>
          <w:kern w:val="0"/>
          <w:szCs w:val="21"/>
        </w:rPr>
        <w:t>比选申请人</w:t>
      </w:r>
      <w:r>
        <w:rPr>
          <w:rFonts w:hint="eastAsia" w:ascii="宋体" w:hAnsi="宋体" w:cs="宋体"/>
          <w:color w:val="auto"/>
          <w:kern w:val="0"/>
          <w:szCs w:val="21"/>
        </w:rPr>
        <w:t>须知前附表；</w:t>
      </w:r>
    </w:p>
    <w:p>
      <w:pPr>
        <w:numPr>
          <w:ilvl w:val="0"/>
          <w:numId w:val="7"/>
        </w:num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其他要求：见比选申请人须知前附表。</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需要提交的相关证明材料见本章第</w:t>
      </w:r>
      <w:r>
        <w:rPr>
          <w:rFonts w:ascii="宋体" w:hAnsi="宋体" w:cs="宋体"/>
          <w:color w:val="auto"/>
          <w:kern w:val="0"/>
          <w:szCs w:val="21"/>
        </w:rPr>
        <w:t>3.5款的规定。</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1.4.2 </w:t>
      </w:r>
      <w:r>
        <w:rPr>
          <w:rFonts w:hint="eastAsia" w:ascii="宋体" w:hAnsi="宋体" w:cs="宋体"/>
          <w:color w:val="auto"/>
          <w:kern w:val="0"/>
          <w:szCs w:val="21"/>
        </w:rPr>
        <w:t>本次</w:t>
      </w:r>
      <w:r>
        <w:rPr>
          <w:rFonts w:ascii="宋体" w:hAnsi="宋体" w:cs="宋体"/>
          <w:color w:val="auto"/>
          <w:kern w:val="0"/>
          <w:szCs w:val="21"/>
        </w:rPr>
        <w:t>比选</w:t>
      </w:r>
      <w:r>
        <w:rPr>
          <w:rFonts w:hint="eastAsia" w:ascii="宋体" w:hAnsi="宋体" w:cs="宋体"/>
          <w:color w:val="auto"/>
          <w:kern w:val="0"/>
          <w:szCs w:val="21"/>
        </w:rPr>
        <w:t>项目不接受联合体</w:t>
      </w:r>
      <w:r>
        <w:rPr>
          <w:rFonts w:ascii="宋体" w:hAnsi="宋体" w:cs="宋体"/>
          <w:color w:val="auto"/>
          <w:kern w:val="0"/>
          <w:szCs w:val="21"/>
        </w:rPr>
        <w:t>比选</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1.4.3 比选申请人</w:t>
      </w:r>
      <w:r>
        <w:rPr>
          <w:rFonts w:hint="eastAsia" w:ascii="宋体" w:hAnsi="宋体" w:cs="宋体"/>
          <w:color w:val="auto"/>
          <w:kern w:val="0"/>
          <w:szCs w:val="21"/>
        </w:rPr>
        <w:t>不得存在下列情形之一：</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1）与比选人存在利害关系且可能影响比选公正性；</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2）与本比选项目的其他比选申请人为同一个单位负责人；</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3）与本比选项目的其他比选申请人存在控股、管理关系；</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olor w:val="auto"/>
          <w:szCs w:val="21"/>
        </w:rPr>
        <w:t>为本</w:t>
      </w:r>
      <w:r>
        <w:rPr>
          <w:rFonts w:ascii="宋体" w:hAnsi="宋体"/>
          <w:color w:val="auto"/>
          <w:szCs w:val="21"/>
        </w:rPr>
        <w:t>比选</w:t>
      </w:r>
      <w:r>
        <w:rPr>
          <w:rFonts w:hint="eastAsia" w:ascii="宋体" w:hAnsi="宋体"/>
          <w:color w:val="auto"/>
          <w:szCs w:val="21"/>
        </w:rPr>
        <w:t>项目提供</w:t>
      </w:r>
      <w:r>
        <w:rPr>
          <w:rFonts w:ascii="宋体" w:hAnsi="宋体"/>
          <w:color w:val="auto"/>
          <w:szCs w:val="21"/>
        </w:rPr>
        <w:t>比选</w:t>
      </w:r>
      <w:r>
        <w:rPr>
          <w:rFonts w:hint="eastAsia" w:ascii="宋体" w:hAnsi="宋体"/>
          <w:color w:val="auto"/>
          <w:szCs w:val="21"/>
        </w:rPr>
        <w:t>代理服务的；</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7）为本比选项目的比选代理机构；</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8）与本比选项目比选代理机构同为一个法定代表人；</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9）与本比选项目比选代理机构存在控股或参股关系；</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10）被依法暂停或者取消比选资格；</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11）被责令停产停业、暂扣或者吊销许可证、暂扣或者吊销执照；</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12）进入清算程序，或被宣告破产，或其他丧失履约能力的情形；</w:t>
      </w:r>
    </w:p>
    <w:p>
      <w:pPr>
        <w:ind w:firstLine="422" w:firstLineChars="201"/>
        <w:jc w:val="both"/>
        <w:rPr>
          <w:rFonts w:ascii="宋体" w:hAnsi="宋体" w:cs="宋体"/>
          <w:color w:val="auto"/>
          <w:szCs w:val="21"/>
        </w:rPr>
      </w:pPr>
      <w:bookmarkStart w:id="112" w:name="_Toc22522"/>
      <w:r>
        <w:rPr>
          <w:rFonts w:hint="eastAsia" w:ascii="宋体" w:hAnsi="宋体" w:cs="宋体"/>
          <w:color w:val="auto"/>
          <w:szCs w:val="21"/>
        </w:rPr>
        <w:t>（</w:t>
      </w:r>
      <w:r>
        <w:rPr>
          <w:rFonts w:ascii="宋体" w:hAnsi="宋体" w:cs="宋体"/>
          <w:color w:val="auto"/>
          <w:szCs w:val="21"/>
        </w:rPr>
        <w:t>13）在最近三年内发生重大质量问题（以相关行业主管部门的行政处罚决定或司法机关出具的有关法律文书为准）；</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14）被工商行政管理机关在全国企业信用信息公示系统中列入严重违法失信企业名单；</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15）在“信用中国”网站（http://www.creditchina.gov.cn/）中被列入失信惩戒；</w:t>
      </w:r>
    </w:p>
    <w:p>
      <w:pPr>
        <w:ind w:firstLine="422" w:firstLineChars="201"/>
        <w:jc w:val="both"/>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16</w:t>
      </w:r>
      <w:r>
        <w:rPr>
          <w:rFonts w:hint="eastAsia" w:ascii="宋体" w:hAnsi="宋体" w:cs="宋体"/>
          <w:color w:val="auto"/>
          <w:szCs w:val="21"/>
        </w:rPr>
        <w:t>）法律法规或</w:t>
      </w:r>
      <w:r>
        <w:rPr>
          <w:rFonts w:ascii="宋体" w:hAnsi="宋体" w:cs="宋体"/>
          <w:color w:val="auto"/>
          <w:szCs w:val="21"/>
        </w:rPr>
        <w:t>比选申请人</w:t>
      </w:r>
      <w:r>
        <w:rPr>
          <w:rFonts w:hint="eastAsia" w:ascii="宋体" w:hAnsi="宋体" w:cs="宋体"/>
          <w:color w:val="auto"/>
          <w:szCs w:val="21"/>
        </w:rPr>
        <w:t>须知前附表规定的其他情形。</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13" w:name="_Toc23702"/>
      <w:r>
        <w:rPr>
          <w:rFonts w:ascii="宋体" w:hAnsi="宋体" w:cs="宋体"/>
          <w:b/>
          <w:bCs/>
          <w:color w:val="auto"/>
          <w:kern w:val="0"/>
          <w:sz w:val="24"/>
          <w:szCs w:val="20"/>
        </w:rPr>
        <w:t>1.5 费用承担</w:t>
      </w:r>
      <w:bookmarkEnd w:id="112"/>
      <w:bookmarkEnd w:id="113"/>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准备和参加</w:t>
      </w:r>
      <w:r>
        <w:rPr>
          <w:rFonts w:ascii="宋体" w:hAnsi="宋体" w:cs="宋体"/>
          <w:color w:val="auto"/>
          <w:kern w:val="0"/>
          <w:szCs w:val="21"/>
        </w:rPr>
        <w:t>比选</w:t>
      </w:r>
      <w:r>
        <w:rPr>
          <w:rFonts w:hint="eastAsia" w:ascii="宋体" w:hAnsi="宋体" w:cs="宋体"/>
          <w:color w:val="auto"/>
          <w:kern w:val="0"/>
          <w:szCs w:val="21"/>
        </w:rPr>
        <w:t>活动发生的费用自理，</w:t>
      </w:r>
      <w:r>
        <w:rPr>
          <w:rFonts w:ascii="宋体" w:hAnsi="宋体" w:cs="宋体"/>
          <w:color w:val="auto"/>
          <w:kern w:val="0"/>
          <w:szCs w:val="21"/>
        </w:rPr>
        <w:t>比选申请人</w:t>
      </w:r>
      <w:r>
        <w:rPr>
          <w:rFonts w:hint="eastAsia" w:ascii="宋体" w:hAnsi="宋体" w:cs="宋体"/>
          <w:color w:val="auto"/>
          <w:kern w:val="0"/>
          <w:szCs w:val="21"/>
        </w:rPr>
        <w:t>无论是否</w:t>
      </w:r>
      <w:r>
        <w:rPr>
          <w:rFonts w:ascii="宋体" w:hAnsi="宋体" w:cs="宋体"/>
          <w:color w:val="auto"/>
          <w:kern w:val="0"/>
          <w:szCs w:val="21"/>
        </w:rPr>
        <w:t>中选</w:t>
      </w:r>
      <w:r>
        <w:rPr>
          <w:rFonts w:hint="eastAsia" w:ascii="宋体" w:hAnsi="宋体" w:cs="宋体"/>
          <w:color w:val="auto"/>
          <w:kern w:val="0"/>
          <w:szCs w:val="21"/>
        </w:rPr>
        <w:t>，</w:t>
      </w:r>
      <w:r>
        <w:rPr>
          <w:rFonts w:ascii="宋体" w:hAnsi="宋体" w:cs="宋体"/>
          <w:color w:val="auto"/>
          <w:kern w:val="0"/>
          <w:szCs w:val="21"/>
        </w:rPr>
        <w:t>比选人</w:t>
      </w:r>
      <w:r>
        <w:rPr>
          <w:rFonts w:hint="eastAsia" w:ascii="宋体" w:hAnsi="宋体" w:cs="宋体"/>
          <w:color w:val="auto"/>
          <w:kern w:val="0"/>
          <w:szCs w:val="21"/>
        </w:rPr>
        <w:t>均不作任何补偿。</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14" w:name="_Toc25258"/>
      <w:bookmarkStart w:id="115" w:name="_Toc21776"/>
      <w:r>
        <w:rPr>
          <w:rFonts w:ascii="宋体" w:hAnsi="宋体" w:cs="宋体"/>
          <w:b/>
          <w:bCs/>
          <w:color w:val="auto"/>
          <w:kern w:val="0"/>
          <w:sz w:val="24"/>
          <w:szCs w:val="20"/>
        </w:rPr>
        <w:t>1.6 保密</w:t>
      </w:r>
      <w:bookmarkEnd w:id="114"/>
      <w:bookmarkEnd w:id="115"/>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参与</w:t>
      </w:r>
      <w:r>
        <w:rPr>
          <w:rFonts w:ascii="宋体" w:hAnsi="宋体" w:cs="宋体"/>
          <w:color w:val="auto"/>
          <w:kern w:val="0"/>
          <w:szCs w:val="21"/>
        </w:rPr>
        <w:t>比选比选</w:t>
      </w:r>
      <w:r>
        <w:rPr>
          <w:rFonts w:hint="eastAsia" w:ascii="宋体" w:hAnsi="宋体" w:cs="宋体"/>
          <w:color w:val="auto"/>
          <w:kern w:val="0"/>
          <w:szCs w:val="21"/>
        </w:rPr>
        <w:t>活动的各方应对</w:t>
      </w:r>
      <w:r>
        <w:rPr>
          <w:rFonts w:ascii="宋体" w:hAnsi="宋体" w:cs="宋体"/>
          <w:color w:val="auto"/>
          <w:kern w:val="0"/>
          <w:szCs w:val="21"/>
        </w:rPr>
        <w:t>比选</w:t>
      </w:r>
      <w:r>
        <w:rPr>
          <w:rFonts w:hint="eastAsia" w:ascii="宋体" w:hAnsi="宋体" w:cs="宋体"/>
          <w:color w:val="auto"/>
          <w:kern w:val="0"/>
          <w:szCs w:val="21"/>
        </w:rPr>
        <w:t>文件和</w:t>
      </w:r>
      <w:r>
        <w:rPr>
          <w:rFonts w:ascii="宋体" w:hAnsi="宋体" w:cs="宋体"/>
          <w:color w:val="auto"/>
          <w:kern w:val="0"/>
          <w:szCs w:val="21"/>
        </w:rPr>
        <w:t>比选文件</w:t>
      </w:r>
      <w:r>
        <w:rPr>
          <w:rFonts w:hint="eastAsia" w:ascii="宋体" w:hAnsi="宋体" w:cs="宋体"/>
          <w:color w:val="auto"/>
          <w:kern w:val="0"/>
          <w:szCs w:val="21"/>
        </w:rPr>
        <w:t>中的商业和技术等秘密保密，违者应对由此造成的后果承担法律责任。</w:t>
      </w:r>
      <w:r>
        <w:rPr>
          <w:rFonts w:ascii="宋体" w:hAnsi="宋体" w:cs="宋体"/>
          <w:color w:val="auto"/>
          <w:kern w:val="0"/>
          <w:szCs w:val="21"/>
        </w:rPr>
        <w:t xml:space="preserve"> </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16" w:name="_Toc27237"/>
      <w:bookmarkStart w:id="117" w:name="_Toc10683"/>
      <w:r>
        <w:rPr>
          <w:rFonts w:ascii="宋体" w:hAnsi="宋体" w:cs="宋体"/>
          <w:b/>
          <w:bCs/>
          <w:color w:val="auto"/>
          <w:kern w:val="0"/>
          <w:sz w:val="24"/>
          <w:szCs w:val="20"/>
        </w:rPr>
        <w:t>1.7 语言文字</w:t>
      </w:r>
      <w:bookmarkEnd w:id="116"/>
      <w:bookmarkEnd w:id="117"/>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除专用术语外，与</w:t>
      </w:r>
      <w:r>
        <w:rPr>
          <w:rFonts w:ascii="宋体" w:hAnsi="宋体" w:cs="宋体"/>
          <w:color w:val="auto"/>
          <w:kern w:val="0"/>
          <w:szCs w:val="21"/>
        </w:rPr>
        <w:t>比选比选</w:t>
      </w:r>
      <w:r>
        <w:rPr>
          <w:rFonts w:hint="eastAsia" w:ascii="宋体" w:hAnsi="宋体" w:cs="宋体"/>
          <w:color w:val="auto"/>
          <w:kern w:val="0"/>
          <w:szCs w:val="21"/>
        </w:rPr>
        <w:t>有关的语言均使用中文。必要时专用术语应附有中文注释。</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18" w:name="_Toc31105"/>
      <w:bookmarkStart w:id="119" w:name="_Toc12834"/>
      <w:r>
        <w:rPr>
          <w:rFonts w:ascii="宋体" w:hAnsi="宋体" w:cs="宋体"/>
          <w:b/>
          <w:bCs/>
          <w:color w:val="auto"/>
          <w:kern w:val="0"/>
          <w:sz w:val="24"/>
          <w:szCs w:val="20"/>
        </w:rPr>
        <w:t>1.8 计量单位</w:t>
      </w:r>
      <w:bookmarkEnd w:id="118"/>
      <w:bookmarkEnd w:id="119"/>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所有计量均采用中华人民共和国法定计量单位。</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20" w:name="_Toc271571791"/>
      <w:bookmarkStart w:id="121" w:name="_Toc152045540"/>
      <w:bookmarkStart w:id="122" w:name="_Toc152042316"/>
      <w:bookmarkStart w:id="123" w:name="_Toc16437"/>
      <w:bookmarkStart w:id="124" w:name="_Toc144974508"/>
      <w:bookmarkStart w:id="125" w:name="_Toc394652526"/>
      <w:bookmarkStart w:id="126" w:name="_Toc937"/>
      <w:bookmarkStart w:id="127" w:name="_Toc31795"/>
      <w:bookmarkStart w:id="128" w:name="_Toc9460"/>
      <w:bookmarkStart w:id="129" w:name="_Toc23846"/>
      <w:bookmarkStart w:id="130" w:name="_Toc387843921"/>
      <w:bookmarkStart w:id="131" w:name="_Toc16463"/>
      <w:bookmarkStart w:id="132" w:name="_Toc499751618"/>
      <w:r>
        <w:rPr>
          <w:rFonts w:ascii="宋体" w:hAnsi="宋体" w:cs="宋体"/>
          <w:b/>
          <w:bCs/>
          <w:color w:val="auto"/>
          <w:kern w:val="0"/>
          <w:sz w:val="24"/>
          <w:szCs w:val="20"/>
        </w:rPr>
        <w:t>1.9 比选预备会</w:t>
      </w:r>
      <w:bookmarkEnd w:id="120"/>
      <w:bookmarkEnd w:id="121"/>
      <w:bookmarkEnd w:id="122"/>
      <w:bookmarkEnd w:id="123"/>
      <w:bookmarkEnd w:id="124"/>
      <w:bookmarkEnd w:id="125"/>
      <w:bookmarkEnd w:id="126"/>
      <w:bookmarkEnd w:id="127"/>
      <w:bookmarkEnd w:id="128"/>
      <w:bookmarkEnd w:id="129"/>
      <w:bookmarkEnd w:id="130"/>
      <w:bookmarkEnd w:id="131"/>
      <w:bookmarkEnd w:id="132"/>
    </w:p>
    <w:p>
      <w:pPr>
        <w:spacing w:line="300" w:lineRule="auto"/>
        <w:ind w:firstLine="420" w:firstLineChars="0"/>
        <w:jc w:val="both"/>
        <w:rPr>
          <w:rFonts w:ascii="宋体" w:hAnsi="宋体" w:cs="宋体"/>
          <w:color w:val="auto"/>
          <w:kern w:val="0"/>
          <w:szCs w:val="21"/>
        </w:rPr>
      </w:pPr>
      <w:bookmarkStart w:id="133" w:name="_Toc499751619"/>
      <w:bookmarkStart w:id="134" w:name="_Toc271571792"/>
      <w:bookmarkStart w:id="135" w:name="_Toc144974509"/>
      <w:bookmarkStart w:id="136" w:name="_Toc152045541"/>
      <w:bookmarkStart w:id="137" w:name="_Toc387843922"/>
      <w:bookmarkStart w:id="138" w:name="_Toc394652527"/>
      <w:bookmarkStart w:id="139" w:name="_Toc152042317"/>
      <w:r>
        <w:rPr>
          <w:rFonts w:hint="eastAsia" w:ascii="宋体" w:hAnsi="宋体" w:cs="宋体"/>
          <w:color w:val="auto"/>
          <w:kern w:val="0"/>
          <w:szCs w:val="21"/>
        </w:rPr>
        <w:t>本项目不组织</w:t>
      </w:r>
      <w:r>
        <w:rPr>
          <w:rFonts w:ascii="宋体" w:hAnsi="宋体" w:cs="宋体"/>
          <w:color w:val="auto"/>
          <w:kern w:val="0"/>
          <w:szCs w:val="21"/>
        </w:rPr>
        <w:t>比选</w:t>
      </w:r>
      <w:r>
        <w:rPr>
          <w:rFonts w:hint="eastAsia" w:ascii="宋体" w:hAnsi="宋体" w:cs="宋体"/>
          <w:color w:val="auto"/>
          <w:kern w:val="0"/>
          <w:szCs w:val="21"/>
        </w:rPr>
        <w:t>预备会</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40" w:name="_Toc5840"/>
      <w:bookmarkStart w:id="141" w:name="_Toc31967"/>
      <w:bookmarkStart w:id="142" w:name="_Toc6959"/>
      <w:bookmarkStart w:id="143" w:name="_Toc19867"/>
      <w:bookmarkStart w:id="144" w:name="_Toc27193"/>
      <w:bookmarkStart w:id="145" w:name="_Toc5393"/>
      <w:r>
        <w:rPr>
          <w:rFonts w:ascii="宋体" w:hAnsi="宋体" w:cs="宋体"/>
          <w:b/>
          <w:bCs/>
          <w:color w:val="auto"/>
          <w:kern w:val="0"/>
          <w:sz w:val="24"/>
          <w:szCs w:val="20"/>
        </w:rPr>
        <w:t>1.10 分包</w:t>
      </w:r>
      <w:bookmarkEnd w:id="133"/>
      <w:bookmarkEnd w:id="134"/>
      <w:bookmarkEnd w:id="135"/>
      <w:bookmarkEnd w:id="136"/>
      <w:bookmarkEnd w:id="137"/>
      <w:bookmarkEnd w:id="138"/>
      <w:bookmarkEnd w:id="139"/>
      <w:bookmarkEnd w:id="140"/>
      <w:bookmarkEnd w:id="141"/>
      <w:bookmarkEnd w:id="142"/>
      <w:bookmarkEnd w:id="143"/>
      <w:bookmarkEnd w:id="144"/>
      <w:bookmarkEnd w:id="145"/>
    </w:p>
    <w:p>
      <w:pPr>
        <w:autoSpaceDE w:val="0"/>
        <w:autoSpaceDN w:val="0"/>
        <w:adjustRightInd w:val="0"/>
        <w:spacing w:line="400" w:lineRule="exact"/>
        <w:ind w:firstLine="420"/>
        <w:rPr>
          <w:rFonts w:ascii="宋体" w:hAnsi="宋体" w:cs="宋体"/>
          <w:color w:val="auto"/>
          <w:kern w:val="0"/>
          <w:szCs w:val="16"/>
        </w:rPr>
      </w:pPr>
      <w:r>
        <w:rPr>
          <w:rFonts w:hint="eastAsia" w:ascii="宋体" w:hAnsi="宋体" w:cs="宋体"/>
          <w:color w:val="auto"/>
          <w:kern w:val="0"/>
          <w:szCs w:val="16"/>
        </w:rPr>
        <w:t>不允许</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46" w:name="_Toc7027"/>
      <w:bookmarkStart w:id="147" w:name="_Toc15442"/>
      <w:r>
        <w:rPr>
          <w:rFonts w:ascii="宋体" w:hAnsi="宋体" w:cs="宋体"/>
          <w:b/>
          <w:bCs/>
          <w:color w:val="auto"/>
          <w:kern w:val="0"/>
          <w:sz w:val="24"/>
          <w:szCs w:val="20"/>
        </w:rPr>
        <w:t>1.11 响应和偏差</w:t>
      </w:r>
      <w:bookmarkEnd w:id="146"/>
      <w:bookmarkEnd w:id="147"/>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详见</w:t>
      </w:r>
      <w:r>
        <w:rPr>
          <w:rFonts w:ascii="宋体" w:hAnsi="宋体" w:cs="宋体"/>
          <w:color w:val="auto"/>
          <w:kern w:val="0"/>
          <w:szCs w:val="21"/>
        </w:rPr>
        <w:t>比选申请人</w:t>
      </w:r>
      <w:r>
        <w:rPr>
          <w:rFonts w:hint="eastAsia" w:ascii="宋体" w:hAnsi="宋体" w:cs="宋体"/>
          <w:color w:val="auto"/>
          <w:kern w:val="0"/>
          <w:szCs w:val="21"/>
        </w:rPr>
        <w:t>须知前附表。</w:t>
      </w:r>
    </w:p>
    <w:p>
      <w:pPr>
        <w:keepNext/>
        <w:keepLines/>
        <w:spacing w:before="100" w:line="400" w:lineRule="exact"/>
        <w:ind w:firstLine="560"/>
        <w:jc w:val="both"/>
        <w:outlineLvl w:val="1"/>
        <w:rPr>
          <w:rFonts w:ascii="宋体" w:hAnsi="宋体"/>
          <w:color w:val="auto"/>
          <w:sz w:val="28"/>
          <w:szCs w:val="20"/>
        </w:rPr>
      </w:pPr>
      <w:bookmarkStart w:id="148" w:name="_Toc12849"/>
      <w:bookmarkStart w:id="149" w:name="_Toc11217"/>
      <w:bookmarkStart w:id="150" w:name="_Toc19395"/>
      <w:bookmarkStart w:id="151" w:name="_Toc2184"/>
      <w:r>
        <w:rPr>
          <w:rFonts w:ascii="宋体" w:hAnsi="宋体"/>
          <w:color w:val="auto"/>
          <w:sz w:val="28"/>
          <w:szCs w:val="20"/>
        </w:rPr>
        <w:t>2. 比选</w:t>
      </w:r>
      <w:r>
        <w:rPr>
          <w:rFonts w:hint="eastAsia" w:ascii="宋体" w:hAnsi="宋体"/>
          <w:color w:val="auto"/>
          <w:sz w:val="28"/>
          <w:szCs w:val="20"/>
        </w:rPr>
        <w:t>文件</w:t>
      </w:r>
      <w:bookmarkEnd w:id="148"/>
      <w:bookmarkEnd w:id="149"/>
      <w:bookmarkEnd w:id="150"/>
      <w:bookmarkEnd w:id="151"/>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52" w:name="_Toc1665"/>
      <w:bookmarkStart w:id="153" w:name="_Toc14702"/>
      <w:r>
        <w:rPr>
          <w:rFonts w:ascii="宋体" w:hAnsi="宋体" w:cs="宋体"/>
          <w:b/>
          <w:bCs/>
          <w:color w:val="auto"/>
          <w:kern w:val="0"/>
          <w:sz w:val="24"/>
          <w:szCs w:val="20"/>
        </w:rPr>
        <w:t>2.1 比选文件的组成</w:t>
      </w:r>
      <w:bookmarkEnd w:id="152"/>
      <w:bookmarkEnd w:id="153"/>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根据本章第</w:t>
      </w:r>
      <w:r>
        <w:rPr>
          <w:rFonts w:ascii="宋体" w:hAnsi="宋体" w:cs="宋体"/>
          <w:color w:val="auto"/>
          <w:kern w:val="0"/>
          <w:szCs w:val="21"/>
        </w:rPr>
        <w:t>2.2款和第2.3款对比选文件所作的澄清、修改，构成比选文件的组成部分。</w:t>
      </w:r>
    </w:p>
    <w:p>
      <w:pPr>
        <w:autoSpaceDE w:val="0"/>
        <w:autoSpaceDN w:val="0"/>
        <w:adjustRightInd w:val="0"/>
        <w:spacing w:line="240" w:lineRule="auto"/>
        <w:ind w:firstLine="482"/>
        <w:outlineLvl w:val="2"/>
        <w:rPr>
          <w:rFonts w:ascii="宋体" w:hAnsi="宋体" w:cs="宋体"/>
          <w:b/>
          <w:bCs/>
          <w:color w:val="auto"/>
          <w:kern w:val="0"/>
          <w:sz w:val="24"/>
          <w:szCs w:val="20"/>
        </w:rPr>
      </w:pPr>
      <w:bookmarkStart w:id="154" w:name="_Toc32454"/>
      <w:bookmarkStart w:id="155" w:name="_Toc12317"/>
      <w:r>
        <w:rPr>
          <w:rFonts w:ascii="宋体" w:hAnsi="宋体" w:cs="宋体"/>
          <w:b/>
          <w:bCs/>
          <w:color w:val="auto"/>
          <w:kern w:val="0"/>
          <w:sz w:val="24"/>
          <w:szCs w:val="20"/>
        </w:rPr>
        <w:t>2.2 比选文件的澄清</w:t>
      </w:r>
      <w:bookmarkEnd w:id="154"/>
      <w:bookmarkEnd w:id="155"/>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详见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240" w:lineRule="auto"/>
        <w:ind w:firstLine="482"/>
        <w:outlineLvl w:val="2"/>
        <w:rPr>
          <w:rFonts w:ascii="宋体" w:hAnsi="宋体" w:cs="宋体"/>
          <w:b/>
          <w:bCs/>
          <w:color w:val="auto"/>
          <w:kern w:val="0"/>
          <w:sz w:val="24"/>
          <w:szCs w:val="20"/>
        </w:rPr>
      </w:pPr>
      <w:bookmarkStart w:id="156" w:name="_Toc9505"/>
      <w:bookmarkStart w:id="157" w:name="_Toc9905"/>
      <w:r>
        <w:rPr>
          <w:rFonts w:ascii="宋体" w:hAnsi="宋体" w:cs="宋体"/>
          <w:b/>
          <w:bCs/>
          <w:color w:val="auto"/>
          <w:kern w:val="0"/>
          <w:sz w:val="24"/>
          <w:szCs w:val="20"/>
        </w:rPr>
        <w:t>2.3 比选文件的修改</w:t>
      </w:r>
      <w:bookmarkEnd w:id="156"/>
      <w:bookmarkEnd w:id="157"/>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按照本章第2.2款</w:t>
      </w:r>
      <w:r>
        <w:rPr>
          <w:rFonts w:ascii="宋体" w:hAnsi="宋体" w:cs="宋体"/>
          <w:color w:val="auto"/>
          <w:kern w:val="0"/>
          <w:szCs w:val="21"/>
        </w:rPr>
        <w:t>比选</w:t>
      </w:r>
      <w:r>
        <w:rPr>
          <w:rFonts w:hint="eastAsia" w:ascii="宋体" w:hAnsi="宋体" w:cs="宋体"/>
          <w:color w:val="auto"/>
          <w:kern w:val="0"/>
          <w:szCs w:val="21"/>
        </w:rPr>
        <w:t>文件的澄清相关内容及方式执行。</w:t>
      </w:r>
    </w:p>
    <w:p>
      <w:pPr>
        <w:keepNext/>
        <w:keepLines/>
        <w:spacing w:before="100" w:line="400" w:lineRule="exact"/>
        <w:ind w:firstLine="560"/>
        <w:jc w:val="both"/>
        <w:outlineLvl w:val="1"/>
        <w:rPr>
          <w:rFonts w:ascii="宋体" w:hAnsi="宋体"/>
          <w:color w:val="auto"/>
          <w:sz w:val="28"/>
          <w:szCs w:val="20"/>
        </w:rPr>
      </w:pPr>
      <w:bookmarkStart w:id="158" w:name="_Toc23955"/>
      <w:bookmarkStart w:id="159" w:name="_Toc11276"/>
      <w:bookmarkStart w:id="160" w:name="_Toc18285"/>
      <w:bookmarkStart w:id="161" w:name="_Toc24651"/>
      <w:r>
        <w:rPr>
          <w:rFonts w:ascii="宋体" w:hAnsi="宋体"/>
          <w:color w:val="auto"/>
          <w:sz w:val="28"/>
          <w:szCs w:val="20"/>
        </w:rPr>
        <w:t xml:space="preserve">3. </w:t>
      </w:r>
      <w:bookmarkEnd w:id="158"/>
      <w:r>
        <w:rPr>
          <w:rFonts w:ascii="宋体" w:hAnsi="宋体"/>
          <w:color w:val="auto"/>
          <w:sz w:val="28"/>
          <w:szCs w:val="20"/>
        </w:rPr>
        <w:t>比选文件</w:t>
      </w:r>
      <w:bookmarkEnd w:id="159"/>
      <w:bookmarkEnd w:id="160"/>
      <w:bookmarkEnd w:id="161"/>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62" w:name="_Toc13239"/>
      <w:bookmarkStart w:id="163" w:name="_Toc31679"/>
      <w:r>
        <w:rPr>
          <w:rFonts w:ascii="宋体" w:hAnsi="宋体" w:cs="宋体"/>
          <w:b/>
          <w:bCs/>
          <w:color w:val="auto"/>
          <w:kern w:val="0"/>
          <w:sz w:val="24"/>
          <w:szCs w:val="20"/>
        </w:rPr>
        <w:t>3.1 比选文件的组成</w:t>
      </w:r>
      <w:bookmarkEnd w:id="162"/>
      <w:bookmarkEnd w:id="163"/>
    </w:p>
    <w:p>
      <w:pPr>
        <w:spacing w:line="240" w:lineRule="auto"/>
        <w:ind w:firstLine="0" w:firstLineChars="0"/>
        <w:jc w:val="both"/>
        <w:rPr>
          <w:rFonts w:eastAsia="黑体"/>
          <w:color w:val="auto"/>
          <w:sz w:val="24"/>
          <w:szCs w:val="20"/>
        </w:rPr>
      </w:pPr>
      <w:r>
        <w:rPr>
          <w:rFonts w:ascii="宋体" w:hAnsi="宋体" w:cs="宋体"/>
          <w:color w:val="auto"/>
          <w:kern w:val="0"/>
          <w:szCs w:val="21"/>
        </w:rPr>
        <w:t>详见第六章比选</w:t>
      </w:r>
      <w:r>
        <w:rPr>
          <w:rFonts w:hint="eastAsia" w:ascii="宋体" w:hAnsi="宋体"/>
          <w:color w:val="auto"/>
          <w:kern w:val="0"/>
          <w:szCs w:val="21"/>
        </w:rPr>
        <w:t>申请</w:t>
      </w:r>
      <w:r>
        <w:rPr>
          <w:rFonts w:ascii="宋体" w:hAnsi="宋体" w:cs="宋体"/>
          <w:color w:val="auto"/>
          <w:kern w:val="0"/>
          <w:szCs w:val="21"/>
        </w:rPr>
        <w:t>文件格式。</w:t>
      </w:r>
      <w:bookmarkStart w:id="164" w:name="_Toc30829"/>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65" w:name="_Toc28516"/>
      <w:r>
        <w:rPr>
          <w:rFonts w:ascii="宋体" w:hAnsi="宋体" w:cs="宋体"/>
          <w:b/>
          <w:bCs/>
          <w:color w:val="auto"/>
          <w:kern w:val="0"/>
          <w:sz w:val="24"/>
          <w:szCs w:val="20"/>
        </w:rPr>
        <w:t xml:space="preserve">3.2 </w:t>
      </w:r>
      <w:bookmarkEnd w:id="164"/>
      <w:r>
        <w:rPr>
          <w:rFonts w:hint="eastAsia" w:ascii="宋体" w:hAnsi="宋体" w:cs="宋体"/>
          <w:b/>
          <w:bCs/>
          <w:color w:val="auto"/>
          <w:kern w:val="0"/>
          <w:sz w:val="24"/>
          <w:szCs w:val="20"/>
        </w:rPr>
        <w:t>比选申请报价</w:t>
      </w:r>
      <w:bookmarkEnd w:id="165"/>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3.2.1</w:t>
      </w:r>
      <w:r>
        <w:rPr>
          <w:rFonts w:hint="eastAsia" w:ascii="宋体" w:hAnsi="宋体" w:cs="宋体"/>
          <w:color w:val="auto"/>
          <w:kern w:val="0"/>
          <w:szCs w:val="21"/>
        </w:rPr>
        <w:t>比选申请报价</w:t>
      </w:r>
      <w:r>
        <w:rPr>
          <w:rFonts w:ascii="宋体" w:hAnsi="宋体" w:cs="宋体"/>
          <w:color w:val="auto"/>
          <w:kern w:val="0"/>
          <w:szCs w:val="21"/>
        </w:rPr>
        <w:t>应包括国家规定的增值税税金，除比选申请人须知前附表另有规定外，增值税税金按一般计税方法计算。</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3.2.2 比选申请人</w:t>
      </w:r>
      <w:r>
        <w:rPr>
          <w:rFonts w:hint="eastAsia" w:ascii="宋体" w:hAnsi="宋体" w:cs="宋体"/>
          <w:color w:val="auto"/>
          <w:kern w:val="0"/>
          <w:szCs w:val="21"/>
        </w:rPr>
        <w:t>应充分了解该项目的总体情况以及影响比选申请报价的其他要素。</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比选申请报价</w:t>
      </w:r>
      <w:r>
        <w:rPr>
          <w:rFonts w:ascii="宋体" w:hAnsi="宋体" w:cs="宋体"/>
          <w:color w:val="auto"/>
          <w:kern w:val="0"/>
          <w:szCs w:val="21"/>
        </w:rPr>
        <w:t>为各分项报价金额之和，</w:t>
      </w:r>
      <w:r>
        <w:rPr>
          <w:rFonts w:hint="eastAsia" w:ascii="宋体" w:hAnsi="宋体" w:cs="宋体"/>
          <w:color w:val="auto"/>
          <w:kern w:val="0"/>
          <w:szCs w:val="21"/>
        </w:rPr>
        <w:t>比选申请报价</w:t>
      </w:r>
      <w:r>
        <w:rPr>
          <w:rFonts w:ascii="宋体" w:hAnsi="宋体" w:cs="宋体"/>
          <w:color w:val="auto"/>
          <w:kern w:val="0"/>
          <w:szCs w:val="21"/>
        </w:rPr>
        <w:t>与分项报价的合价不一致的，应以各分项合价累计数为准，修正</w:t>
      </w:r>
      <w:r>
        <w:rPr>
          <w:rFonts w:hint="eastAsia" w:ascii="宋体" w:hAnsi="宋体" w:cs="宋体"/>
          <w:color w:val="auto"/>
          <w:kern w:val="0"/>
          <w:szCs w:val="21"/>
        </w:rPr>
        <w:t>比选申请报价</w:t>
      </w:r>
      <w:r>
        <w:rPr>
          <w:rFonts w:ascii="宋体" w:hAnsi="宋体" w:cs="宋体"/>
          <w:color w:val="auto"/>
          <w:kern w:val="0"/>
          <w:szCs w:val="21"/>
        </w:rPr>
        <w:t>；如分项报价中存在缺漏项，则视为缺漏项价格已包含在其他分项报价之中。比选申请人在比选截止时间前修改</w:t>
      </w:r>
      <w:r>
        <w:rPr>
          <w:rFonts w:hint="eastAsia" w:ascii="宋体" w:hAnsi="宋体" w:cs="宋体"/>
          <w:color w:val="auto"/>
          <w:kern w:val="0"/>
          <w:szCs w:val="21"/>
        </w:rPr>
        <w:t>比选申请函</w:t>
      </w:r>
      <w:r>
        <w:rPr>
          <w:rFonts w:ascii="宋体" w:hAnsi="宋体" w:cs="宋体"/>
          <w:color w:val="auto"/>
          <w:kern w:val="0"/>
          <w:szCs w:val="21"/>
        </w:rPr>
        <w:t>中的</w:t>
      </w:r>
      <w:r>
        <w:rPr>
          <w:rFonts w:hint="eastAsia" w:ascii="宋体" w:hAnsi="宋体" w:cs="宋体"/>
          <w:color w:val="auto"/>
          <w:kern w:val="0"/>
          <w:szCs w:val="21"/>
        </w:rPr>
        <w:t>比选申请报价</w:t>
      </w:r>
      <w:r>
        <w:rPr>
          <w:rFonts w:ascii="宋体" w:hAnsi="宋体" w:cs="宋体"/>
          <w:color w:val="auto"/>
          <w:kern w:val="0"/>
          <w:szCs w:val="21"/>
        </w:rPr>
        <w:t>总额，应同时修改比选文件“分项报价表”中的相应报价。此修改须符合本章第4.3款的有关要求。</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3.2.4比选人设有最高比选限价的，比选申请人的</w:t>
      </w:r>
      <w:r>
        <w:rPr>
          <w:rFonts w:hint="eastAsia" w:ascii="宋体" w:hAnsi="宋体" w:cs="宋体"/>
          <w:color w:val="auto"/>
          <w:kern w:val="0"/>
          <w:szCs w:val="21"/>
        </w:rPr>
        <w:t>比选申请报价</w:t>
      </w:r>
      <w:r>
        <w:rPr>
          <w:rFonts w:ascii="宋体" w:hAnsi="宋体" w:cs="宋体"/>
          <w:color w:val="auto"/>
          <w:kern w:val="0"/>
          <w:szCs w:val="21"/>
        </w:rPr>
        <w:t>不得超过最高比选限价，最高比选限价在比选申请人须知前附表中载明。</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3.2.5</w:t>
      </w:r>
      <w:r>
        <w:rPr>
          <w:rFonts w:hint="eastAsia" w:ascii="宋体" w:hAnsi="宋体" w:cs="宋体"/>
          <w:color w:val="auto"/>
          <w:kern w:val="0"/>
          <w:szCs w:val="21"/>
        </w:rPr>
        <w:t>比选申请报价</w:t>
      </w:r>
      <w:r>
        <w:rPr>
          <w:rFonts w:ascii="宋体" w:hAnsi="宋体" w:cs="宋体"/>
          <w:color w:val="auto"/>
          <w:kern w:val="0"/>
          <w:szCs w:val="21"/>
        </w:rPr>
        <w:t>的其他要求见比选申请人须知前附表。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66" w:name="_Toc9751"/>
      <w:bookmarkStart w:id="167" w:name="_Toc22424"/>
      <w:r>
        <w:rPr>
          <w:rFonts w:ascii="宋体" w:hAnsi="宋体" w:cs="宋体"/>
          <w:b/>
          <w:bCs/>
          <w:color w:val="auto"/>
          <w:kern w:val="0"/>
          <w:sz w:val="24"/>
          <w:szCs w:val="20"/>
        </w:rPr>
        <w:t>3.3 比选有效期</w:t>
      </w:r>
      <w:bookmarkEnd w:id="166"/>
      <w:bookmarkEnd w:id="167"/>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3.3.1  在</w:t>
      </w:r>
      <w:r>
        <w:rPr>
          <w:rFonts w:ascii="宋体" w:hAnsi="宋体" w:cs="宋体"/>
          <w:color w:val="auto"/>
          <w:kern w:val="0"/>
          <w:szCs w:val="21"/>
        </w:rPr>
        <w:t>比选申请人</w:t>
      </w:r>
      <w:r>
        <w:rPr>
          <w:rFonts w:hint="eastAsia" w:ascii="宋体" w:hAnsi="宋体" w:cs="宋体"/>
          <w:color w:val="auto"/>
          <w:kern w:val="0"/>
          <w:szCs w:val="21"/>
        </w:rPr>
        <w:t>须知前附表规定的</w:t>
      </w:r>
      <w:r>
        <w:rPr>
          <w:rFonts w:ascii="宋体" w:hAnsi="宋体" w:cs="宋体"/>
          <w:color w:val="auto"/>
          <w:kern w:val="0"/>
          <w:szCs w:val="21"/>
        </w:rPr>
        <w:t>比选</w:t>
      </w:r>
      <w:r>
        <w:rPr>
          <w:rFonts w:hint="eastAsia" w:ascii="宋体" w:hAnsi="宋体" w:cs="宋体"/>
          <w:color w:val="auto"/>
          <w:kern w:val="0"/>
          <w:szCs w:val="21"/>
        </w:rPr>
        <w:t>有效期内，</w:t>
      </w:r>
      <w:r>
        <w:rPr>
          <w:rFonts w:ascii="宋体" w:hAnsi="宋体" w:cs="宋体"/>
          <w:color w:val="auto"/>
          <w:kern w:val="0"/>
          <w:szCs w:val="21"/>
        </w:rPr>
        <w:t>比选申请人</w:t>
      </w:r>
      <w:r>
        <w:rPr>
          <w:rFonts w:hint="eastAsia" w:ascii="宋体" w:hAnsi="宋体" w:cs="宋体"/>
          <w:color w:val="auto"/>
          <w:kern w:val="0"/>
          <w:szCs w:val="21"/>
        </w:rPr>
        <w:t>不得要求撤销或修改其</w:t>
      </w:r>
      <w:r>
        <w:rPr>
          <w:rFonts w:ascii="宋体" w:hAnsi="宋体" w:cs="宋体"/>
          <w:color w:val="auto"/>
          <w:kern w:val="0"/>
          <w:szCs w:val="21"/>
        </w:rPr>
        <w:t>比选文件</w:t>
      </w:r>
      <w:r>
        <w:rPr>
          <w:rFonts w:hint="eastAsia" w:ascii="宋体" w:hAnsi="宋体" w:cs="宋体"/>
          <w:color w:val="auto"/>
          <w:kern w:val="0"/>
          <w:szCs w:val="21"/>
        </w:rPr>
        <w:t>。</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3.3.2  出现特殊情况需要延长</w:t>
      </w:r>
      <w:r>
        <w:rPr>
          <w:rFonts w:ascii="宋体" w:hAnsi="宋体" w:cs="宋体"/>
          <w:color w:val="auto"/>
          <w:kern w:val="0"/>
          <w:szCs w:val="21"/>
        </w:rPr>
        <w:t>比选</w:t>
      </w:r>
      <w:r>
        <w:rPr>
          <w:rFonts w:hint="eastAsia" w:ascii="宋体" w:hAnsi="宋体" w:cs="宋体"/>
          <w:color w:val="auto"/>
          <w:kern w:val="0"/>
          <w:szCs w:val="21"/>
        </w:rPr>
        <w:t>有效期的，</w:t>
      </w:r>
      <w:r>
        <w:rPr>
          <w:rFonts w:ascii="宋体" w:hAnsi="宋体" w:cs="宋体"/>
          <w:color w:val="auto"/>
          <w:kern w:val="0"/>
          <w:szCs w:val="21"/>
        </w:rPr>
        <w:t>比选人</w:t>
      </w:r>
      <w:r>
        <w:rPr>
          <w:rFonts w:hint="eastAsia" w:ascii="宋体" w:hAnsi="宋体" w:cs="宋体"/>
          <w:color w:val="auto"/>
          <w:kern w:val="0"/>
          <w:szCs w:val="21"/>
        </w:rPr>
        <w:t>以书面形式通知所有</w:t>
      </w:r>
      <w:r>
        <w:rPr>
          <w:rFonts w:ascii="宋体" w:hAnsi="宋体" w:cs="宋体"/>
          <w:color w:val="auto"/>
          <w:kern w:val="0"/>
          <w:szCs w:val="21"/>
        </w:rPr>
        <w:t>比选申请人</w:t>
      </w:r>
      <w:r>
        <w:rPr>
          <w:rFonts w:hint="eastAsia" w:ascii="宋体" w:hAnsi="宋体" w:cs="宋体"/>
          <w:color w:val="auto"/>
          <w:kern w:val="0"/>
          <w:szCs w:val="21"/>
        </w:rPr>
        <w:t>延长</w:t>
      </w:r>
      <w:r>
        <w:rPr>
          <w:rFonts w:ascii="宋体" w:hAnsi="宋体" w:cs="宋体"/>
          <w:color w:val="auto"/>
          <w:kern w:val="0"/>
          <w:szCs w:val="21"/>
        </w:rPr>
        <w:t>比选</w:t>
      </w:r>
      <w:r>
        <w:rPr>
          <w:rFonts w:hint="eastAsia" w:ascii="宋体" w:hAnsi="宋体" w:cs="宋体"/>
          <w:color w:val="auto"/>
          <w:kern w:val="0"/>
          <w:szCs w:val="21"/>
        </w:rPr>
        <w:t>有效期。</w:t>
      </w:r>
      <w:r>
        <w:rPr>
          <w:rFonts w:ascii="宋体" w:hAnsi="宋体" w:cs="宋体"/>
          <w:color w:val="auto"/>
          <w:kern w:val="0"/>
          <w:szCs w:val="21"/>
        </w:rPr>
        <w:t>比选申请人</w:t>
      </w:r>
      <w:r>
        <w:rPr>
          <w:rFonts w:hint="eastAsia" w:ascii="宋体" w:hAnsi="宋体" w:cs="宋体"/>
          <w:color w:val="auto"/>
          <w:kern w:val="0"/>
          <w:szCs w:val="21"/>
        </w:rPr>
        <w:t>同意延长的，应相应延长其</w:t>
      </w:r>
      <w:r>
        <w:rPr>
          <w:rFonts w:ascii="宋体" w:hAnsi="宋体" w:cs="宋体"/>
          <w:color w:val="auto"/>
          <w:kern w:val="0"/>
          <w:szCs w:val="21"/>
        </w:rPr>
        <w:t>比选</w:t>
      </w:r>
      <w:r>
        <w:rPr>
          <w:rFonts w:hint="eastAsia" w:ascii="宋体" w:hAnsi="宋体" w:cs="宋体"/>
          <w:color w:val="auto"/>
          <w:kern w:val="0"/>
          <w:szCs w:val="21"/>
        </w:rPr>
        <w:t>保证金的有效期，但不得要求或被允许修改或撤销其</w:t>
      </w:r>
      <w:r>
        <w:rPr>
          <w:rFonts w:ascii="宋体" w:hAnsi="宋体" w:cs="宋体"/>
          <w:color w:val="auto"/>
          <w:kern w:val="0"/>
          <w:szCs w:val="21"/>
        </w:rPr>
        <w:t>比选文件</w:t>
      </w:r>
      <w:r>
        <w:rPr>
          <w:rFonts w:hint="eastAsia" w:ascii="宋体" w:hAnsi="宋体" w:cs="宋体"/>
          <w:color w:val="auto"/>
          <w:kern w:val="0"/>
          <w:szCs w:val="21"/>
        </w:rPr>
        <w:t>；</w:t>
      </w:r>
      <w:r>
        <w:rPr>
          <w:rFonts w:ascii="宋体" w:hAnsi="宋体" w:cs="宋体"/>
          <w:color w:val="auto"/>
          <w:kern w:val="0"/>
          <w:szCs w:val="21"/>
        </w:rPr>
        <w:t>比选申请人</w:t>
      </w:r>
      <w:r>
        <w:rPr>
          <w:rFonts w:hint="eastAsia" w:ascii="宋体" w:hAnsi="宋体" w:cs="宋体"/>
          <w:color w:val="auto"/>
          <w:kern w:val="0"/>
          <w:szCs w:val="21"/>
        </w:rPr>
        <w:t>拒绝延长的，其</w:t>
      </w:r>
      <w:r>
        <w:rPr>
          <w:rFonts w:ascii="宋体" w:hAnsi="宋体" w:cs="宋体"/>
          <w:color w:val="auto"/>
          <w:kern w:val="0"/>
          <w:szCs w:val="21"/>
        </w:rPr>
        <w:t>比选</w:t>
      </w:r>
      <w:r>
        <w:rPr>
          <w:rFonts w:hint="eastAsia" w:ascii="宋体" w:hAnsi="宋体" w:cs="宋体"/>
          <w:color w:val="auto"/>
          <w:kern w:val="0"/>
          <w:szCs w:val="21"/>
        </w:rPr>
        <w:t>失效，但</w:t>
      </w:r>
      <w:r>
        <w:rPr>
          <w:rFonts w:ascii="宋体" w:hAnsi="宋体" w:cs="宋体"/>
          <w:color w:val="auto"/>
          <w:kern w:val="0"/>
          <w:szCs w:val="21"/>
        </w:rPr>
        <w:t>比选申请人</w:t>
      </w:r>
      <w:r>
        <w:rPr>
          <w:rFonts w:hint="eastAsia" w:ascii="宋体" w:hAnsi="宋体" w:cs="宋体"/>
          <w:color w:val="auto"/>
          <w:kern w:val="0"/>
          <w:szCs w:val="21"/>
        </w:rPr>
        <w:t>有权收回其</w:t>
      </w:r>
      <w:r>
        <w:rPr>
          <w:rFonts w:ascii="宋体" w:hAnsi="宋体" w:cs="宋体"/>
          <w:color w:val="auto"/>
          <w:kern w:val="0"/>
          <w:szCs w:val="21"/>
        </w:rPr>
        <w:t>比选</w:t>
      </w:r>
      <w:r>
        <w:rPr>
          <w:rFonts w:hint="eastAsia" w:ascii="宋体" w:hAnsi="宋体" w:cs="宋体"/>
          <w:color w:val="auto"/>
          <w:kern w:val="0"/>
          <w:szCs w:val="21"/>
        </w:rPr>
        <w:t>保证金。</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68" w:name="_Toc17096"/>
      <w:bookmarkStart w:id="169" w:name="_Toc27168"/>
      <w:r>
        <w:rPr>
          <w:rFonts w:ascii="宋体" w:hAnsi="宋体" w:cs="宋体"/>
          <w:b/>
          <w:bCs/>
          <w:color w:val="auto"/>
          <w:kern w:val="0"/>
          <w:sz w:val="24"/>
          <w:szCs w:val="20"/>
        </w:rPr>
        <w:t>3.4 比选保证金</w:t>
      </w:r>
      <w:bookmarkEnd w:id="168"/>
      <w:bookmarkEnd w:id="169"/>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3.4.1  </w:t>
      </w:r>
      <w:r>
        <w:rPr>
          <w:rFonts w:ascii="宋体" w:hAnsi="宋体" w:cs="宋体"/>
          <w:color w:val="auto"/>
          <w:kern w:val="0"/>
          <w:szCs w:val="21"/>
        </w:rPr>
        <w:t>比选申请人</w:t>
      </w:r>
      <w:r>
        <w:rPr>
          <w:rFonts w:hint="eastAsia" w:ascii="宋体" w:hAnsi="宋体" w:cs="宋体"/>
          <w:color w:val="auto"/>
          <w:kern w:val="0"/>
          <w:szCs w:val="21"/>
        </w:rPr>
        <w:t>在递交</w:t>
      </w:r>
      <w:r>
        <w:rPr>
          <w:rFonts w:ascii="宋体" w:hAnsi="宋体" w:cs="宋体"/>
          <w:color w:val="auto"/>
          <w:kern w:val="0"/>
          <w:szCs w:val="21"/>
        </w:rPr>
        <w:t>比选文件</w:t>
      </w:r>
      <w:r>
        <w:rPr>
          <w:rFonts w:hint="eastAsia" w:ascii="宋体" w:hAnsi="宋体" w:cs="宋体"/>
          <w:color w:val="auto"/>
          <w:kern w:val="0"/>
          <w:szCs w:val="21"/>
        </w:rPr>
        <w:t>的同时，应按</w:t>
      </w:r>
      <w:r>
        <w:rPr>
          <w:rFonts w:ascii="宋体" w:hAnsi="宋体" w:cs="宋体"/>
          <w:color w:val="auto"/>
          <w:kern w:val="0"/>
          <w:szCs w:val="21"/>
        </w:rPr>
        <w:t>比选申请人</w:t>
      </w:r>
      <w:r>
        <w:rPr>
          <w:rFonts w:hint="eastAsia" w:ascii="宋体" w:hAnsi="宋体" w:cs="宋体"/>
          <w:color w:val="auto"/>
          <w:kern w:val="0"/>
          <w:szCs w:val="21"/>
        </w:rPr>
        <w:t>须知前附表的规定递交</w:t>
      </w:r>
      <w:r>
        <w:rPr>
          <w:rFonts w:ascii="宋体" w:hAnsi="宋体" w:cs="宋体"/>
          <w:color w:val="auto"/>
          <w:kern w:val="0"/>
          <w:szCs w:val="21"/>
        </w:rPr>
        <w:t>比选</w:t>
      </w:r>
      <w:r>
        <w:rPr>
          <w:rFonts w:hint="eastAsia" w:ascii="宋体" w:hAnsi="宋体" w:cs="宋体"/>
          <w:color w:val="auto"/>
          <w:kern w:val="0"/>
          <w:szCs w:val="21"/>
        </w:rPr>
        <w:t>保证金，并作为其</w:t>
      </w:r>
      <w:r>
        <w:rPr>
          <w:rFonts w:ascii="宋体" w:hAnsi="宋体" w:cs="宋体"/>
          <w:color w:val="auto"/>
          <w:kern w:val="0"/>
          <w:szCs w:val="21"/>
        </w:rPr>
        <w:t>比选文件</w:t>
      </w:r>
      <w:r>
        <w:rPr>
          <w:rFonts w:hint="eastAsia" w:ascii="宋体" w:hAnsi="宋体" w:cs="宋体"/>
          <w:color w:val="auto"/>
          <w:kern w:val="0"/>
          <w:szCs w:val="21"/>
        </w:rPr>
        <w:t>的组成部分。联合体</w:t>
      </w:r>
      <w:r>
        <w:rPr>
          <w:rFonts w:ascii="宋体" w:hAnsi="宋体" w:cs="宋体"/>
          <w:color w:val="auto"/>
          <w:kern w:val="0"/>
          <w:szCs w:val="21"/>
        </w:rPr>
        <w:t>比选</w:t>
      </w:r>
      <w:r>
        <w:rPr>
          <w:rFonts w:hint="eastAsia" w:ascii="宋体" w:hAnsi="宋体" w:cs="宋体"/>
          <w:color w:val="auto"/>
          <w:kern w:val="0"/>
          <w:szCs w:val="21"/>
        </w:rPr>
        <w:t>的，其</w:t>
      </w:r>
      <w:r>
        <w:rPr>
          <w:rFonts w:ascii="宋体" w:hAnsi="宋体" w:cs="宋体"/>
          <w:color w:val="auto"/>
          <w:kern w:val="0"/>
          <w:szCs w:val="21"/>
        </w:rPr>
        <w:t>比选</w:t>
      </w:r>
      <w:r>
        <w:rPr>
          <w:rFonts w:hint="eastAsia" w:ascii="宋体" w:hAnsi="宋体" w:cs="宋体"/>
          <w:color w:val="auto"/>
          <w:kern w:val="0"/>
          <w:szCs w:val="21"/>
        </w:rPr>
        <w:t>保证金由牵头人递交，并应符合</w:t>
      </w:r>
      <w:r>
        <w:rPr>
          <w:rFonts w:ascii="宋体" w:hAnsi="宋体" w:cs="宋体"/>
          <w:color w:val="auto"/>
          <w:kern w:val="0"/>
          <w:szCs w:val="21"/>
        </w:rPr>
        <w:t>比选申请人</w:t>
      </w:r>
      <w:r>
        <w:rPr>
          <w:rFonts w:hint="eastAsia" w:ascii="宋体" w:hAnsi="宋体" w:cs="宋体"/>
          <w:color w:val="auto"/>
          <w:kern w:val="0"/>
          <w:szCs w:val="21"/>
        </w:rPr>
        <w:t>须知前附表的规定。</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3.4.2  </w:t>
      </w:r>
      <w:r>
        <w:rPr>
          <w:rFonts w:ascii="宋体" w:hAnsi="宋体" w:cs="宋体"/>
          <w:color w:val="auto"/>
          <w:kern w:val="0"/>
          <w:szCs w:val="21"/>
        </w:rPr>
        <w:t>比选申请人</w:t>
      </w:r>
      <w:r>
        <w:rPr>
          <w:rFonts w:hint="eastAsia" w:ascii="宋体" w:hAnsi="宋体" w:cs="宋体"/>
          <w:color w:val="auto"/>
          <w:kern w:val="0"/>
          <w:szCs w:val="21"/>
        </w:rPr>
        <w:t>不按本章第 3.4.1 项要求提交</w:t>
      </w:r>
      <w:r>
        <w:rPr>
          <w:rFonts w:ascii="宋体" w:hAnsi="宋体" w:cs="宋体"/>
          <w:color w:val="auto"/>
          <w:kern w:val="0"/>
          <w:szCs w:val="21"/>
        </w:rPr>
        <w:t>比选</w:t>
      </w:r>
      <w:r>
        <w:rPr>
          <w:rFonts w:hint="eastAsia" w:ascii="宋体" w:hAnsi="宋体" w:cs="宋体"/>
          <w:color w:val="auto"/>
          <w:kern w:val="0"/>
          <w:szCs w:val="21"/>
        </w:rPr>
        <w:t>保证金的，其</w:t>
      </w:r>
      <w:r>
        <w:rPr>
          <w:rFonts w:ascii="宋体" w:hAnsi="宋体" w:cs="宋体"/>
          <w:color w:val="auto"/>
          <w:kern w:val="0"/>
          <w:szCs w:val="21"/>
        </w:rPr>
        <w:t>比选文件</w:t>
      </w:r>
      <w:r>
        <w:rPr>
          <w:rFonts w:hint="eastAsia" w:ascii="宋体" w:hAnsi="宋体" w:cs="宋体"/>
          <w:color w:val="auto"/>
          <w:kern w:val="0"/>
          <w:szCs w:val="21"/>
        </w:rPr>
        <w:t>作否决</w:t>
      </w:r>
      <w:r>
        <w:rPr>
          <w:rFonts w:ascii="宋体" w:hAnsi="宋体" w:cs="宋体"/>
          <w:color w:val="auto"/>
          <w:kern w:val="0"/>
          <w:szCs w:val="21"/>
        </w:rPr>
        <w:t>比选</w:t>
      </w:r>
      <w:r>
        <w:rPr>
          <w:rFonts w:hint="eastAsia" w:ascii="宋体" w:hAnsi="宋体" w:cs="宋体"/>
          <w:color w:val="auto"/>
          <w:kern w:val="0"/>
          <w:szCs w:val="21"/>
        </w:rPr>
        <w:t>处理。</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3.4.3  </w:t>
      </w:r>
      <w:r>
        <w:rPr>
          <w:rFonts w:ascii="宋体" w:hAnsi="宋体" w:cs="宋体"/>
          <w:color w:val="auto"/>
          <w:kern w:val="0"/>
          <w:szCs w:val="21"/>
        </w:rPr>
        <w:t>比选</w:t>
      </w:r>
      <w:r>
        <w:rPr>
          <w:rFonts w:hint="eastAsia" w:ascii="宋体" w:hAnsi="宋体" w:cs="宋体"/>
          <w:color w:val="auto"/>
          <w:kern w:val="0"/>
          <w:szCs w:val="21"/>
        </w:rPr>
        <w:t>保证金退还：见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3.4.4  有下列情形之一的，</w:t>
      </w:r>
      <w:r>
        <w:rPr>
          <w:rFonts w:ascii="宋体" w:hAnsi="宋体" w:cs="宋体"/>
          <w:color w:val="auto"/>
          <w:kern w:val="0"/>
          <w:szCs w:val="21"/>
        </w:rPr>
        <w:t>比选</w:t>
      </w:r>
      <w:r>
        <w:rPr>
          <w:rFonts w:hint="eastAsia" w:ascii="宋体" w:hAnsi="宋体" w:cs="宋体"/>
          <w:color w:val="auto"/>
          <w:kern w:val="0"/>
          <w:szCs w:val="21"/>
        </w:rPr>
        <w:t>保证金将不予退还：</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比选申请人</w:t>
      </w:r>
      <w:r>
        <w:rPr>
          <w:rFonts w:hint="eastAsia" w:ascii="宋体" w:hAnsi="宋体" w:cs="宋体"/>
          <w:color w:val="auto"/>
          <w:kern w:val="0"/>
          <w:szCs w:val="21"/>
        </w:rPr>
        <w:t>在规定的</w:t>
      </w:r>
      <w:r>
        <w:rPr>
          <w:rFonts w:ascii="宋体" w:hAnsi="宋体" w:cs="宋体"/>
          <w:color w:val="auto"/>
          <w:kern w:val="0"/>
          <w:szCs w:val="21"/>
        </w:rPr>
        <w:t>比选</w:t>
      </w:r>
      <w:r>
        <w:rPr>
          <w:rFonts w:hint="eastAsia" w:ascii="宋体" w:hAnsi="宋体" w:cs="宋体"/>
          <w:color w:val="auto"/>
          <w:kern w:val="0"/>
          <w:szCs w:val="21"/>
        </w:rPr>
        <w:t>有效期内撤销或修改其</w:t>
      </w:r>
      <w:r>
        <w:rPr>
          <w:rFonts w:ascii="宋体" w:hAnsi="宋体" w:cs="宋体"/>
          <w:color w:val="auto"/>
          <w:kern w:val="0"/>
          <w:szCs w:val="21"/>
        </w:rPr>
        <w:t>比选文件</w:t>
      </w:r>
      <w:r>
        <w:rPr>
          <w:rFonts w:hint="eastAsia" w:ascii="宋体" w:hAnsi="宋体" w:cs="宋体"/>
          <w:color w:val="auto"/>
          <w:kern w:val="0"/>
          <w:szCs w:val="21"/>
        </w:rPr>
        <w:t>；</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（2）</w:t>
      </w:r>
      <w:r>
        <w:rPr>
          <w:rFonts w:ascii="宋体" w:hAnsi="宋体" w:cs="宋体"/>
          <w:color w:val="auto"/>
          <w:kern w:val="0"/>
          <w:szCs w:val="21"/>
        </w:rPr>
        <w:t>中选人</w:t>
      </w:r>
      <w:r>
        <w:rPr>
          <w:rFonts w:hint="eastAsia" w:ascii="宋体" w:hAnsi="宋体" w:cs="宋体"/>
          <w:color w:val="auto"/>
          <w:kern w:val="0"/>
          <w:szCs w:val="21"/>
        </w:rPr>
        <w:t>在收到</w:t>
      </w:r>
      <w:r>
        <w:rPr>
          <w:rFonts w:ascii="宋体" w:hAnsi="宋体" w:cs="宋体"/>
          <w:color w:val="auto"/>
          <w:kern w:val="0"/>
          <w:szCs w:val="21"/>
        </w:rPr>
        <w:t>中选通知</w:t>
      </w:r>
      <w:r>
        <w:rPr>
          <w:rFonts w:hint="eastAsia" w:ascii="宋体" w:hAnsi="宋体" w:cs="宋体"/>
          <w:color w:val="auto"/>
          <w:kern w:val="0"/>
          <w:szCs w:val="21"/>
        </w:rPr>
        <w:t>书后，无正当理由不与</w:t>
      </w:r>
      <w:r>
        <w:rPr>
          <w:rFonts w:ascii="宋体" w:hAnsi="宋体" w:cs="宋体"/>
          <w:color w:val="auto"/>
          <w:kern w:val="0"/>
          <w:szCs w:val="21"/>
        </w:rPr>
        <w:t>比选人</w:t>
      </w:r>
      <w:r>
        <w:rPr>
          <w:rFonts w:hint="eastAsia" w:ascii="宋体" w:hAnsi="宋体" w:cs="宋体"/>
          <w:color w:val="auto"/>
          <w:kern w:val="0"/>
          <w:szCs w:val="21"/>
        </w:rPr>
        <w:t>订立合同，在签订合同时向</w:t>
      </w:r>
      <w:r>
        <w:rPr>
          <w:rFonts w:ascii="宋体" w:hAnsi="宋体" w:cs="宋体"/>
          <w:color w:val="auto"/>
          <w:kern w:val="0"/>
          <w:szCs w:val="21"/>
        </w:rPr>
        <w:t>比选人</w:t>
      </w:r>
      <w:r>
        <w:rPr>
          <w:rFonts w:hint="eastAsia" w:ascii="宋体" w:hAnsi="宋体" w:cs="宋体"/>
          <w:color w:val="auto"/>
          <w:kern w:val="0"/>
          <w:szCs w:val="21"/>
        </w:rPr>
        <w:t>提出附加条件，或者不按照</w:t>
      </w:r>
      <w:r>
        <w:rPr>
          <w:rFonts w:ascii="宋体" w:hAnsi="宋体" w:cs="宋体"/>
          <w:color w:val="auto"/>
          <w:kern w:val="0"/>
          <w:szCs w:val="21"/>
        </w:rPr>
        <w:t>比选</w:t>
      </w:r>
      <w:r>
        <w:rPr>
          <w:rFonts w:hint="eastAsia" w:ascii="宋体" w:hAnsi="宋体" w:cs="宋体"/>
          <w:color w:val="auto"/>
          <w:kern w:val="0"/>
          <w:szCs w:val="21"/>
        </w:rPr>
        <w:t>文件要求提交履约保证金；</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w:t>
      </w:r>
      <w:r>
        <w:rPr>
          <w:rFonts w:ascii="宋体" w:hAnsi="宋体" w:cs="宋体"/>
          <w:color w:val="auto"/>
          <w:kern w:val="0"/>
          <w:szCs w:val="21"/>
        </w:rPr>
        <w:t>中选人</w:t>
      </w:r>
      <w:r>
        <w:rPr>
          <w:rFonts w:hint="eastAsia" w:ascii="宋体" w:hAnsi="宋体" w:cs="宋体"/>
          <w:color w:val="auto"/>
          <w:kern w:val="0"/>
          <w:szCs w:val="21"/>
        </w:rPr>
        <w:t>（或拟</w:t>
      </w:r>
      <w:r>
        <w:rPr>
          <w:rFonts w:ascii="宋体" w:hAnsi="宋体" w:cs="宋体"/>
          <w:color w:val="auto"/>
          <w:kern w:val="0"/>
          <w:szCs w:val="21"/>
        </w:rPr>
        <w:t>中选人</w:t>
      </w:r>
      <w:r>
        <w:rPr>
          <w:rFonts w:hint="eastAsia" w:ascii="宋体" w:hAnsi="宋体" w:cs="宋体"/>
          <w:color w:val="auto"/>
          <w:kern w:val="0"/>
          <w:szCs w:val="21"/>
        </w:rPr>
        <w:t>）拒不提供或者不按时提供低价风险担保（适用于经评审的最低</w:t>
      </w:r>
      <w:r>
        <w:rPr>
          <w:rFonts w:ascii="宋体" w:hAnsi="宋体" w:cs="宋体"/>
          <w:color w:val="auto"/>
          <w:kern w:val="0"/>
          <w:szCs w:val="21"/>
        </w:rPr>
        <w:t>比选</w:t>
      </w:r>
      <w:r>
        <w:rPr>
          <w:rFonts w:hint="eastAsia" w:ascii="宋体" w:hAnsi="宋体" w:cs="宋体"/>
          <w:color w:val="auto"/>
          <w:kern w:val="0"/>
          <w:szCs w:val="21"/>
        </w:rPr>
        <w:t>价法）；</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（4）违反本章第9.2款对</w:t>
      </w:r>
      <w:r>
        <w:rPr>
          <w:rFonts w:ascii="宋体" w:hAnsi="宋体" w:cs="宋体"/>
          <w:color w:val="auto"/>
          <w:kern w:val="0"/>
          <w:szCs w:val="21"/>
        </w:rPr>
        <w:t>比选申请人</w:t>
      </w:r>
      <w:r>
        <w:rPr>
          <w:rFonts w:hint="eastAsia" w:ascii="宋体" w:hAnsi="宋体" w:cs="宋体"/>
          <w:color w:val="auto"/>
          <w:kern w:val="0"/>
          <w:szCs w:val="21"/>
        </w:rPr>
        <w:t>的纪律要求的；</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（5）法律法规规定的其他情形。</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3.4.5（1）</w:t>
      </w:r>
      <w:r>
        <w:rPr>
          <w:rFonts w:ascii="宋体" w:hAnsi="宋体" w:cs="宋体"/>
          <w:color w:val="auto"/>
          <w:kern w:val="0"/>
          <w:szCs w:val="21"/>
        </w:rPr>
        <w:t>比选</w:t>
      </w:r>
      <w:r>
        <w:rPr>
          <w:rFonts w:hint="eastAsia" w:ascii="宋体" w:hAnsi="宋体" w:cs="宋体"/>
          <w:color w:val="auto"/>
          <w:kern w:val="0"/>
          <w:szCs w:val="21"/>
        </w:rPr>
        <w:t>保证金为无条件担保；</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（2）</w:t>
      </w:r>
      <w:r>
        <w:rPr>
          <w:rFonts w:ascii="宋体" w:hAnsi="宋体" w:cs="宋体"/>
          <w:color w:val="auto"/>
          <w:kern w:val="0"/>
          <w:szCs w:val="21"/>
        </w:rPr>
        <w:t>比选</w:t>
      </w:r>
      <w:r>
        <w:rPr>
          <w:rFonts w:hint="eastAsia" w:ascii="宋体" w:hAnsi="宋体" w:cs="宋体"/>
          <w:color w:val="auto"/>
          <w:kern w:val="0"/>
          <w:szCs w:val="21"/>
        </w:rPr>
        <w:t>保证金的受益人为</w:t>
      </w:r>
      <w:r>
        <w:rPr>
          <w:rFonts w:ascii="宋体" w:hAnsi="宋体" w:cs="宋体"/>
          <w:color w:val="auto"/>
          <w:kern w:val="0"/>
          <w:szCs w:val="21"/>
        </w:rPr>
        <w:t>比选人</w:t>
      </w:r>
      <w:r>
        <w:rPr>
          <w:rFonts w:hint="eastAsia" w:ascii="宋体" w:hAnsi="宋体" w:cs="宋体"/>
          <w:color w:val="auto"/>
          <w:kern w:val="0"/>
          <w:szCs w:val="21"/>
        </w:rPr>
        <w:t>。</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70" w:name="_Toc2373"/>
      <w:bookmarkStart w:id="171" w:name="_Toc15008"/>
      <w:r>
        <w:rPr>
          <w:rFonts w:ascii="宋体" w:hAnsi="宋体" w:cs="宋体"/>
          <w:b/>
          <w:bCs/>
          <w:color w:val="auto"/>
          <w:kern w:val="0"/>
          <w:sz w:val="24"/>
          <w:szCs w:val="20"/>
        </w:rPr>
        <w:t>3.5 资格审查资料</w:t>
      </w:r>
      <w:bookmarkEnd w:id="170"/>
      <w:bookmarkEnd w:id="171"/>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应按</w:t>
      </w:r>
      <w:r>
        <w:rPr>
          <w:rFonts w:ascii="宋体" w:hAnsi="宋体" w:cs="宋体"/>
          <w:color w:val="auto"/>
          <w:kern w:val="0"/>
          <w:szCs w:val="21"/>
        </w:rPr>
        <w:t>比选申请人</w:t>
      </w:r>
      <w:r>
        <w:rPr>
          <w:rFonts w:hint="eastAsia" w:ascii="宋体" w:hAnsi="宋体" w:cs="宋体"/>
          <w:color w:val="auto"/>
          <w:kern w:val="0"/>
          <w:szCs w:val="21"/>
        </w:rPr>
        <w:t>须知前附表</w:t>
      </w:r>
      <w:r>
        <w:rPr>
          <w:rFonts w:ascii="宋体" w:hAnsi="宋体" w:cs="宋体"/>
          <w:color w:val="auto"/>
          <w:kern w:val="0"/>
          <w:szCs w:val="21"/>
        </w:rPr>
        <w:t>1.4.1项规定提供资格审查资料，以证明其满足本章第1.4款规定的资质、业绩、信誉等要求。</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72" w:name="_Toc850"/>
      <w:bookmarkStart w:id="173" w:name="_Toc10313"/>
      <w:r>
        <w:rPr>
          <w:rFonts w:ascii="宋体" w:hAnsi="宋体" w:cs="宋体"/>
          <w:b/>
          <w:bCs/>
          <w:color w:val="auto"/>
          <w:kern w:val="0"/>
          <w:sz w:val="24"/>
          <w:szCs w:val="20"/>
        </w:rPr>
        <w:t>3.6 备选比选方案</w:t>
      </w:r>
      <w:bookmarkEnd w:id="172"/>
      <w:bookmarkEnd w:id="173"/>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除</w:t>
      </w:r>
      <w:r>
        <w:rPr>
          <w:rFonts w:ascii="宋体" w:hAnsi="宋体" w:cs="宋体"/>
          <w:color w:val="auto"/>
          <w:kern w:val="0"/>
          <w:szCs w:val="21"/>
        </w:rPr>
        <w:t>比选申请人</w:t>
      </w:r>
      <w:r>
        <w:rPr>
          <w:rFonts w:hint="eastAsia" w:ascii="宋体" w:hAnsi="宋体" w:cs="宋体"/>
          <w:color w:val="auto"/>
          <w:kern w:val="0"/>
          <w:szCs w:val="21"/>
        </w:rPr>
        <w:t>须知前附表另有规定外，</w:t>
      </w:r>
      <w:r>
        <w:rPr>
          <w:rFonts w:ascii="宋体" w:hAnsi="宋体" w:cs="宋体"/>
          <w:color w:val="auto"/>
          <w:kern w:val="0"/>
          <w:szCs w:val="21"/>
        </w:rPr>
        <w:t>比选申请人</w:t>
      </w:r>
      <w:r>
        <w:rPr>
          <w:rFonts w:hint="eastAsia" w:ascii="宋体" w:hAnsi="宋体" w:cs="宋体"/>
          <w:color w:val="auto"/>
          <w:kern w:val="0"/>
          <w:szCs w:val="21"/>
        </w:rPr>
        <w:t>不得递交备选</w:t>
      </w:r>
      <w:r>
        <w:rPr>
          <w:rFonts w:ascii="宋体" w:hAnsi="宋体" w:cs="宋体"/>
          <w:color w:val="auto"/>
          <w:kern w:val="0"/>
          <w:szCs w:val="21"/>
        </w:rPr>
        <w:t>比选</w:t>
      </w:r>
      <w:r>
        <w:rPr>
          <w:rFonts w:hint="eastAsia" w:ascii="宋体" w:hAnsi="宋体" w:cs="宋体"/>
          <w:color w:val="auto"/>
          <w:kern w:val="0"/>
          <w:szCs w:val="21"/>
        </w:rPr>
        <w:t>方案。</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74" w:name="_Toc7038"/>
      <w:bookmarkStart w:id="175" w:name="_Toc785"/>
      <w:r>
        <w:rPr>
          <w:rFonts w:ascii="宋体" w:hAnsi="宋体" w:cs="宋体"/>
          <w:b/>
          <w:bCs/>
          <w:color w:val="auto"/>
          <w:kern w:val="0"/>
          <w:sz w:val="24"/>
          <w:szCs w:val="20"/>
        </w:rPr>
        <w:t>3.7 比选文件的编制</w:t>
      </w:r>
      <w:bookmarkEnd w:id="174"/>
      <w:bookmarkEnd w:id="175"/>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3.7.1比选文件应按第六章“比选</w:t>
      </w:r>
      <w:r>
        <w:rPr>
          <w:rFonts w:hint="eastAsia" w:ascii="宋体" w:hAnsi="宋体"/>
          <w:color w:val="auto"/>
          <w:kern w:val="0"/>
          <w:szCs w:val="21"/>
        </w:rPr>
        <w:t>申请</w:t>
      </w:r>
      <w:r>
        <w:rPr>
          <w:rFonts w:ascii="宋体" w:hAnsi="宋体" w:cs="宋体"/>
          <w:color w:val="auto"/>
          <w:kern w:val="0"/>
          <w:szCs w:val="21"/>
        </w:rPr>
        <w:t>文件格式”进行编写，如有必要，可以增加附页，作为比选文件的组成部分。</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3.7.2 比选文件</w:t>
      </w:r>
      <w:r>
        <w:rPr>
          <w:rFonts w:hint="eastAsia" w:ascii="宋体" w:hAnsi="宋体" w:cs="宋体"/>
          <w:color w:val="auto"/>
          <w:kern w:val="0"/>
          <w:szCs w:val="21"/>
        </w:rPr>
        <w:t>应当对</w:t>
      </w:r>
      <w:r>
        <w:rPr>
          <w:rFonts w:ascii="宋体" w:hAnsi="宋体" w:cs="宋体"/>
          <w:color w:val="auto"/>
          <w:kern w:val="0"/>
          <w:szCs w:val="21"/>
        </w:rPr>
        <w:t>比选</w:t>
      </w:r>
      <w:r>
        <w:rPr>
          <w:rFonts w:hint="eastAsia" w:ascii="宋体" w:hAnsi="宋体" w:cs="宋体"/>
          <w:color w:val="auto"/>
          <w:kern w:val="0"/>
          <w:szCs w:val="21"/>
        </w:rPr>
        <w:t>文件有关</w:t>
      </w:r>
      <w:r>
        <w:rPr>
          <w:rFonts w:hint="eastAsia" w:ascii="宋体" w:hAnsi="宋体" w:cs="宋体"/>
          <w:color w:val="auto"/>
          <w:kern w:val="0"/>
          <w:szCs w:val="21"/>
          <w:lang w:eastAsia="zh-CN"/>
        </w:rPr>
        <w:t>比选内容、服务期限</w:t>
      </w:r>
      <w:r>
        <w:rPr>
          <w:rFonts w:hint="eastAsia" w:ascii="宋体" w:hAnsi="宋体" w:cs="宋体"/>
          <w:color w:val="auto"/>
          <w:kern w:val="0"/>
          <w:szCs w:val="21"/>
        </w:rPr>
        <w:t>、</w:t>
      </w:r>
      <w:r>
        <w:rPr>
          <w:rFonts w:hint="eastAsia" w:ascii="宋体" w:hAnsi="宋体" w:cs="宋体"/>
          <w:color w:val="auto"/>
          <w:kern w:val="0"/>
          <w:szCs w:val="21"/>
          <w:lang w:eastAsia="zh-CN"/>
        </w:rPr>
        <w:t>服务</w:t>
      </w:r>
      <w:r>
        <w:rPr>
          <w:rFonts w:hint="eastAsia" w:ascii="宋体" w:hAnsi="宋体" w:cs="宋体"/>
          <w:color w:val="auto"/>
          <w:kern w:val="0"/>
          <w:szCs w:val="21"/>
        </w:rPr>
        <w:t>地点、</w:t>
      </w:r>
      <w:r>
        <w:rPr>
          <w:rFonts w:ascii="宋体" w:hAnsi="宋体" w:cs="宋体"/>
          <w:color w:val="auto"/>
          <w:kern w:val="0"/>
          <w:szCs w:val="21"/>
        </w:rPr>
        <w:t>比选</w:t>
      </w:r>
      <w:r>
        <w:rPr>
          <w:rFonts w:hint="eastAsia" w:ascii="宋体" w:hAnsi="宋体" w:cs="宋体"/>
          <w:color w:val="auto"/>
          <w:kern w:val="0"/>
          <w:szCs w:val="21"/>
        </w:rPr>
        <w:t>有效期、</w:t>
      </w:r>
      <w:r>
        <w:rPr>
          <w:rFonts w:hint="eastAsia" w:ascii="宋体" w:hAnsi="宋体" w:cs="宋体"/>
          <w:color w:val="auto"/>
          <w:kern w:val="0"/>
          <w:szCs w:val="21"/>
          <w:lang w:eastAsia="zh-CN"/>
        </w:rPr>
        <w:t>技术标准和要求</w:t>
      </w:r>
      <w:r>
        <w:rPr>
          <w:rFonts w:hint="eastAsia" w:ascii="宋体" w:hAnsi="宋体" w:cs="宋体"/>
          <w:color w:val="auto"/>
          <w:kern w:val="0"/>
          <w:szCs w:val="21"/>
        </w:rPr>
        <w:t>、</w:t>
      </w:r>
      <w:r>
        <w:rPr>
          <w:rFonts w:ascii="宋体" w:hAnsi="宋体" w:cs="宋体"/>
          <w:color w:val="auto"/>
          <w:kern w:val="0"/>
          <w:szCs w:val="21"/>
        </w:rPr>
        <w:t>比选</w:t>
      </w:r>
      <w:r>
        <w:rPr>
          <w:rFonts w:hint="eastAsia" w:ascii="宋体" w:hAnsi="宋体" w:cs="宋体"/>
          <w:color w:val="auto"/>
          <w:kern w:val="0"/>
          <w:szCs w:val="21"/>
        </w:rPr>
        <w:t>范围等实质性内容作出响应。</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3.7.3 比选文件</w:t>
      </w:r>
      <w:r>
        <w:rPr>
          <w:rFonts w:hint="eastAsia" w:ascii="宋体" w:hAnsi="宋体" w:cs="宋体"/>
          <w:color w:val="auto"/>
          <w:kern w:val="0"/>
          <w:szCs w:val="21"/>
        </w:rPr>
        <w:t>应用不褪色的材料书写或打印，字迹应清晰易于辨认，应由</w:t>
      </w:r>
      <w:r>
        <w:rPr>
          <w:rFonts w:ascii="宋体" w:hAnsi="宋体" w:cs="宋体"/>
          <w:color w:val="auto"/>
          <w:kern w:val="0"/>
          <w:szCs w:val="21"/>
        </w:rPr>
        <w:t>比选申请人</w:t>
      </w:r>
      <w:r>
        <w:rPr>
          <w:rFonts w:hint="eastAsia" w:ascii="宋体" w:hAnsi="宋体" w:cs="宋体"/>
          <w:color w:val="auto"/>
          <w:kern w:val="0"/>
          <w:szCs w:val="21"/>
        </w:rPr>
        <w:t>的法定代表人或授权代表签字并盖单位鲜章。</w:t>
      </w:r>
      <w:r>
        <w:rPr>
          <w:rFonts w:ascii="宋体" w:hAnsi="宋体" w:cs="宋体"/>
          <w:color w:val="auto"/>
          <w:kern w:val="0"/>
          <w:szCs w:val="21"/>
        </w:rPr>
        <w:t>比选文件</w:t>
      </w:r>
      <w:r>
        <w:rPr>
          <w:rFonts w:hint="eastAsia" w:ascii="宋体" w:hAnsi="宋体" w:cs="宋体"/>
          <w:color w:val="auto"/>
          <w:kern w:val="0"/>
          <w:szCs w:val="21"/>
        </w:rPr>
        <w:t>应尽量避免涂改、行间插字或删除。如果出现上述情况，改动之处应按要求签字盖章。签字或盖章的具体要求见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3.7.</w:t>
      </w:r>
      <w:r>
        <w:rPr>
          <w:rFonts w:hint="eastAsia" w:ascii="宋体" w:hAnsi="宋体" w:cs="宋体"/>
          <w:color w:val="auto"/>
          <w:kern w:val="0"/>
          <w:szCs w:val="21"/>
        </w:rPr>
        <w:t>4</w:t>
      </w:r>
      <w:r>
        <w:rPr>
          <w:rFonts w:ascii="宋体" w:hAnsi="宋体" w:cs="宋体"/>
          <w:color w:val="auto"/>
          <w:kern w:val="0"/>
          <w:szCs w:val="21"/>
        </w:rPr>
        <w:t xml:space="preserve"> 比选文件</w:t>
      </w:r>
      <w:r>
        <w:rPr>
          <w:rFonts w:hint="eastAsia" w:ascii="宋体" w:hAnsi="宋体" w:cs="宋体"/>
          <w:color w:val="auto"/>
          <w:kern w:val="0"/>
          <w:szCs w:val="21"/>
        </w:rPr>
        <w:t>正本</w:t>
      </w:r>
      <w:r>
        <w:rPr>
          <w:rFonts w:ascii="宋体" w:hAnsi="宋体" w:cs="宋体"/>
          <w:color w:val="auto"/>
          <w:kern w:val="0"/>
          <w:szCs w:val="21"/>
        </w:rPr>
        <w:t>1份，副本份数详见比选申请人须知前附表。正本和副本的封面上应清楚地标记“正本”或“副本”的字样。当副本和正本不一致时，以正本为准。</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3.7.</w:t>
      </w:r>
      <w:r>
        <w:rPr>
          <w:rFonts w:hint="eastAsia" w:ascii="宋体" w:hAnsi="宋体" w:cs="宋体"/>
          <w:color w:val="auto"/>
          <w:kern w:val="0"/>
          <w:szCs w:val="21"/>
        </w:rPr>
        <w:t>5</w:t>
      </w:r>
      <w:r>
        <w:rPr>
          <w:rFonts w:ascii="宋体" w:hAnsi="宋体" w:cs="宋体"/>
          <w:color w:val="auto"/>
          <w:kern w:val="0"/>
          <w:szCs w:val="21"/>
        </w:rPr>
        <w:t xml:space="preserve"> 比选文件</w:t>
      </w:r>
      <w:r>
        <w:rPr>
          <w:rFonts w:hint="eastAsia" w:ascii="宋体" w:hAnsi="宋体" w:cs="宋体"/>
          <w:color w:val="auto"/>
          <w:kern w:val="0"/>
          <w:szCs w:val="21"/>
        </w:rPr>
        <w:t>的正本与副本应分别装订成册，并编制目录，具体装订要求见</w:t>
      </w:r>
      <w:r>
        <w:rPr>
          <w:rFonts w:ascii="宋体" w:hAnsi="宋体" w:cs="宋体"/>
          <w:color w:val="auto"/>
          <w:kern w:val="0"/>
          <w:szCs w:val="21"/>
        </w:rPr>
        <w:t>比选申请人</w:t>
      </w:r>
      <w:r>
        <w:rPr>
          <w:rFonts w:hint="eastAsia" w:ascii="宋体" w:hAnsi="宋体" w:cs="宋体"/>
          <w:color w:val="auto"/>
          <w:kern w:val="0"/>
          <w:szCs w:val="21"/>
        </w:rPr>
        <w:t>须知前附表规定。</w:t>
      </w:r>
    </w:p>
    <w:p>
      <w:pPr>
        <w:keepNext/>
        <w:keepLines/>
        <w:spacing w:before="100"/>
        <w:ind w:firstLine="560"/>
        <w:jc w:val="both"/>
        <w:outlineLvl w:val="1"/>
        <w:rPr>
          <w:rFonts w:ascii="宋体" w:hAnsi="宋体"/>
          <w:color w:val="auto"/>
          <w:sz w:val="28"/>
          <w:szCs w:val="20"/>
        </w:rPr>
      </w:pPr>
      <w:bookmarkStart w:id="176" w:name="_Toc16447"/>
      <w:bookmarkStart w:id="177" w:name="_Toc30254"/>
      <w:bookmarkStart w:id="178" w:name="_Toc30415"/>
      <w:bookmarkStart w:id="179" w:name="_Toc24498"/>
      <w:r>
        <w:rPr>
          <w:rFonts w:ascii="宋体" w:hAnsi="宋体"/>
          <w:color w:val="auto"/>
          <w:sz w:val="28"/>
          <w:szCs w:val="20"/>
        </w:rPr>
        <w:t xml:space="preserve">4. </w:t>
      </w:r>
      <w:bookmarkEnd w:id="176"/>
      <w:r>
        <w:rPr>
          <w:rFonts w:ascii="宋体" w:hAnsi="宋体"/>
          <w:color w:val="auto"/>
          <w:sz w:val="28"/>
          <w:szCs w:val="20"/>
        </w:rPr>
        <w:t>比选</w:t>
      </w:r>
      <w:bookmarkEnd w:id="177"/>
      <w:bookmarkEnd w:id="178"/>
      <w:bookmarkEnd w:id="179"/>
    </w:p>
    <w:p>
      <w:pPr>
        <w:autoSpaceDE w:val="0"/>
        <w:autoSpaceDN w:val="0"/>
        <w:adjustRightInd w:val="0"/>
        <w:spacing w:line="240" w:lineRule="auto"/>
        <w:ind w:firstLine="482"/>
        <w:outlineLvl w:val="2"/>
        <w:rPr>
          <w:rFonts w:ascii="宋体" w:hAnsi="宋体" w:cs="宋体"/>
          <w:b/>
          <w:bCs/>
          <w:color w:val="auto"/>
          <w:kern w:val="0"/>
          <w:sz w:val="24"/>
          <w:szCs w:val="20"/>
        </w:rPr>
      </w:pPr>
      <w:bookmarkStart w:id="180" w:name="_Toc19608"/>
      <w:bookmarkStart w:id="181" w:name="_Toc32269"/>
      <w:r>
        <w:rPr>
          <w:rFonts w:ascii="宋体" w:hAnsi="宋体" w:cs="宋体"/>
          <w:b/>
          <w:bCs/>
          <w:color w:val="auto"/>
          <w:kern w:val="0"/>
          <w:sz w:val="24"/>
          <w:szCs w:val="20"/>
        </w:rPr>
        <w:t>4.1 比选文件的密封和标记</w:t>
      </w:r>
      <w:bookmarkEnd w:id="180"/>
      <w:bookmarkEnd w:id="181"/>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4.1.1  </w:t>
      </w:r>
      <w:r>
        <w:rPr>
          <w:rFonts w:ascii="宋体" w:hAnsi="宋体" w:cs="宋体"/>
          <w:color w:val="auto"/>
          <w:kern w:val="0"/>
          <w:szCs w:val="21"/>
        </w:rPr>
        <w:t>比选文件</w:t>
      </w:r>
      <w:r>
        <w:rPr>
          <w:rFonts w:hint="eastAsia" w:ascii="宋体" w:hAnsi="宋体" w:cs="宋体"/>
          <w:color w:val="auto"/>
          <w:kern w:val="0"/>
          <w:szCs w:val="21"/>
        </w:rPr>
        <w:t>的正本与副本密封：见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4.1.2  </w:t>
      </w:r>
      <w:r>
        <w:rPr>
          <w:rFonts w:ascii="宋体" w:hAnsi="宋体" w:cs="宋体"/>
          <w:color w:val="auto"/>
          <w:kern w:val="0"/>
          <w:szCs w:val="21"/>
        </w:rPr>
        <w:t>比选文件</w:t>
      </w:r>
      <w:r>
        <w:rPr>
          <w:rFonts w:hint="eastAsia" w:ascii="宋体" w:hAnsi="宋体" w:cs="宋体"/>
          <w:color w:val="auto"/>
          <w:kern w:val="0"/>
          <w:szCs w:val="21"/>
        </w:rPr>
        <w:t>的封套上应写明的内容：见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240" w:lineRule="auto"/>
        <w:ind w:firstLine="482"/>
        <w:outlineLvl w:val="2"/>
        <w:rPr>
          <w:rFonts w:ascii="宋体" w:hAnsi="宋体" w:cs="宋体"/>
          <w:b/>
          <w:bCs/>
          <w:color w:val="auto"/>
          <w:sz w:val="24"/>
          <w:szCs w:val="20"/>
        </w:rPr>
      </w:pPr>
      <w:bookmarkStart w:id="182" w:name="_Toc23140"/>
      <w:r>
        <w:rPr>
          <w:rFonts w:ascii="宋体" w:hAnsi="宋体" w:cs="宋体"/>
          <w:b/>
          <w:bCs/>
          <w:color w:val="auto"/>
          <w:sz w:val="24"/>
          <w:szCs w:val="20"/>
        </w:rPr>
        <w:t>4.2  比选文件的递交</w:t>
      </w:r>
      <w:bookmarkEnd w:id="182"/>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4.2.1  </w:t>
      </w:r>
      <w:r>
        <w:rPr>
          <w:rFonts w:ascii="宋体" w:hAnsi="宋体" w:cs="宋体"/>
          <w:color w:val="auto"/>
          <w:kern w:val="0"/>
          <w:szCs w:val="21"/>
        </w:rPr>
        <w:t>比选申请人</w:t>
      </w:r>
      <w:r>
        <w:rPr>
          <w:rFonts w:hint="eastAsia" w:ascii="宋体" w:hAnsi="宋体" w:cs="宋体"/>
          <w:color w:val="auto"/>
          <w:kern w:val="0"/>
          <w:szCs w:val="21"/>
        </w:rPr>
        <w:t>应在</w:t>
      </w:r>
      <w:r>
        <w:rPr>
          <w:rFonts w:ascii="宋体" w:hAnsi="宋体" w:cs="宋体"/>
          <w:color w:val="auto"/>
          <w:kern w:val="0"/>
          <w:szCs w:val="21"/>
        </w:rPr>
        <w:t>比选申请人</w:t>
      </w:r>
      <w:r>
        <w:rPr>
          <w:rFonts w:hint="eastAsia" w:ascii="宋体" w:hAnsi="宋体" w:cs="宋体"/>
          <w:color w:val="auto"/>
          <w:kern w:val="0"/>
          <w:szCs w:val="21"/>
        </w:rPr>
        <w:t>须知前附表第 2.2.2 项规定的</w:t>
      </w:r>
      <w:r>
        <w:rPr>
          <w:rFonts w:ascii="宋体" w:hAnsi="宋体" w:cs="宋体"/>
          <w:color w:val="auto"/>
          <w:kern w:val="0"/>
          <w:szCs w:val="21"/>
        </w:rPr>
        <w:t>比选</w:t>
      </w:r>
      <w:r>
        <w:rPr>
          <w:rFonts w:hint="eastAsia" w:ascii="宋体" w:hAnsi="宋体" w:cs="宋体"/>
          <w:color w:val="auto"/>
          <w:kern w:val="0"/>
          <w:szCs w:val="21"/>
        </w:rPr>
        <w:t>截止时间前递交</w:t>
      </w:r>
      <w:r>
        <w:rPr>
          <w:rFonts w:ascii="宋体" w:hAnsi="宋体" w:cs="宋体"/>
          <w:color w:val="auto"/>
          <w:kern w:val="0"/>
          <w:szCs w:val="21"/>
        </w:rPr>
        <w:t>比选文件</w:t>
      </w:r>
      <w:r>
        <w:rPr>
          <w:rFonts w:hint="eastAsia" w:ascii="宋体" w:hAnsi="宋体" w:cs="宋体"/>
          <w:color w:val="auto"/>
          <w:kern w:val="0"/>
          <w:szCs w:val="21"/>
        </w:rPr>
        <w:t>。</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4.2.2  </w:t>
      </w:r>
      <w:r>
        <w:rPr>
          <w:rFonts w:ascii="宋体" w:hAnsi="宋体" w:cs="宋体"/>
          <w:color w:val="auto"/>
          <w:kern w:val="0"/>
          <w:szCs w:val="21"/>
        </w:rPr>
        <w:t>比选申请人</w:t>
      </w:r>
      <w:r>
        <w:rPr>
          <w:rFonts w:hint="eastAsia" w:ascii="宋体" w:hAnsi="宋体" w:cs="宋体"/>
          <w:color w:val="auto"/>
          <w:kern w:val="0"/>
          <w:szCs w:val="21"/>
        </w:rPr>
        <w:t>递交</w:t>
      </w:r>
      <w:r>
        <w:rPr>
          <w:rFonts w:ascii="宋体" w:hAnsi="宋体" w:cs="宋体"/>
          <w:color w:val="auto"/>
          <w:kern w:val="0"/>
          <w:szCs w:val="21"/>
        </w:rPr>
        <w:t>比选文件</w:t>
      </w:r>
      <w:r>
        <w:rPr>
          <w:rFonts w:hint="eastAsia" w:ascii="宋体" w:hAnsi="宋体" w:cs="宋体"/>
          <w:color w:val="auto"/>
          <w:kern w:val="0"/>
          <w:szCs w:val="21"/>
        </w:rPr>
        <w:t>的地点：见</w:t>
      </w:r>
      <w:r>
        <w:rPr>
          <w:rFonts w:ascii="宋体" w:hAnsi="宋体" w:cs="宋体"/>
          <w:color w:val="auto"/>
          <w:kern w:val="0"/>
          <w:szCs w:val="21"/>
        </w:rPr>
        <w:t>比选申请人</w:t>
      </w:r>
      <w:r>
        <w:rPr>
          <w:rFonts w:hint="eastAsia" w:ascii="宋体" w:hAnsi="宋体" w:cs="宋体"/>
          <w:color w:val="auto"/>
          <w:kern w:val="0"/>
          <w:szCs w:val="21"/>
        </w:rPr>
        <w:t>须知前附表。</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4.2.3  除</w:t>
      </w:r>
      <w:r>
        <w:rPr>
          <w:rFonts w:ascii="宋体" w:hAnsi="宋体" w:cs="宋体"/>
          <w:color w:val="auto"/>
          <w:kern w:val="0"/>
          <w:szCs w:val="21"/>
        </w:rPr>
        <w:t>比选申请人</w:t>
      </w:r>
      <w:r>
        <w:rPr>
          <w:rFonts w:hint="eastAsia" w:ascii="宋体" w:hAnsi="宋体" w:cs="宋体"/>
          <w:color w:val="auto"/>
          <w:kern w:val="0"/>
          <w:szCs w:val="21"/>
        </w:rPr>
        <w:t>须知前附表另有规定外，</w:t>
      </w:r>
      <w:r>
        <w:rPr>
          <w:rFonts w:ascii="宋体" w:hAnsi="宋体" w:cs="宋体"/>
          <w:color w:val="auto"/>
          <w:kern w:val="0"/>
          <w:szCs w:val="21"/>
        </w:rPr>
        <w:t>比选申请人</w:t>
      </w:r>
      <w:r>
        <w:rPr>
          <w:rFonts w:hint="eastAsia" w:ascii="宋体" w:hAnsi="宋体" w:cs="宋体"/>
          <w:color w:val="auto"/>
          <w:kern w:val="0"/>
          <w:szCs w:val="21"/>
        </w:rPr>
        <w:t>所递交的</w:t>
      </w:r>
      <w:r>
        <w:rPr>
          <w:rFonts w:ascii="宋体" w:hAnsi="宋体" w:cs="宋体"/>
          <w:color w:val="auto"/>
          <w:kern w:val="0"/>
          <w:szCs w:val="21"/>
        </w:rPr>
        <w:t>比选文件</w:t>
      </w:r>
      <w:r>
        <w:rPr>
          <w:rFonts w:hint="eastAsia" w:ascii="宋体" w:hAnsi="宋体" w:cs="宋体"/>
          <w:color w:val="auto"/>
          <w:kern w:val="0"/>
          <w:szCs w:val="21"/>
        </w:rPr>
        <w:t>不予退还。</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4.2.4  逾期送达的或者未送达指定地点的</w:t>
      </w:r>
      <w:r>
        <w:rPr>
          <w:rFonts w:ascii="宋体" w:hAnsi="宋体" w:cs="宋体"/>
          <w:color w:val="auto"/>
          <w:kern w:val="0"/>
          <w:szCs w:val="21"/>
        </w:rPr>
        <w:t>比选文件</w:t>
      </w:r>
      <w:r>
        <w:rPr>
          <w:rFonts w:hint="eastAsia" w:ascii="宋体" w:hAnsi="宋体" w:cs="宋体"/>
          <w:color w:val="auto"/>
          <w:kern w:val="0"/>
          <w:szCs w:val="21"/>
        </w:rPr>
        <w:t>，</w:t>
      </w:r>
      <w:r>
        <w:rPr>
          <w:rFonts w:ascii="宋体" w:hAnsi="宋体" w:cs="宋体"/>
          <w:color w:val="auto"/>
          <w:kern w:val="0"/>
          <w:szCs w:val="21"/>
        </w:rPr>
        <w:t>比选人</w:t>
      </w:r>
      <w:r>
        <w:rPr>
          <w:rFonts w:hint="eastAsia" w:ascii="宋体" w:hAnsi="宋体" w:cs="宋体"/>
          <w:color w:val="auto"/>
          <w:kern w:val="0"/>
          <w:szCs w:val="21"/>
        </w:rPr>
        <w:t>不予受理。</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83" w:name="_Toc29262"/>
      <w:bookmarkStart w:id="184" w:name="_Toc23800"/>
      <w:r>
        <w:rPr>
          <w:rFonts w:ascii="宋体" w:hAnsi="宋体" w:cs="宋体"/>
          <w:b/>
          <w:bCs/>
          <w:color w:val="auto"/>
          <w:kern w:val="0"/>
          <w:sz w:val="24"/>
          <w:szCs w:val="20"/>
        </w:rPr>
        <w:t>4.3 比选文件的修改与撤回</w:t>
      </w:r>
      <w:bookmarkEnd w:id="183"/>
      <w:bookmarkEnd w:id="184"/>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4.3.1  在</w:t>
      </w:r>
      <w:r>
        <w:rPr>
          <w:rFonts w:ascii="宋体" w:hAnsi="宋体" w:cs="宋体"/>
          <w:color w:val="auto"/>
          <w:kern w:val="0"/>
          <w:szCs w:val="21"/>
        </w:rPr>
        <w:t>比选申请人</w:t>
      </w:r>
      <w:r>
        <w:rPr>
          <w:rFonts w:hint="eastAsia" w:ascii="宋体" w:hAnsi="宋体" w:cs="宋体"/>
          <w:color w:val="auto"/>
          <w:kern w:val="0"/>
          <w:szCs w:val="21"/>
        </w:rPr>
        <w:t>须知前附表第2.2.2项规定的</w:t>
      </w:r>
      <w:r>
        <w:rPr>
          <w:rFonts w:ascii="宋体" w:hAnsi="宋体" w:cs="宋体"/>
          <w:color w:val="auto"/>
          <w:kern w:val="0"/>
          <w:szCs w:val="21"/>
        </w:rPr>
        <w:t>比选</w:t>
      </w:r>
      <w:r>
        <w:rPr>
          <w:rFonts w:hint="eastAsia" w:ascii="宋体" w:hAnsi="宋体" w:cs="宋体"/>
          <w:color w:val="auto"/>
          <w:kern w:val="0"/>
          <w:szCs w:val="21"/>
        </w:rPr>
        <w:t>截止时间前，</w:t>
      </w:r>
      <w:r>
        <w:rPr>
          <w:rFonts w:ascii="宋体" w:hAnsi="宋体" w:cs="宋体"/>
          <w:color w:val="auto"/>
          <w:kern w:val="0"/>
          <w:szCs w:val="21"/>
        </w:rPr>
        <w:t>比选申请人</w:t>
      </w:r>
      <w:r>
        <w:rPr>
          <w:rFonts w:hint="eastAsia" w:ascii="宋体" w:hAnsi="宋体" w:cs="宋体"/>
          <w:color w:val="auto"/>
          <w:kern w:val="0"/>
          <w:szCs w:val="21"/>
        </w:rPr>
        <w:t>可以修改或撤回已递交的</w:t>
      </w:r>
      <w:r>
        <w:rPr>
          <w:rFonts w:ascii="宋体" w:hAnsi="宋体" w:cs="宋体"/>
          <w:color w:val="auto"/>
          <w:kern w:val="0"/>
          <w:szCs w:val="21"/>
        </w:rPr>
        <w:t>比选文件</w:t>
      </w:r>
      <w:r>
        <w:rPr>
          <w:rFonts w:hint="eastAsia" w:ascii="宋体" w:hAnsi="宋体" w:cs="宋体"/>
          <w:color w:val="auto"/>
          <w:kern w:val="0"/>
          <w:szCs w:val="21"/>
        </w:rPr>
        <w:t>，但应以书面形式通知</w:t>
      </w:r>
      <w:r>
        <w:rPr>
          <w:rFonts w:ascii="宋体" w:hAnsi="宋体" w:cs="宋体"/>
          <w:color w:val="auto"/>
          <w:kern w:val="0"/>
          <w:szCs w:val="21"/>
        </w:rPr>
        <w:t>比选人</w:t>
      </w:r>
      <w:r>
        <w:rPr>
          <w:rFonts w:hint="eastAsia" w:ascii="宋体" w:hAnsi="宋体" w:cs="宋体"/>
          <w:color w:val="auto"/>
          <w:kern w:val="0"/>
          <w:szCs w:val="21"/>
        </w:rPr>
        <w:t>。</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 xml:space="preserve">4.3.2  </w:t>
      </w:r>
      <w:r>
        <w:rPr>
          <w:rFonts w:ascii="宋体" w:hAnsi="宋体" w:cs="宋体"/>
          <w:color w:val="auto"/>
          <w:kern w:val="0"/>
          <w:szCs w:val="21"/>
        </w:rPr>
        <w:t>比选申请人</w:t>
      </w:r>
      <w:r>
        <w:rPr>
          <w:rFonts w:hint="eastAsia" w:ascii="宋体" w:hAnsi="宋体" w:cs="宋体"/>
          <w:color w:val="auto"/>
          <w:kern w:val="0"/>
          <w:szCs w:val="21"/>
        </w:rPr>
        <w:t>修改或撤回已递交</w:t>
      </w:r>
      <w:r>
        <w:rPr>
          <w:rFonts w:ascii="宋体" w:hAnsi="宋体" w:cs="宋体"/>
          <w:color w:val="auto"/>
          <w:kern w:val="0"/>
          <w:szCs w:val="21"/>
        </w:rPr>
        <w:t>比选文件</w:t>
      </w:r>
      <w:r>
        <w:rPr>
          <w:rFonts w:hint="eastAsia" w:ascii="宋体" w:hAnsi="宋体" w:cs="宋体"/>
          <w:color w:val="auto"/>
          <w:kern w:val="0"/>
          <w:szCs w:val="21"/>
        </w:rPr>
        <w:t>的书面通知应按照本章第3.7.3项的要求签名或盖章。</w:t>
      </w:r>
      <w:r>
        <w:rPr>
          <w:rFonts w:ascii="宋体" w:hAnsi="宋体" w:cs="宋体"/>
          <w:color w:val="auto"/>
          <w:kern w:val="0"/>
          <w:szCs w:val="21"/>
        </w:rPr>
        <w:t>比选人</w:t>
      </w:r>
      <w:r>
        <w:rPr>
          <w:rFonts w:hint="eastAsia" w:ascii="宋体" w:hAnsi="宋体" w:cs="宋体"/>
          <w:color w:val="auto"/>
          <w:kern w:val="0"/>
          <w:szCs w:val="21"/>
        </w:rPr>
        <w:t>收到书面通知后，向</w:t>
      </w:r>
      <w:r>
        <w:rPr>
          <w:rFonts w:ascii="宋体" w:hAnsi="宋体" w:cs="宋体"/>
          <w:color w:val="auto"/>
          <w:kern w:val="0"/>
          <w:szCs w:val="21"/>
        </w:rPr>
        <w:t>比选申请人</w:t>
      </w:r>
      <w:r>
        <w:rPr>
          <w:rFonts w:hint="eastAsia" w:ascii="宋体" w:hAnsi="宋体" w:cs="宋体"/>
          <w:color w:val="auto"/>
          <w:kern w:val="0"/>
          <w:szCs w:val="21"/>
        </w:rPr>
        <w:t>出具签收凭证。</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4.3.3  修改的内容为</w:t>
      </w:r>
      <w:r>
        <w:rPr>
          <w:rFonts w:ascii="宋体" w:hAnsi="宋体" w:cs="宋体"/>
          <w:color w:val="auto"/>
          <w:kern w:val="0"/>
          <w:szCs w:val="21"/>
        </w:rPr>
        <w:t>比选文件</w:t>
      </w:r>
      <w:r>
        <w:rPr>
          <w:rFonts w:hint="eastAsia" w:ascii="宋体" w:hAnsi="宋体" w:cs="宋体"/>
          <w:color w:val="auto"/>
          <w:kern w:val="0"/>
          <w:szCs w:val="21"/>
        </w:rPr>
        <w:t>的组成部分。修改的</w:t>
      </w:r>
      <w:r>
        <w:rPr>
          <w:rFonts w:ascii="宋体" w:hAnsi="宋体" w:cs="宋体"/>
          <w:color w:val="auto"/>
          <w:kern w:val="0"/>
          <w:szCs w:val="21"/>
        </w:rPr>
        <w:t>比选文件</w:t>
      </w:r>
      <w:r>
        <w:rPr>
          <w:rFonts w:hint="eastAsia" w:ascii="宋体" w:hAnsi="宋体" w:cs="宋体"/>
          <w:color w:val="auto"/>
          <w:kern w:val="0"/>
          <w:szCs w:val="21"/>
        </w:rPr>
        <w:t>应按照本章第3条、第4条规定进行编制、密封、标记和递交，并标明“修改”字样。</w:t>
      </w:r>
    </w:p>
    <w:p>
      <w:pPr>
        <w:keepNext/>
        <w:keepLines/>
        <w:spacing w:before="100" w:line="400" w:lineRule="exact"/>
        <w:ind w:firstLine="560"/>
        <w:jc w:val="both"/>
        <w:outlineLvl w:val="1"/>
        <w:rPr>
          <w:rFonts w:ascii="宋体" w:hAnsi="宋体"/>
          <w:color w:val="auto"/>
          <w:sz w:val="28"/>
          <w:szCs w:val="20"/>
        </w:rPr>
      </w:pPr>
      <w:bookmarkStart w:id="185" w:name="_Toc12339"/>
      <w:bookmarkStart w:id="186" w:name="_Toc1281"/>
      <w:bookmarkStart w:id="187" w:name="_Toc28780"/>
      <w:bookmarkStart w:id="188" w:name="_Toc22669"/>
      <w:r>
        <w:rPr>
          <w:rFonts w:ascii="宋体" w:hAnsi="宋体"/>
          <w:color w:val="auto"/>
          <w:sz w:val="28"/>
          <w:szCs w:val="20"/>
        </w:rPr>
        <w:t xml:space="preserve">5. </w:t>
      </w:r>
      <w:bookmarkEnd w:id="185"/>
      <w:r>
        <w:rPr>
          <w:rFonts w:ascii="宋体" w:hAnsi="宋体"/>
          <w:color w:val="auto"/>
          <w:sz w:val="28"/>
          <w:szCs w:val="20"/>
        </w:rPr>
        <w:t>比选</w:t>
      </w:r>
      <w:bookmarkEnd w:id="186"/>
      <w:bookmarkEnd w:id="187"/>
      <w:bookmarkEnd w:id="188"/>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89" w:name="_Toc72"/>
      <w:bookmarkStart w:id="190" w:name="_Toc8840"/>
      <w:r>
        <w:rPr>
          <w:rFonts w:ascii="宋体" w:hAnsi="宋体" w:cs="宋体"/>
          <w:b/>
          <w:bCs/>
          <w:color w:val="auto"/>
          <w:kern w:val="0"/>
          <w:sz w:val="24"/>
          <w:szCs w:val="20"/>
        </w:rPr>
        <w:t>5.1 比选时间和地点</w:t>
      </w:r>
      <w:bookmarkEnd w:id="189"/>
      <w:bookmarkEnd w:id="190"/>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比选人</w:t>
      </w:r>
      <w:r>
        <w:rPr>
          <w:rFonts w:hint="eastAsia" w:ascii="宋体" w:hAnsi="宋体" w:cs="宋体"/>
          <w:color w:val="auto"/>
          <w:kern w:val="0"/>
          <w:szCs w:val="21"/>
        </w:rPr>
        <w:t>在</w:t>
      </w:r>
      <w:r>
        <w:rPr>
          <w:rFonts w:ascii="宋体" w:hAnsi="宋体" w:cs="宋体"/>
          <w:color w:val="auto"/>
          <w:kern w:val="0"/>
          <w:szCs w:val="21"/>
        </w:rPr>
        <w:t>比选申请人</w:t>
      </w:r>
      <w:r>
        <w:rPr>
          <w:rFonts w:hint="eastAsia" w:ascii="宋体" w:hAnsi="宋体" w:cs="宋体"/>
          <w:color w:val="auto"/>
          <w:kern w:val="0"/>
          <w:szCs w:val="21"/>
        </w:rPr>
        <w:t>须知前附表第 2.2.2 项规定的</w:t>
      </w:r>
      <w:r>
        <w:rPr>
          <w:rFonts w:ascii="宋体" w:hAnsi="宋体" w:cs="宋体"/>
          <w:color w:val="auto"/>
          <w:kern w:val="0"/>
          <w:szCs w:val="21"/>
        </w:rPr>
        <w:t>比选</w:t>
      </w:r>
      <w:r>
        <w:rPr>
          <w:rFonts w:hint="eastAsia" w:ascii="宋体" w:hAnsi="宋体" w:cs="宋体"/>
          <w:color w:val="auto"/>
          <w:kern w:val="0"/>
          <w:szCs w:val="21"/>
        </w:rPr>
        <w:t>截止时间（</w:t>
      </w:r>
      <w:r>
        <w:rPr>
          <w:rFonts w:ascii="宋体" w:hAnsi="宋体" w:cs="宋体"/>
          <w:color w:val="auto"/>
          <w:kern w:val="0"/>
          <w:szCs w:val="21"/>
        </w:rPr>
        <w:t>比选</w:t>
      </w:r>
      <w:r>
        <w:rPr>
          <w:rFonts w:hint="eastAsia" w:ascii="宋体" w:hAnsi="宋体" w:cs="宋体"/>
          <w:color w:val="auto"/>
          <w:kern w:val="0"/>
          <w:szCs w:val="21"/>
        </w:rPr>
        <w:t>时间）和</w:t>
      </w:r>
      <w:r>
        <w:rPr>
          <w:rFonts w:ascii="宋体" w:hAnsi="宋体" w:cs="宋体"/>
          <w:color w:val="auto"/>
          <w:kern w:val="0"/>
          <w:szCs w:val="21"/>
        </w:rPr>
        <w:t>比选申请人</w:t>
      </w:r>
      <w:r>
        <w:rPr>
          <w:rFonts w:hint="eastAsia" w:ascii="宋体" w:hAnsi="宋体" w:cs="宋体"/>
          <w:color w:val="auto"/>
          <w:kern w:val="0"/>
          <w:szCs w:val="21"/>
        </w:rPr>
        <w:t>须知前附表规定的地点公开</w:t>
      </w:r>
      <w:r>
        <w:rPr>
          <w:rFonts w:ascii="宋体" w:hAnsi="宋体" w:cs="宋体"/>
          <w:color w:val="auto"/>
          <w:kern w:val="0"/>
          <w:szCs w:val="21"/>
        </w:rPr>
        <w:t>比选</w:t>
      </w:r>
      <w:r>
        <w:rPr>
          <w:rFonts w:hint="eastAsia" w:ascii="宋体" w:hAnsi="宋体" w:cs="宋体"/>
          <w:color w:val="auto"/>
          <w:kern w:val="0"/>
          <w:szCs w:val="21"/>
        </w:rPr>
        <w:t>，并邀请所有</w:t>
      </w:r>
      <w:r>
        <w:rPr>
          <w:rFonts w:ascii="宋体" w:hAnsi="宋体" w:cs="宋体"/>
          <w:color w:val="auto"/>
          <w:kern w:val="0"/>
          <w:szCs w:val="21"/>
        </w:rPr>
        <w:t>比选申请人</w:t>
      </w:r>
      <w:r>
        <w:rPr>
          <w:rFonts w:hint="eastAsia" w:ascii="宋体" w:hAnsi="宋体" w:cs="宋体"/>
          <w:color w:val="auto"/>
          <w:kern w:val="0"/>
          <w:szCs w:val="21"/>
        </w:rPr>
        <w:t>的法定代表人或其委托代理人准时参加。</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91" w:name="_Toc42"/>
      <w:bookmarkStart w:id="192" w:name="_Toc23099"/>
      <w:r>
        <w:rPr>
          <w:rFonts w:ascii="宋体" w:hAnsi="宋体" w:cs="宋体"/>
          <w:b/>
          <w:bCs/>
          <w:color w:val="auto"/>
          <w:kern w:val="0"/>
          <w:sz w:val="24"/>
          <w:szCs w:val="20"/>
        </w:rPr>
        <w:t>5.2 比选程序</w:t>
      </w:r>
      <w:bookmarkEnd w:id="191"/>
      <w:bookmarkEnd w:id="192"/>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见</w:t>
      </w:r>
      <w:r>
        <w:rPr>
          <w:rFonts w:ascii="宋体" w:hAnsi="宋体" w:cs="宋体"/>
          <w:color w:val="auto"/>
          <w:kern w:val="0"/>
          <w:szCs w:val="21"/>
        </w:rPr>
        <w:t>比选申请人</w:t>
      </w:r>
      <w:r>
        <w:rPr>
          <w:rFonts w:hint="eastAsia" w:ascii="宋体" w:hAnsi="宋体" w:cs="宋体"/>
          <w:color w:val="auto"/>
          <w:kern w:val="0"/>
          <w:szCs w:val="21"/>
        </w:rPr>
        <w:t>须知前附表。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93" w:name="_Toc18382"/>
      <w:bookmarkStart w:id="194" w:name="_Toc20155"/>
      <w:r>
        <w:rPr>
          <w:rFonts w:ascii="宋体" w:hAnsi="宋体" w:cs="宋体"/>
          <w:b/>
          <w:bCs/>
          <w:color w:val="auto"/>
          <w:kern w:val="0"/>
          <w:sz w:val="24"/>
          <w:szCs w:val="20"/>
        </w:rPr>
        <w:t>5.3 比选异议</w:t>
      </w:r>
      <w:bookmarkEnd w:id="193"/>
      <w:bookmarkEnd w:id="194"/>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对</w:t>
      </w:r>
      <w:r>
        <w:rPr>
          <w:rFonts w:ascii="宋体" w:hAnsi="宋体" w:cs="宋体"/>
          <w:color w:val="auto"/>
          <w:kern w:val="0"/>
          <w:szCs w:val="21"/>
        </w:rPr>
        <w:t>比选</w:t>
      </w:r>
      <w:r>
        <w:rPr>
          <w:rFonts w:hint="eastAsia" w:ascii="宋体" w:hAnsi="宋体" w:cs="宋体"/>
          <w:color w:val="auto"/>
          <w:kern w:val="0"/>
          <w:szCs w:val="21"/>
        </w:rPr>
        <w:t>有异议的，应在</w:t>
      </w:r>
      <w:r>
        <w:rPr>
          <w:rFonts w:ascii="宋体" w:hAnsi="宋体" w:cs="宋体"/>
          <w:color w:val="auto"/>
          <w:kern w:val="0"/>
          <w:szCs w:val="21"/>
        </w:rPr>
        <w:t>比选</w:t>
      </w:r>
      <w:r>
        <w:rPr>
          <w:rFonts w:hint="eastAsia" w:ascii="宋体" w:hAnsi="宋体" w:cs="宋体"/>
          <w:color w:val="auto"/>
          <w:kern w:val="0"/>
          <w:szCs w:val="21"/>
        </w:rPr>
        <w:t>现场提出，同时应出示法定代表人身份证明或附有法定代表人身份证明的授权委托书。</w:t>
      </w:r>
      <w:r>
        <w:rPr>
          <w:rFonts w:ascii="宋体" w:hAnsi="宋体" w:cs="宋体"/>
          <w:color w:val="auto"/>
          <w:kern w:val="0"/>
          <w:szCs w:val="21"/>
        </w:rPr>
        <w:t>比选人</w:t>
      </w:r>
      <w:r>
        <w:rPr>
          <w:rFonts w:hint="eastAsia" w:ascii="宋体" w:hAnsi="宋体" w:cs="宋体"/>
          <w:color w:val="auto"/>
          <w:kern w:val="0"/>
          <w:szCs w:val="21"/>
        </w:rPr>
        <w:t>当场作出答复，并制作记录，有异议的</w:t>
      </w:r>
      <w:r>
        <w:rPr>
          <w:rFonts w:ascii="宋体" w:hAnsi="宋体" w:cs="宋体"/>
          <w:color w:val="auto"/>
          <w:kern w:val="0"/>
          <w:szCs w:val="21"/>
        </w:rPr>
        <w:t>比选申请人</w:t>
      </w:r>
      <w:r>
        <w:rPr>
          <w:rFonts w:hint="eastAsia" w:ascii="宋体" w:hAnsi="宋体" w:cs="宋体"/>
          <w:color w:val="auto"/>
          <w:kern w:val="0"/>
          <w:szCs w:val="21"/>
        </w:rPr>
        <w:t>代表、</w:t>
      </w:r>
      <w:r>
        <w:rPr>
          <w:rFonts w:ascii="宋体" w:hAnsi="宋体" w:cs="宋体"/>
          <w:color w:val="auto"/>
          <w:kern w:val="0"/>
          <w:szCs w:val="21"/>
        </w:rPr>
        <w:t>比选人</w:t>
      </w:r>
      <w:r>
        <w:rPr>
          <w:rFonts w:hint="eastAsia" w:ascii="宋体" w:hAnsi="宋体" w:cs="宋体"/>
          <w:color w:val="auto"/>
          <w:kern w:val="0"/>
          <w:szCs w:val="21"/>
        </w:rPr>
        <w:t>代表、主持人、记录人等有关人员在记录上签名确认。</w:t>
      </w:r>
    </w:p>
    <w:p>
      <w:pPr>
        <w:keepNext/>
        <w:keepLines/>
        <w:spacing w:before="100" w:line="400" w:lineRule="exact"/>
        <w:ind w:firstLine="560"/>
        <w:jc w:val="both"/>
        <w:outlineLvl w:val="1"/>
        <w:rPr>
          <w:rFonts w:ascii="宋体" w:hAnsi="宋体"/>
          <w:color w:val="auto"/>
          <w:sz w:val="28"/>
          <w:szCs w:val="20"/>
        </w:rPr>
      </w:pPr>
      <w:bookmarkStart w:id="195" w:name="_Toc3148"/>
      <w:bookmarkStart w:id="196" w:name="_Toc5110"/>
      <w:bookmarkStart w:id="197" w:name="_Toc31014"/>
      <w:bookmarkStart w:id="198" w:name="_Toc21425"/>
      <w:r>
        <w:rPr>
          <w:rFonts w:ascii="宋体" w:hAnsi="宋体"/>
          <w:color w:val="auto"/>
          <w:sz w:val="28"/>
          <w:szCs w:val="20"/>
        </w:rPr>
        <w:t xml:space="preserve">6. </w:t>
      </w:r>
      <w:r>
        <w:rPr>
          <w:rFonts w:hint="eastAsia" w:ascii="宋体" w:hAnsi="宋体"/>
          <w:color w:val="auto"/>
          <w:sz w:val="28"/>
          <w:szCs w:val="20"/>
        </w:rPr>
        <w:t>评标</w:t>
      </w:r>
      <w:bookmarkEnd w:id="195"/>
      <w:bookmarkEnd w:id="196"/>
      <w:bookmarkEnd w:id="197"/>
      <w:bookmarkEnd w:id="198"/>
    </w:p>
    <w:p>
      <w:pPr>
        <w:autoSpaceDE w:val="0"/>
        <w:autoSpaceDN w:val="0"/>
        <w:adjustRightInd w:val="0"/>
        <w:spacing w:line="400" w:lineRule="exact"/>
        <w:ind w:firstLine="482"/>
        <w:outlineLvl w:val="2"/>
        <w:rPr>
          <w:rFonts w:ascii="宋体" w:hAnsi="宋体" w:cs="宋体"/>
          <w:b/>
          <w:bCs/>
          <w:color w:val="auto"/>
          <w:kern w:val="0"/>
          <w:sz w:val="24"/>
          <w:szCs w:val="20"/>
        </w:rPr>
      </w:pPr>
      <w:bookmarkStart w:id="199" w:name="_Toc4628"/>
      <w:bookmarkStart w:id="200" w:name="_Toc398"/>
      <w:r>
        <w:rPr>
          <w:rFonts w:ascii="宋体" w:hAnsi="宋体" w:cs="宋体"/>
          <w:b/>
          <w:bCs/>
          <w:color w:val="auto"/>
          <w:kern w:val="0"/>
          <w:sz w:val="24"/>
          <w:szCs w:val="20"/>
        </w:rPr>
        <w:t>6.1 评标委员会</w:t>
      </w:r>
      <w:bookmarkEnd w:id="199"/>
      <w:bookmarkEnd w:id="200"/>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6.1.1  评标由</w:t>
      </w:r>
      <w:r>
        <w:rPr>
          <w:rFonts w:ascii="宋体" w:hAnsi="宋体" w:cs="宋体"/>
          <w:color w:val="auto"/>
          <w:kern w:val="0"/>
          <w:szCs w:val="21"/>
        </w:rPr>
        <w:t>比选人</w:t>
      </w:r>
      <w:r>
        <w:rPr>
          <w:rFonts w:hint="eastAsia" w:ascii="宋体" w:hAnsi="宋体" w:cs="宋体"/>
          <w:color w:val="auto"/>
          <w:kern w:val="0"/>
          <w:szCs w:val="21"/>
        </w:rPr>
        <w:t>依据法律法规和相关规范性文件组建的评标委员会负责。</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6.1.2  评标委员会成员有下列情形之一的，应当回避：</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比选申请人</w:t>
      </w:r>
      <w:r>
        <w:rPr>
          <w:rFonts w:hint="eastAsia" w:ascii="宋体" w:hAnsi="宋体" w:cs="宋体"/>
          <w:color w:val="auto"/>
          <w:kern w:val="0"/>
          <w:szCs w:val="21"/>
        </w:rPr>
        <w:t>或</w:t>
      </w:r>
      <w:r>
        <w:rPr>
          <w:rFonts w:ascii="宋体" w:hAnsi="宋体" w:cs="宋体"/>
          <w:color w:val="auto"/>
          <w:kern w:val="0"/>
          <w:szCs w:val="21"/>
        </w:rPr>
        <w:t>比选申请人</w:t>
      </w:r>
      <w:r>
        <w:rPr>
          <w:rFonts w:hint="eastAsia" w:ascii="宋体" w:hAnsi="宋体" w:cs="宋体"/>
          <w:color w:val="auto"/>
          <w:kern w:val="0"/>
          <w:szCs w:val="21"/>
        </w:rPr>
        <w:t>的主要负责人的近亲属；</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（2）项目主管部门或者项目行政监督部门的人员；</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（3）与</w:t>
      </w:r>
      <w:r>
        <w:rPr>
          <w:rFonts w:ascii="宋体" w:hAnsi="宋体" w:cs="宋体"/>
          <w:color w:val="auto"/>
          <w:kern w:val="0"/>
          <w:szCs w:val="21"/>
        </w:rPr>
        <w:t>比选申请人</w:t>
      </w:r>
      <w:r>
        <w:rPr>
          <w:rFonts w:hint="eastAsia" w:ascii="宋体" w:hAnsi="宋体" w:cs="宋体"/>
          <w:color w:val="auto"/>
          <w:kern w:val="0"/>
          <w:szCs w:val="21"/>
        </w:rPr>
        <w:t>有利害关系，可能影响对</w:t>
      </w:r>
      <w:r>
        <w:rPr>
          <w:rFonts w:ascii="宋体" w:hAnsi="宋体" w:cs="宋体"/>
          <w:color w:val="auto"/>
          <w:kern w:val="0"/>
          <w:szCs w:val="21"/>
        </w:rPr>
        <w:t>比选</w:t>
      </w:r>
      <w:r>
        <w:rPr>
          <w:rFonts w:hint="eastAsia" w:ascii="宋体" w:hAnsi="宋体" w:cs="宋体"/>
          <w:color w:val="auto"/>
          <w:kern w:val="0"/>
          <w:szCs w:val="21"/>
        </w:rPr>
        <w:t>公正评审的；</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（4）曾因在</w:t>
      </w:r>
      <w:r>
        <w:rPr>
          <w:rFonts w:hint="eastAsia" w:ascii="宋体" w:hAnsi="宋体" w:cs="宋体"/>
          <w:color w:val="auto"/>
          <w:kern w:val="0"/>
          <w:szCs w:val="21"/>
          <w:lang w:eastAsia="zh-Hans"/>
        </w:rPr>
        <w:t>比选</w:t>
      </w:r>
      <w:r>
        <w:rPr>
          <w:rFonts w:hint="eastAsia" w:ascii="宋体" w:hAnsi="宋体" w:cs="宋体"/>
          <w:color w:val="auto"/>
          <w:kern w:val="0"/>
          <w:szCs w:val="21"/>
        </w:rPr>
        <w:t>以及其他与</w:t>
      </w:r>
      <w:r>
        <w:rPr>
          <w:rFonts w:hint="eastAsia" w:ascii="宋体" w:hAnsi="宋体" w:cs="宋体"/>
          <w:color w:val="auto"/>
          <w:kern w:val="0"/>
          <w:szCs w:val="21"/>
          <w:lang w:eastAsia="zh-Hans"/>
        </w:rPr>
        <w:t>比选</w:t>
      </w:r>
      <w:r>
        <w:rPr>
          <w:rFonts w:hint="eastAsia" w:ascii="宋体" w:hAnsi="宋体" w:cs="宋体"/>
          <w:color w:val="auto"/>
          <w:kern w:val="0"/>
          <w:szCs w:val="21"/>
        </w:rPr>
        <w:t>有关活动中从事违法行为而受过行政处罚或刑事处罚的；</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（5）法律法规规定的其他情形。</w:t>
      </w:r>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6.1.3  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01" w:name="_Toc22588"/>
      <w:bookmarkStart w:id="202" w:name="_Toc12015"/>
      <w:r>
        <w:rPr>
          <w:rFonts w:ascii="宋体" w:hAnsi="宋体" w:cs="宋体"/>
          <w:b/>
          <w:bCs/>
          <w:color w:val="auto"/>
          <w:kern w:val="0"/>
          <w:sz w:val="24"/>
          <w:szCs w:val="20"/>
        </w:rPr>
        <w:t>6.2 评标原则</w:t>
      </w:r>
      <w:bookmarkEnd w:id="201"/>
      <w:bookmarkEnd w:id="202"/>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评标活动遵循公平、公正、科学和择优的原则。</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03" w:name="_Toc32033"/>
      <w:bookmarkStart w:id="204" w:name="_Toc20702"/>
      <w:r>
        <w:rPr>
          <w:rFonts w:ascii="宋体" w:hAnsi="宋体" w:cs="宋体"/>
          <w:b/>
          <w:bCs/>
          <w:color w:val="auto"/>
          <w:kern w:val="0"/>
          <w:sz w:val="24"/>
          <w:szCs w:val="20"/>
        </w:rPr>
        <w:t>6.3 评标</w:t>
      </w:r>
      <w:bookmarkEnd w:id="203"/>
      <w:bookmarkEnd w:id="204"/>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6.3.1评标委员会按照第三章“评标办法”规定的方法、评审因素、标准和程序对比选文件进行评审。第三章“评标办法”没有规定的方法、评审因素和标准，不作为评标依据。</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6.3.2评标完成后，评标委员会应当向比选人提交书面评标报告和中选候选人名单。评标委员会推荐中选候选人的人数见比选申请人须知前附表。</w:t>
      </w:r>
    </w:p>
    <w:p>
      <w:pPr>
        <w:keepNext/>
        <w:keepLines/>
        <w:spacing w:before="100" w:line="400" w:lineRule="exact"/>
        <w:ind w:firstLine="560"/>
        <w:jc w:val="both"/>
        <w:outlineLvl w:val="1"/>
        <w:rPr>
          <w:rFonts w:ascii="宋体" w:hAnsi="宋体"/>
          <w:color w:val="auto"/>
          <w:sz w:val="28"/>
          <w:szCs w:val="20"/>
        </w:rPr>
      </w:pPr>
      <w:bookmarkStart w:id="205" w:name="_Toc25302"/>
      <w:bookmarkStart w:id="206" w:name="_Toc2003"/>
      <w:bookmarkStart w:id="207" w:name="_Toc13117"/>
      <w:bookmarkStart w:id="208" w:name="_Toc18703"/>
      <w:r>
        <w:rPr>
          <w:rFonts w:ascii="宋体" w:hAnsi="宋体"/>
          <w:color w:val="auto"/>
          <w:sz w:val="28"/>
          <w:szCs w:val="20"/>
        </w:rPr>
        <w:t xml:space="preserve">7. </w:t>
      </w:r>
      <w:r>
        <w:rPr>
          <w:rFonts w:hint="eastAsia" w:ascii="宋体" w:hAnsi="宋体"/>
          <w:color w:val="auto"/>
          <w:sz w:val="28"/>
          <w:szCs w:val="20"/>
        </w:rPr>
        <w:t>合同授予</w:t>
      </w:r>
      <w:bookmarkEnd w:id="205"/>
      <w:bookmarkEnd w:id="206"/>
      <w:bookmarkEnd w:id="207"/>
      <w:bookmarkEnd w:id="208"/>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09" w:name="_Toc24327"/>
      <w:bookmarkStart w:id="210" w:name="_Toc24200"/>
      <w:r>
        <w:rPr>
          <w:rFonts w:ascii="宋体" w:hAnsi="宋体" w:cs="宋体"/>
          <w:b/>
          <w:bCs/>
          <w:color w:val="auto"/>
          <w:kern w:val="0"/>
          <w:sz w:val="24"/>
          <w:szCs w:val="20"/>
        </w:rPr>
        <w:t>7.1 中选候选人公示</w:t>
      </w:r>
      <w:bookmarkEnd w:id="209"/>
      <w:bookmarkEnd w:id="210"/>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比选人</w:t>
      </w:r>
      <w:r>
        <w:rPr>
          <w:rFonts w:hint="eastAsia" w:ascii="宋体" w:hAnsi="宋体" w:cs="宋体"/>
          <w:color w:val="auto"/>
          <w:kern w:val="0"/>
          <w:szCs w:val="21"/>
        </w:rPr>
        <w:t>在收到评标报告之日起</w:t>
      </w:r>
      <w:r>
        <w:rPr>
          <w:rFonts w:ascii="宋体" w:hAnsi="宋体" w:cs="宋体"/>
          <w:color w:val="auto"/>
          <w:kern w:val="0"/>
          <w:szCs w:val="21"/>
        </w:rPr>
        <w:t>3日内，按照比选申请人须知前附表规定的公示媒介和期限公示中选候选人，公示期不得少于3天。</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11" w:name="_Toc2367"/>
      <w:bookmarkStart w:id="212" w:name="_Toc9381"/>
      <w:r>
        <w:rPr>
          <w:rFonts w:ascii="宋体" w:hAnsi="宋体" w:cs="宋体"/>
          <w:b/>
          <w:bCs/>
          <w:color w:val="auto"/>
          <w:kern w:val="0"/>
          <w:sz w:val="24"/>
          <w:szCs w:val="20"/>
        </w:rPr>
        <w:t>7.2 评标结果异议</w:t>
      </w:r>
      <w:bookmarkEnd w:id="211"/>
      <w:bookmarkEnd w:id="212"/>
    </w:p>
    <w:p>
      <w:pPr>
        <w:autoSpaceDE w:val="0"/>
        <w:autoSpaceDN w:val="0"/>
        <w:ind w:left="101" w:leftChars="48" w:firstLine="420"/>
        <w:rPr>
          <w:color w:val="auto"/>
          <w:szCs w:val="24"/>
        </w:rPr>
      </w:pPr>
      <w:r>
        <w:rPr>
          <w:rFonts w:ascii="宋体" w:hAnsi="宋体" w:cs="宋体"/>
          <w:color w:val="auto"/>
          <w:kern w:val="0"/>
          <w:szCs w:val="21"/>
        </w:rPr>
        <w:t>比选申请人</w:t>
      </w:r>
      <w:r>
        <w:rPr>
          <w:rFonts w:hint="eastAsia" w:ascii="宋体" w:hAnsi="宋体" w:cs="宋体"/>
          <w:color w:val="auto"/>
          <w:kern w:val="0"/>
          <w:szCs w:val="21"/>
        </w:rPr>
        <w:t>或者其他利害关系人对评标结果有异议的，应当在</w:t>
      </w:r>
      <w:r>
        <w:rPr>
          <w:rFonts w:ascii="宋体" w:hAnsi="宋体" w:cs="宋体"/>
          <w:color w:val="auto"/>
          <w:kern w:val="0"/>
          <w:szCs w:val="21"/>
        </w:rPr>
        <w:t>中选</w:t>
      </w:r>
      <w:r>
        <w:rPr>
          <w:rFonts w:hint="eastAsia" w:ascii="宋体" w:hAnsi="宋体" w:cs="宋体"/>
          <w:color w:val="auto"/>
          <w:kern w:val="0"/>
          <w:szCs w:val="21"/>
        </w:rPr>
        <w:t>候选人公示期间提出。</w:t>
      </w:r>
      <w:r>
        <w:rPr>
          <w:rFonts w:ascii="宋体" w:hAnsi="宋体" w:cs="宋体"/>
          <w:color w:val="auto"/>
          <w:kern w:val="0"/>
          <w:szCs w:val="21"/>
        </w:rPr>
        <w:t>比选人</w:t>
      </w:r>
      <w:r>
        <w:rPr>
          <w:rFonts w:hint="eastAsia" w:ascii="宋体" w:hAnsi="宋体" w:cs="宋体"/>
          <w:color w:val="auto"/>
          <w:kern w:val="0"/>
          <w:szCs w:val="21"/>
        </w:rPr>
        <w:t>将在收到异议之日起</w:t>
      </w:r>
      <w:r>
        <w:rPr>
          <w:rFonts w:ascii="宋体" w:hAnsi="宋体" w:cs="宋体"/>
          <w:color w:val="auto"/>
          <w:kern w:val="0"/>
          <w:szCs w:val="21"/>
        </w:rPr>
        <w:t>3日内作出答复；作出答复前，将暂停</w:t>
      </w:r>
      <w:r>
        <w:rPr>
          <w:rFonts w:hint="eastAsia" w:ascii="宋体" w:hAnsi="宋体" w:cs="宋体"/>
          <w:color w:val="auto"/>
          <w:kern w:val="0"/>
          <w:szCs w:val="21"/>
          <w:lang w:eastAsia="zh-Hans"/>
        </w:rPr>
        <w:t>比选</w:t>
      </w:r>
      <w:r>
        <w:rPr>
          <w:rFonts w:ascii="宋体" w:hAnsi="宋体" w:cs="宋体"/>
          <w:color w:val="auto"/>
          <w:kern w:val="0"/>
          <w:szCs w:val="21"/>
        </w:rPr>
        <w:t>活动。</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13" w:name="_Toc31939"/>
      <w:bookmarkStart w:id="214" w:name="_Toc31245"/>
      <w:r>
        <w:rPr>
          <w:rFonts w:ascii="宋体" w:hAnsi="宋体" w:cs="宋体"/>
          <w:b/>
          <w:bCs/>
          <w:color w:val="auto"/>
          <w:kern w:val="0"/>
          <w:sz w:val="24"/>
          <w:szCs w:val="20"/>
        </w:rPr>
        <w:t>7.3 中选候选人履约能力审查</w:t>
      </w:r>
      <w:bookmarkEnd w:id="213"/>
      <w:bookmarkEnd w:id="214"/>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中选</w:t>
      </w:r>
      <w:r>
        <w:rPr>
          <w:rFonts w:hint="eastAsia" w:ascii="宋体" w:hAnsi="宋体" w:cs="宋体"/>
          <w:color w:val="auto"/>
          <w:kern w:val="0"/>
          <w:szCs w:val="21"/>
        </w:rPr>
        <w:t>候选人的经营、财务状况发生较大变化或存在违法行为，</w:t>
      </w:r>
      <w:r>
        <w:rPr>
          <w:rFonts w:ascii="宋体" w:hAnsi="宋体" w:cs="宋体"/>
          <w:color w:val="auto"/>
          <w:kern w:val="0"/>
          <w:szCs w:val="21"/>
        </w:rPr>
        <w:t>比选人</w:t>
      </w:r>
      <w:r>
        <w:rPr>
          <w:rFonts w:hint="eastAsia" w:ascii="宋体" w:hAnsi="宋体" w:cs="宋体"/>
          <w:color w:val="auto"/>
          <w:kern w:val="0"/>
          <w:szCs w:val="21"/>
        </w:rPr>
        <w:t>认为可能影响其履约能力的，将在发出</w:t>
      </w:r>
      <w:r>
        <w:rPr>
          <w:rFonts w:ascii="宋体" w:hAnsi="宋体" w:cs="宋体"/>
          <w:color w:val="auto"/>
          <w:kern w:val="0"/>
          <w:szCs w:val="21"/>
        </w:rPr>
        <w:t>中选通知</w:t>
      </w:r>
      <w:r>
        <w:rPr>
          <w:rFonts w:hint="eastAsia" w:ascii="宋体" w:hAnsi="宋体" w:cs="宋体"/>
          <w:color w:val="auto"/>
          <w:kern w:val="0"/>
          <w:szCs w:val="21"/>
        </w:rPr>
        <w:t>书前提请原评标委员会按照</w:t>
      </w:r>
      <w:r>
        <w:rPr>
          <w:rFonts w:ascii="宋体" w:hAnsi="宋体" w:cs="宋体"/>
          <w:color w:val="auto"/>
          <w:kern w:val="0"/>
          <w:szCs w:val="21"/>
        </w:rPr>
        <w:t>比选</w:t>
      </w:r>
      <w:r>
        <w:rPr>
          <w:rFonts w:hint="eastAsia" w:ascii="宋体" w:hAnsi="宋体" w:cs="宋体"/>
          <w:color w:val="auto"/>
          <w:kern w:val="0"/>
          <w:szCs w:val="21"/>
        </w:rPr>
        <w:t>文件规定的标准和方法进行审查确认。</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15" w:name="_Toc11702"/>
      <w:bookmarkStart w:id="216" w:name="_Toc7279"/>
      <w:r>
        <w:rPr>
          <w:rFonts w:ascii="宋体" w:hAnsi="宋体" w:cs="宋体"/>
          <w:b/>
          <w:bCs/>
          <w:color w:val="auto"/>
          <w:kern w:val="0"/>
          <w:sz w:val="24"/>
          <w:szCs w:val="20"/>
        </w:rPr>
        <w:t>7.4 定标</w:t>
      </w:r>
      <w:bookmarkEnd w:id="215"/>
      <w:bookmarkEnd w:id="216"/>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按照</w:t>
      </w:r>
      <w:r>
        <w:rPr>
          <w:rFonts w:ascii="宋体" w:hAnsi="宋体" w:cs="宋体"/>
          <w:color w:val="auto"/>
          <w:kern w:val="0"/>
          <w:szCs w:val="21"/>
        </w:rPr>
        <w:t>比选申请人</w:t>
      </w:r>
      <w:r>
        <w:rPr>
          <w:rFonts w:hint="eastAsia" w:ascii="宋体" w:hAnsi="宋体" w:cs="宋体"/>
          <w:color w:val="auto"/>
          <w:kern w:val="0"/>
          <w:szCs w:val="21"/>
        </w:rPr>
        <w:t>须知前附表的规定，</w:t>
      </w:r>
      <w:r>
        <w:rPr>
          <w:rFonts w:ascii="宋体" w:hAnsi="宋体" w:cs="宋体"/>
          <w:color w:val="auto"/>
          <w:kern w:val="0"/>
          <w:szCs w:val="21"/>
        </w:rPr>
        <w:t>比选人</w:t>
      </w:r>
      <w:r>
        <w:rPr>
          <w:rFonts w:hint="eastAsia" w:ascii="宋体" w:hAnsi="宋体" w:cs="宋体"/>
          <w:color w:val="auto"/>
          <w:kern w:val="0"/>
          <w:szCs w:val="21"/>
        </w:rPr>
        <w:t>或</w:t>
      </w:r>
      <w:r>
        <w:rPr>
          <w:rFonts w:ascii="宋体" w:hAnsi="宋体" w:cs="宋体"/>
          <w:color w:val="auto"/>
          <w:kern w:val="0"/>
          <w:szCs w:val="21"/>
        </w:rPr>
        <w:t>比选人</w:t>
      </w:r>
      <w:r>
        <w:rPr>
          <w:rFonts w:hint="eastAsia" w:ascii="宋体" w:hAnsi="宋体" w:cs="宋体"/>
          <w:color w:val="auto"/>
          <w:kern w:val="0"/>
          <w:szCs w:val="21"/>
        </w:rPr>
        <w:t>授权的评标委员会依法确定</w:t>
      </w:r>
      <w:r>
        <w:rPr>
          <w:rFonts w:ascii="宋体" w:hAnsi="宋体" w:cs="宋体"/>
          <w:color w:val="auto"/>
          <w:kern w:val="0"/>
          <w:szCs w:val="21"/>
        </w:rPr>
        <w:t>中选人</w:t>
      </w:r>
      <w:r>
        <w:rPr>
          <w:rFonts w:hint="eastAsia" w:ascii="宋体" w:hAnsi="宋体" w:cs="宋体"/>
          <w:color w:val="auto"/>
          <w:kern w:val="0"/>
          <w:szCs w:val="21"/>
        </w:rPr>
        <w:t>。</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17" w:name="_Toc19800"/>
      <w:bookmarkStart w:id="218" w:name="_Toc1256"/>
      <w:r>
        <w:rPr>
          <w:rFonts w:ascii="宋体" w:hAnsi="宋体" w:cs="宋体"/>
          <w:b/>
          <w:bCs/>
          <w:color w:val="auto"/>
          <w:kern w:val="0"/>
          <w:sz w:val="24"/>
          <w:szCs w:val="20"/>
        </w:rPr>
        <w:t xml:space="preserve">7.5 </w:t>
      </w:r>
      <w:bookmarkEnd w:id="217"/>
      <w:r>
        <w:rPr>
          <w:rFonts w:ascii="宋体" w:hAnsi="宋体" w:cs="宋体"/>
          <w:b/>
          <w:bCs/>
          <w:color w:val="auto"/>
          <w:kern w:val="0"/>
          <w:sz w:val="24"/>
          <w:szCs w:val="20"/>
        </w:rPr>
        <w:t>中选通知</w:t>
      </w:r>
      <w:bookmarkEnd w:id="218"/>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在本章第</w:t>
      </w:r>
      <w:r>
        <w:rPr>
          <w:rFonts w:ascii="宋体" w:hAnsi="宋体" w:cs="宋体"/>
          <w:color w:val="auto"/>
          <w:kern w:val="0"/>
          <w:szCs w:val="21"/>
        </w:rPr>
        <w:t>3.3款规定的比选有效期内，比选人以书面形式向中选人发出中选通知书，同</w:t>
      </w:r>
      <w:r>
        <w:rPr>
          <w:rFonts w:hint="eastAsia" w:ascii="宋体" w:hAnsi="宋体" w:cs="宋体"/>
          <w:color w:val="auto"/>
          <w:kern w:val="0"/>
          <w:szCs w:val="21"/>
        </w:rPr>
        <w:t>时将</w:t>
      </w:r>
      <w:r>
        <w:rPr>
          <w:rFonts w:ascii="宋体" w:hAnsi="宋体" w:cs="宋体"/>
          <w:color w:val="auto"/>
          <w:kern w:val="0"/>
          <w:szCs w:val="21"/>
        </w:rPr>
        <w:t>中选</w:t>
      </w:r>
      <w:r>
        <w:rPr>
          <w:rFonts w:hint="eastAsia" w:ascii="宋体" w:hAnsi="宋体" w:cs="宋体"/>
          <w:color w:val="auto"/>
          <w:kern w:val="0"/>
          <w:szCs w:val="21"/>
        </w:rPr>
        <w:t>结果通知未</w:t>
      </w:r>
      <w:r>
        <w:rPr>
          <w:rFonts w:ascii="宋体" w:hAnsi="宋体" w:cs="宋体"/>
          <w:color w:val="auto"/>
          <w:kern w:val="0"/>
          <w:szCs w:val="21"/>
        </w:rPr>
        <w:t>中选</w:t>
      </w:r>
      <w:r>
        <w:rPr>
          <w:rFonts w:hint="eastAsia" w:ascii="宋体" w:hAnsi="宋体" w:cs="宋体"/>
          <w:color w:val="auto"/>
          <w:kern w:val="0"/>
          <w:szCs w:val="21"/>
        </w:rPr>
        <w:t>的</w:t>
      </w:r>
      <w:r>
        <w:rPr>
          <w:rFonts w:ascii="宋体" w:hAnsi="宋体" w:cs="宋体"/>
          <w:color w:val="auto"/>
          <w:kern w:val="0"/>
          <w:szCs w:val="21"/>
        </w:rPr>
        <w:t>比选申请人</w:t>
      </w:r>
      <w:r>
        <w:rPr>
          <w:rFonts w:hint="eastAsia" w:ascii="宋体" w:hAnsi="宋体" w:cs="宋体"/>
          <w:color w:val="auto"/>
          <w:kern w:val="0"/>
          <w:szCs w:val="21"/>
        </w:rPr>
        <w:t>。</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19" w:name="_Toc20254"/>
      <w:bookmarkStart w:id="220" w:name="_Toc16228"/>
      <w:r>
        <w:rPr>
          <w:rFonts w:ascii="宋体" w:hAnsi="宋体" w:cs="宋体"/>
          <w:b/>
          <w:bCs/>
          <w:color w:val="auto"/>
          <w:kern w:val="0"/>
          <w:sz w:val="24"/>
          <w:szCs w:val="20"/>
        </w:rPr>
        <w:t>7.6 履约保证金</w:t>
      </w:r>
      <w:bookmarkEnd w:id="219"/>
      <w:bookmarkEnd w:id="220"/>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7.6.1 </w:t>
      </w:r>
      <w:r>
        <w:rPr>
          <w:rFonts w:hint="eastAsia" w:ascii="宋体" w:hAnsi="宋体" w:cs="宋体"/>
          <w:color w:val="auto"/>
          <w:kern w:val="0"/>
          <w:szCs w:val="21"/>
        </w:rPr>
        <w:t>在签订合同前，</w:t>
      </w:r>
      <w:r>
        <w:rPr>
          <w:rFonts w:ascii="宋体" w:hAnsi="宋体" w:cs="宋体"/>
          <w:color w:val="auto"/>
          <w:kern w:val="0"/>
          <w:szCs w:val="21"/>
        </w:rPr>
        <w:t>中选人</w:t>
      </w:r>
      <w:r>
        <w:rPr>
          <w:rFonts w:hint="eastAsia" w:ascii="宋体" w:hAnsi="宋体" w:cs="宋体"/>
          <w:color w:val="auto"/>
          <w:kern w:val="0"/>
          <w:szCs w:val="21"/>
        </w:rPr>
        <w:t>应按</w:t>
      </w:r>
      <w:r>
        <w:rPr>
          <w:rFonts w:ascii="宋体" w:hAnsi="宋体" w:cs="宋体"/>
          <w:color w:val="auto"/>
          <w:kern w:val="0"/>
          <w:szCs w:val="21"/>
        </w:rPr>
        <w:t>比选申请人</w:t>
      </w:r>
      <w:r>
        <w:rPr>
          <w:rFonts w:hint="eastAsia" w:ascii="宋体" w:hAnsi="宋体" w:cs="宋体"/>
          <w:color w:val="auto"/>
          <w:kern w:val="0"/>
          <w:szCs w:val="21"/>
        </w:rPr>
        <w:t>须知前附表规定的形式、金额和</w:t>
      </w:r>
      <w:r>
        <w:rPr>
          <w:rFonts w:ascii="宋体" w:hAnsi="宋体" w:cs="宋体"/>
          <w:color w:val="auto"/>
          <w:kern w:val="0"/>
          <w:szCs w:val="21"/>
        </w:rPr>
        <w:t>比选</w:t>
      </w:r>
      <w:r>
        <w:rPr>
          <w:rFonts w:hint="eastAsia" w:ascii="宋体" w:hAnsi="宋体" w:cs="宋体"/>
          <w:color w:val="auto"/>
          <w:kern w:val="0"/>
          <w:szCs w:val="21"/>
        </w:rPr>
        <w:t>文件第四章“合同条款及格式”规定的或者事先经过</w:t>
      </w:r>
      <w:r>
        <w:rPr>
          <w:rFonts w:ascii="宋体" w:hAnsi="宋体" w:cs="宋体"/>
          <w:color w:val="auto"/>
          <w:kern w:val="0"/>
          <w:szCs w:val="21"/>
        </w:rPr>
        <w:t>比选人</w:t>
      </w:r>
      <w:r>
        <w:rPr>
          <w:rFonts w:hint="eastAsia" w:ascii="宋体" w:hAnsi="宋体" w:cs="宋体"/>
          <w:color w:val="auto"/>
          <w:kern w:val="0"/>
          <w:szCs w:val="21"/>
        </w:rPr>
        <w:t>书面认可的履约保证金格式向</w:t>
      </w:r>
      <w:r>
        <w:rPr>
          <w:rFonts w:ascii="宋体" w:hAnsi="宋体" w:cs="宋体"/>
          <w:color w:val="auto"/>
          <w:kern w:val="0"/>
          <w:szCs w:val="21"/>
        </w:rPr>
        <w:t>比选人</w:t>
      </w:r>
      <w:r>
        <w:rPr>
          <w:rFonts w:hint="eastAsia" w:ascii="宋体" w:hAnsi="宋体" w:cs="宋体"/>
          <w:color w:val="auto"/>
          <w:kern w:val="0"/>
          <w:szCs w:val="21"/>
        </w:rPr>
        <w:t>提交履约保证金。除</w:t>
      </w:r>
      <w:r>
        <w:rPr>
          <w:rFonts w:ascii="宋体" w:hAnsi="宋体" w:cs="宋体"/>
          <w:color w:val="auto"/>
          <w:kern w:val="0"/>
          <w:szCs w:val="21"/>
        </w:rPr>
        <w:t>比选申请人</w:t>
      </w:r>
      <w:r>
        <w:rPr>
          <w:rFonts w:hint="eastAsia" w:ascii="宋体" w:hAnsi="宋体" w:cs="宋体"/>
          <w:color w:val="auto"/>
          <w:kern w:val="0"/>
          <w:szCs w:val="21"/>
        </w:rPr>
        <w:t>须知前附表另有规定外，履约保证金为</w:t>
      </w:r>
      <w:r>
        <w:rPr>
          <w:rFonts w:ascii="宋体" w:hAnsi="宋体" w:cs="宋体"/>
          <w:color w:val="auto"/>
          <w:kern w:val="0"/>
          <w:szCs w:val="21"/>
        </w:rPr>
        <w:t>中选</w:t>
      </w:r>
      <w:r>
        <w:rPr>
          <w:rFonts w:hint="eastAsia" w:ascii="宋体" w:hAnsi="宋体" w:cs="宋体"/>
          <w:color w:val="auto"/>
          <w:kern w:val="0"/>
          <w:szCs w:val="21"/>
        </w:rPr>
        <w:t>合同金额的</w:t>
      </w:r>
      <w:r>
        <w:rPr>
          <w:rFonts w:ascii="宋体" w:hAnsi="宋体" w:cs="宋体"/>
          <w:color w:val="auto"/>
          <w:kern w:val="0"/>
          <w:szCs w:val="21"/>
        </w:rPr>
        <w:t>10%。</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7.6.2 中选人</w:t>
      </w:r>
      <w:r>
        <w:rPr>
          <w:rFonts w:hint="eastAsia" w:ascii="宋体" w:hAnsi="宋体" w:cs="宋体"/>
          <w:color w:val="auto"/>
          <w:kern w:val="0"/>
          <w:szCs w:val="21"/>
        </w:rPr>
        <w:t>不能按本章第</w:t>
      </w:r>
      <w:r>
        <w:rPr>
          <w:rFonts w:ascii="宋体" w:hAnsi="宋体" w:cs="宋体"/>
          <w:color w:val="auto"/>
          <w:kern w:val="0"/>
          <w:szCs w:val="21"/>
        </w:rPr>
        <w:t>7.6.1项要求提交履约保证金的，视为放弃中选，其比选保证金不予退还，给比选人造成的损失超过比选保证金数额的，中选人还应当对超过部分予以赔偿。</w:t>
      </w:r>
    </w:p>
    <w:p>
      <w:pPr>
        <w:autoSpaceDE w:val="0"/>
        <w:autoSpaceDN w:val="0"/>
        <w:adjustRightInd w:val="0"/>
        <w:spacing w:line="400" w:lineRule="exact"/>
        <w:ind w:firstLine="482"/>
        <w:outlineLvl w:val="2"/>
        <w:rPr>
          <w:rFonts w:ascii="宋体" w:hAnsi="宋体" w:cs="宋体"/>
          <w:b/>
          <w:bCs/>
          <w:color w:val="auto"/>
          <w:kern w:val="0"/>
          <w:sz w:val="24"/>
          <w:szCs w:val="20"/>
        </w:rPr>
      </w:pPr>
      <w:bookmarkStart w:id="221" w:name="_Toc13880"/>
      <w:bookmarkStart w:id="222" w:name="_Toc5417"/>
      <w:r>
        <w:rPr>
          <w:rFonts w:ascii="宋体" w:hAnsi="宋体" w:cs="宋体"/>
          <w:b/>
          <w:bCs/>
          <w:color w:val="auto"/>
          <w:kern w:val="0"/>
          <w:sz w:val="24"/>
          <w:szCs w:val="20"/>
        </w:rPr>
        <w:t>7.7 签订合同</w:t>
      </w:r>
      <w:bookmarkEnd w:id="221"/>
      <w:bookmarkEnd w:id="222"/>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7.7.1 比选人</w:t>
      </w:r>
      <w:r>
        <w:rPr>
          <w:rFonts w:hint="eastAsia" w:ascii="宋体" w:hAnsi="宋体" w:cs="宋体"/>
          <w:color w:val="auto"/>
          <w:kern w:val="0"/>
          <w:szCs w:val="21"/>
        </w:rPr>
        <w:t>和</w:t>
      </w:r>
      <w:r>
        <w:rPr>
          <w:rFonts w:ascii="宋体" w:hAnsi="宋体" w:cs="宋体"/>
          <w:color w:val="auto"/>
          <w:kern w:val="0"/>
          <w:szCs w:val="21"/>
        </w:rPr>
        <w:t>中选人</w:t>
      </w:r>
      <w:r>
        <w:rPr>
          <w:rFonts w:hint="eastAsia" w:ascii="宋体" w:hAnsi="宋体" w:cs="宋体"/>
          <w:color w:val="auto"/>
          <w:kern w:val="0"/>
          <w:szCs w:val="21"/>
        </w:rPr>
        <w:t>应当在</w:t>
      </w:r>
      <w:r>
        <w:rPr>
          <w:rFonts w:ascii="宋体" w:hAnsi="宋体" w:cs="宋体"/>
          <w:color w:val="auto"/>
          <w:kern w:val="0"/>
          <w:szCs w:val="21"/>
        </w:rPr>
        <w:t>中选通知</w:t>
      </w:r>
      <w:r>
        <w:rPr>
          <w:rFonts w:hint="eastAsia" w:ascii="宋体" w:hAnsi="宋体" w:cs="宋体"/>
          <w:color w:val="auto"/>
          <w:kern w:val="0"/>
          <w:szCs w:val="21"/>
        </w:rPr>
        <w:t>书发出之日起</w:t>
      </w:r>
      <w:r>
        <w:rPr>
          <w:rFonts w:ascii="宋体" w:hAnsi="宋体" w:cs="宋体"/>
          <w:color w:val="auto"/>
          <w:kern w:val="0"/>
          <w:szCs w:val="21"/>
        </w:rPr>
        <w:t>30日内，根据比选文件和中选人的比选文件订立书面合同。中选人无正当理由拒签合同，在签订合同时向比选人提出附加条件，或者不按照比选文件要求提交履约保证金的，比选人有权取消其中选资格，其比选保证金不予退还；给比选人造成的损失超过比选保证金数额的，中选人还应当对超过部分予以赔偿。</w:t>
      </w:r>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 xml:space="preserve">7.7.2 </w:t>
      </w:r>
      <w:r>
        <w:rPr>
          <w:rFonts w:hint="eastAsia" w:ascii="宋体" w:hAnsi="宋体" w:cs="宋体"/>
          <w:color w:val="auto"/>
          <w:kern w:val="0"/>
          <w:szCs w:val="21"/>
        </w:rPr>
        <w:t>发出</w:t>
      </w:r>
      <w:r>
        <w:rPr>
          <w:rFonts w:ascii="宋体" w:hAnsi="宋体" w:cs="宋体"/>
          <w:color w:val="auto"/>
          <w:kern w:val="0"/>
          <w:szCs w:val="21"/>
        </w:rPr>
        <w:t>中选通知</w:t>
      </w:r>
      <w:r>
        <w:rPr>
          <w:rFonts w:hint="eastAsia" w:ascii="宋体" w:hAnsi="宋体" w:cs="宋体"/>
          <w:color w:val="auto"/>
          <w:kern w:val="0"/>
          <w:szCs w:val="21"/>
        </w:rPr>
        <w:t>书后，</w:t>
      </w:r>
      <w:r>
        <w:rPr>
          <w:rFonts w:ascii="宋体" w:hAnsi="宋体" w:cs="宋体"/>
          <w:color w:val="auto"/>
          <w:kern w:val="0"/>
          <w:szCs w:val="21"/>
        </w:rPr>
        <w:t>比选人</w:t>
      </w:r>
      <w:r>
        <w:rPr>
          <w:rFonts w:hint="eastAsia" w:ascii="宋体" w:hAnsi="宋体" w:cs="宋体"/>
          <w:color w:val="auto"/>
          <w:kern w:val="0"/>
          <w:szCs w:val="21"/>
        </w:rPr>
        <w:t>无正当理由拒签合同，或者在签订合同时向</w:t>
      </w:r>
      <w:r>
        <w:rPr>
          <w:rFonts w:ascii="宋体" w:hAnsi="宋体" w:cs="宋体"/>
          <w:color w:val="auto"/>
          <w:kern w:val="0"/>
          <w:szCs w:val="21"/>
        </w:rPr>
        <w:t>中选人</w:t>
      </w:r>
      <w:r>
        <w:rPr>
          <w:rFonts w:hint="eastAsia" w:ascii="宋体" w:hAnsi="宋体" w:cs="宋体"/>
          <w:color w:val="auto"/>
          <w:kern w:val="0"/>
          <w:szCs w:val="21"/>
        </w:rPr>
        <w:t>提出附加条件的，</w:t>
      </w:r>
      <w:r>
        <w:rPr>
          <w:rFonts w:ascii="宋体" w:hAnsi="宋体" w:cs="宋体"/>
          <w:color w:val="auto"/>
          <w:kern w:val="0"/>
          <w:szCs w:val="21"/>
        </w:rPr>
        <w:t>比选人</w:t>
      </w:r>
      <w:r>
        <w:rPr>
          <w:rFonts w:hint="eastAsia" w:ascii="宋体" w:hAnsi="宋体" w:cs="宋体"/>
          <w:color w:val="auto"/>
          <w:kern w:val="0"/>
          <w:szCs w:val="21"/>
        </w:rPr>
        <w:t>向</w:t>
      </w:r>
      <w:r>
        <w:rPr>
          <w:rFonts w:ascii="宋体" w:hAnsi="宋体" w:cs="宋体"/>
          <w:color w:val="auto"/>
          <w:kern w:val="0"/>
          <w:szCs w:val="21"/>
        </w:rPr>
        <w:t>中选人</w:t>
      </w:r>
      <w:r>
        <w:rPr>
          <w:rFonts w:hint="eastAsia" w:ascii="宋体" w:hAnsi="宋体" w:cs="宋体"/>
          <w:color w:val="auto"/>
          <w:kern w:val="0"/>
          <w:szCs w:val="21"/>
        </w:rPr>
        <w:t>退还</w:t>
      </w:r>
      <w:r>
        <w:rPr>
          <w:rFonts w:ascii="宋体" w:hAnsi="宋体" w:cs="宋体"/>
          <w:color w:val="auto"/>
          <w:kern w:val="0"/>
          <w:szCs w:val="21"/>
        </w:rPr>
        <w:t>比选</w:t>
      </w:r>
      <w:r>
        <w:rPr>
          <w:rFonts w:hint="eastAsia" w:ascii="宋体" w:hAnsi="宋体" w:cs="宋体"/>
          <w:color w:val="auto"/>
          <w:kern w:val="0"/>
          <w:szCs w:val="21"/>
        </w:rPr>
        <w:t>保证金；给</w:t>
      </w:r>
      <w:r>
        <w:rPr>
          <w:rFonts w:ascii="宋体" w:hAnsi="宋体" w:cs="宋体"/>
          <w:color w:val="auto"/>
          <w:kern w:val="0"/>
          <w:szCs w:val="21"/>
        </w:rPr>
        <w:t>中选人</w:t>
      </w:r>
      <w:r>
        <w:rPr>
          <w:rFonts w:hint="eastAsia" w:ascii="宋体" w:hAnsi="宋体" w:cs="宋体"/>
          <w:color w:val="auto"/>
          <w:kern w:val="0"/>
          <w:szCs w:val="21"/>
        </w:rPr>
        <w:t>造成损失的，还应当赔偿损失。</w:t>
      </w:r>
    </w:p>
    <w:p>
      <w:pPr>
        <w:autoSpaceDE w:val="0"/>
        <w:autoSpaceDN w:val="0"/>
        <w:adjustRightInd w:val="0"/>
        <w:ind w:firstLine="482"/>
        <w:outlineLvl w:val="2"/>
        <w:rPr>
          <w:rFonts w:ascii="宋体" w:hAnsi="宋体" w:cs="宋体"/>
          <w:b/>
          <w:bCs/>
          <w:color w:val="auto"/>
          <w:kern w:val="0"/>
          <w:sz w:val="24"/>
          <w:szCs w:val="20"/>
        </w:rPr>
      </w:pPr>
      <w:bookmarkStart w:id="223" w:name="_Toc29665"/>
      <w:r>
        <w:rPr>
          <w:rFonts w:ascii="宋体" w:hAnsi="宋体" w:cs="宋体"/>
          <w:b/>
          <w:bCs/>
          <w:color w:val="auto"/>
          <w:kern w:val="0"/>
          <w:sz w:val="24"/>
          <w:szCs w:val="20"/>
        </w:rPr>
        <w:t>7.8签订合同</w:t>
      </w:r>
      <w:bookmarkEnd w:id="223"/>
    </w:p>
    <w:p>
      <w:pPr>
        <w:ind w:firstLine="420"/>
        <w:rPr>
          <w:rFonts w:ascii="宋体" w:hAnsi="宋体" w:cs="宋体"/>
          <w:color w:val="auto"/>
          <w:szCs w:val="21"/>
          <w:lang w:val="ru-RU"/>
        </w:rPr>
      </w:pPr>
      <w:r>
        <w:rPr>
          <w:rFonts w:hint="eastAsia" w:ascii="宋体" w:hAnsi="宋体" w:cs="宋体"/>
          <w:color w:val="auto"/>
          <w:szCs w:val="21"/>
          <w:lang w:val="ru-RU"/>
        </w:rPr>
        <w:t xml:space="preserve">7.8.1 </w:t>
      </w:r>
      <w:r>
        <w:rPr>
          <w:rFonts w:ascii="宋体" w:hAnsi="宋体" w:cs="宋体"/>
          <w:color w:val="auto"/>
          <w:szCs w:val="21"/>
        </w:rPr>
        <w:t>比选人</w:t>
      </w:r>
      <w:r>
        <w:rPr>
          <w:rFonts w:hint="eastAsia" w:ascii="宋体" w:hAnsi="宋体" w:cs="宋体"/>
          <w:color w:val="auto"/>
          <w:szCs w:val="21"/>
          <w:lang w:val="ru-RU"/>
        </w:rPr>
        <w:t>和</w:t>
      </w:r>
      <w:r>
        <w:rPr>
          <w:rFonts w:ascii="宋体" w:hAnsi="宋体" w:cs="宋体"/>
          <w:color w:val="auto"/>
          <w:szCs w:val="21"/>
        </w:rPr>
        <w:t>中选人</w:t>
      </w:r>
      <w:r>
        <w:rPr>
          <w:rFonts w:hint="eastAsia" w:ascii="宋体" w:hAnsi="宋体" w:cs="宋体"/>
          <w:color w:val="auto"/>
          <w:szCs w:val="21"/>
          <w:lang w:val="ru-RU"/>
        </w:rPr>
        <w:t>应在</w:t>
      </w:r>
      <w:r>
        <w:rPr>
          <w:rFonts w:ascii="宋体" w:hAnsi="宋体" w:cs="宋体"/>
          <w:color w:val="auto"/>
          <w:szCs w:val="21"/>
        </w:rPr>
        <w:t>中选通知</w:t>
      </w:r>
      <w:r>
        <w:rPr>
          <w:rFonts w:hint="eastAsia" w:ascii="宋体" w:hAnsi="宋体" w:cs="宋体"/>
          <w:color w:val="auto"/>
          <w:szCs w:val="21"/>
          <w:lang w:val="ru-RU"/>
        </w:rPr>
        <w:t xml:space="preserve">书发出之日起 </w:t>
      </w:r>
      <w:r>
        <w:rPr>
          <w:rFonts w:hint="eastAsia" w:ascii="宋体" w:hAnsi="宋体" w:cs="宋体"/>
          <w:color w:val="auto"/>
          <w:szCs w:val="21"/>
        </w:rPr>
        <w:t>15</w:t>
      </w:r>
      <w:r>
        <w:rPr>
          <w:rFonts w:hint="eastAsia" w:ascii="宋体" w:hAnsi="宋体" w:cs="宋体"/>
          <w:color w:val="auto"/>
          <w:szCs w:val="21"/>
          <w:lang w:val="ru-RU"/>
        </w:rPr>
        <w:t xml:space="preserve"> 日内，根据</w:t>
      </w:r>
      <w:r>
        <w:rPr>
          <w:rFonts w:ascii="宋体" w:hAnsi="宋体" w:cs="宋体"/>
          <w:color w:val="auto"/>
          <w:szCs w:val="21"/>
        </w:rPr>
        <w:t>比选</w:t>
      </w:r>
      <w:r>
        <w:rPr>
          <w:rFonts w:hint="eastAsia" w:ascii="宋体" w:hAnsi="宋体" w:cs="宋体"/>
          <w:color w:val="auto"/>
          <w:szCs w:val="21"/>
          <w:lang w:val="ru-RU"/>
        </w:rPr>
        <w:t>文件和</w:t>
      </w:r>
      <w:r>
        <w:rPr>
          <w:rFonts w:ascii="宋体" w:hAnsi="宋体" w:cs="宋体"/>
          <w:color w:val="auto"/>
          <w:szCs w:val="21"/>
        </w:rPr>
        <w:t>中选人</w:t>
      </w:r>
      <w:r>
        <w:rPr>
          <w:rFonts w:hint="eastAsia" w:ascii="宋体" w:hAnsi="宋体" w:cs="宋体"/>
          <w:color w:val="auto"/>
          <w:szCs w:val="21"/>
          <w:lang w:val="ru-RU"/>
        </w:rPr>
        <w:t>的</w:t>
      </w:r>
      <w:r>
        <w:rPr>
          <w:rFonts w:ascii="宋体" w:hAnsi="宋体" w:cs="宋体"/>
          <w:color w:val="auto"/>
          <w:szCs w:val="21"/>
        </w:rPr>
        <w:t>比选文件</w:t>
      </w:r>
      <w:r>
        <w:rPr>
          <w:rFonts w:hint="eastAsia" w:ascii="宋体" w:hAnsi="宋体" w:cs="宋体"/>
          <w:color w:val="auto"/>
          <w:szCs w:val="21"/>
          <w:lang w:val="ru-RU"/>
        </w:rPr>
        <w:t>订立书面合同。</w:t>
      </w:r>
      <w:r>
        <w:rPr>
          <w:rFonts w:ascii="宋体" w:hAnsi="宋体" w:cs="宋体"/>
          <w:color w:val="auto"/>
          <w:szCs w:val="21"/>
        </w:rPr>
        <w:t>中选人</w:t>
      </w:r>
      <w:r>
        <w:rPr>
          <w:rFonts w:hint="eastAsia" w:ascii="宋体" w:hAnsi="宋体" w:cs="宋体"/>
          <w:color w:val="auto"/>
          <w:szCs w:val="21"/>
          <w:lang w:val="ru-RU"/>
        </w:rPr>
        <w:t>放弃</w:t>
      </w:r>
      <w:r>
        <w:rPr>
          <w:rFonts w:ascii="宋体" w:hAnsi="宋体" w:cs="宋体"/>
          <w:color w:val="auto"/>
          <w:szCs w:val="21"/>
        </w:rPr>
        <w:t>中选</w:t>
      </w:r>
      <w:r>
        <w:rPr>
          <w:rFonts w:hint="eastAsia" w:ascii="宋体" w:hAnsi="宋体" w:cs="宋体"/>
          <w:color w:val="auto"/>
          <w:szCs w:val="21"/>
          <w:lang w:val="ru-RU"/>
        </w:rPr>
        <w:t>项目，无正当理由拒签合同，在签订合同时向</w:t>
      </w:r>
      <w:r>
        <w:rPr>
          <w:rFonts w:ascii="宋体" w:hAnsi="宋体" w:cs="宋体"/>
          <w:color w:val="auto"/>
          <w:szCs w:val="21"/>
        </w:rPr>
        <w:t>比选人</w:t>
      </w:r>
      <w:r>
        <w:rPr>
          <w:rFonts w:hint="eastAsia" w:ascii="宋体" w:hAnsi="宋体" w:cs="宋体"/>
          <w:color w:val="auto"/>
          <w:szCs w:val="21"/>
          <w:lang w:val="ru-RU"/>
        </w:rPr>
        <w:t>提出附加条件或者更改合同实质性内容或履约保证金的，</w:t>
      </w:r>
      <w:r>
        <w:rPr>
          <w:rFonts w:ascii="宋体" w:hAnsi="宋体" w:cs="宋体"/>
          <w:color w:val="auto"/>
          <w:szCs w:val="21"/>
        </w:rPr>
        <w:t>比选人</w:t>
      </w:r>
      <w:r>
        <w:rPr>
          <w:rFonts w:hint="eastAsia" w:ascii="宋体" w:hAnsi="宋体" w:cs="宋体"/>
          <w:color w:val="auto"/>
          <w:szCs w:val="21"/>
          <w:lang w:val="ru-RU"/>
        </w:rPr>
        <w:t>取消其</w:t>
      </w:r>
      <w:r>
        <w:rPr>
          <w:rFonts w:ascii="宋体" w:hAnsi="宋体" w:cs="宋体"/>
          <w:color w:val="auto"/>
          <w:szCs w:val="21"/>
        </w:rPr>
        <w:t>中选</w:t>
      </w:r>
      <w:r>
        <w:rPr>
          <w:rFonts w:hint="eastAsia" w:ascii="宋体" w:hAnsi="宋体" w:cs="宋体"/>
          <w:color w:val="auto"/>
          <w:szCs w:val="21"/>
          <w:lang w:val="ru-RU"/>
        </w:rPr>
        <w:t>资格，其</w:t>
      </w:r>
      <w:r>
        <w:rPr>
          <w:rFonts w:ascii="宋体" w:hAnsi="宋体" w:cs="宋体"/>
          <w:color w:val="auto"/>
          <w:szCs w:val="21"/>
        </w:rPr>
        <w:t>比选</w:t>
      </w:r>
      <w:r>
        <w:rPr>
          <w:rFonts w:hint="eastAsia" w:ascii="宋体" w:hAnsi="宋体" w:cs="宋体"/>
          <w:color w:val="auto"/>
          <w:szCs w:val="21"/>
          <w:lang w:val="ru-RU"/>
        </w:rPr>
        <w:t>保证金不予退还；给</w:t>
      </w:r>
      <w:r>
        <w:rPr>
          <w:rFonts w:ascii="宋体" w:hAnsi="宋体" w:cs="宋体"/>
          <w:color w:val="auto"/>
          <w:szCs w:val="21"/>
        </w:rPr>
        <w:t>比选人</w:t>
      </w:r>
      <w:r>
        <w:rPr>
          <w:rFonts w:hint="eastAsia" w:ascii="宋体" w:hAnsi="宋体" w:cs="宋体"/>
          <w:color w:val="auto"/>
          <w:szCs w:val="21"/>
          <w:lang w:val="ru-RU"/>
        </w:rPr>
        <w:t>造成的损失超过</w:t>
      </w:r>
      <w:r>
        <w:rPr>
          <w:rFonts w:ascii="宋体" w:hAnsi="宋体" w:cs="宋体"/>
          <w:color w:val="auto"/>
          <w:szCs w:val="21"/>
        </w:rPr>
        <w:t>比选</w:t>
      </w:r>
      <w:r>
        <w:rPr>
          <w:rFonts w:hint="eastAsia" w:ascii="宋体" w:hAnsi="宋体" w:cs="宋体"/>
          <w:color w:val="auto"/>
          <w:szCs w:val="21"/>
          <w:lang w:val="ru-RU"/>
        </w:rPr>
        <w:t>保证金数额的，</w:t>
      </w:r>
      <w:r>
        <w:rPr>
          <w:rFonts w:ascii="宋体" w:hAnsi="宋体" w:cs="宋体"/>
          <w:color w:val="auto"/>
          <w:szCs w:val="21"/>
        </w:rPr>
        <w:t>中选人</w:t>
      </w:r>
      <w:r>
        <w:rPr>
          <w:rFonts w:hint="eastAsia" w:ascii="宋体" w:hAnsi="宋体" w:cs="宋体"/>
          <w:color w:val="auto"/>
          <w:szCs w:val="21"/>
          <w:lang w:val="ru-RU"/>
        </w:rPr>
        <w:t>还应对超过部分予以赔偿。</w:t>
      </w:r>
    </w:p>
    <w:p>
      <w:pPr>
        <w:ind w:firstLine="420"/>
        <w:rPr>
          <w:rFonts w:eastAsia="Calibri"/>
          <w:color w:val="auto"/>
          <w:sz w:val="22"/>
          <w:lang w:val="ru-RU"/>
        </w:rPr>
      </w:pPr>
      <w:r>
        <w:rPr>
          <w:rFonts w:hint="eastAsia" w:ascii="宋体" w:hAnsi="宋体" w:cs="宋体"/>
          <w:color w:val="auto"/>
          <w:szCs w:val="21"/>
          <w:lang w:val="ru-RU"/>
        </w:rPr>
        <w:t>7.8.2 发出</w:t>
      </w:r>
      <w:r>
        <w:rPr>
          <w:rFonts w:ascii="宋体" w:hAnsi="宋体" w:cs="宋体"/>
          <w:color w:val="auto"/>
          <w:szCs w:val="21"/>
        </w:rPr>
        <w:t>中选通知</w:t>
      </w:r>
      <w:r>
        <w:rPr>
          <w:rFonts w:hint="eastAsia" w:ascii="宋体" w:hAnsi="宋体" w:cs="宋体"/>
          <w:color w:val="auto"/>
          <w:szCs w:val="21"/>
          <w:lang w:val="ru-RU"/>
        </w:rPr>
        <w:t>书后，</w:t>
      </w:r>
      <w:r>
        <w:rPr>
          <w:rFonts w:ascii="宋体" w:hAnsi="宋体" w:cs="宋体"/>
          <w:color w:val="auto"/>
          <w:szCs w:val="21"/>
        </w:rPr>
        <w:t>比选人</w:t>
      </w:r>
      <w:r>
        <w:rPr>
          <w:rFonts w:hint="eastAsia" w:ascii="宋体" w:hAnsi="宋体" w:cs="宋体"/>
          <w:color w:val="auto"/>
          <w:szCs w:val="21"/>
          <w:lang w:val="ru-RU"/>
        </w:rPr>
        <w:t>无正当理由拒签合同，或在签订合同时向</w:t>
      </w:r>
      <w:r>
        <w:rPr>
          <w:rFonts w:ascii="宋体" w:hAnsi="宋体" w:cs="宋体"/>
          <w:color w:val="auto"/>
          <w:szCs w:val="21"/>
        </w:rPr>
        <w:t>中选人</w:t>
      </w:r>
      <w:r>
        <w:rPr>
          <w:rFonts w:hint="eastAsia" w:ascii="宋体" w:hAnsi="宋体" w:cs="宋体"/>
          <w:color w:val="auto"/>
          <w:szCs w:val="21"/>
          <w:lang w:val="ru-RU"/>
        </w:rPr>
        <w:t>提出附加条件的，</w:t>
      </w:r>
      <w:r>
        <w:rPr>
          <w:rFonts w:ascii="宋体" w:hAnsi="宋体" w:cs="宋体"/>
          <w:color w:val="auto"/>
          <w:szCs w:val="21"/>
        </w:rPr>
        <w:t>比选人</w:t>
      </w:r>
      <w:r>
        <w:rPr>
          <w:rFonts w:hint="eastAsia" w:ascii="宋体" w:hAnsi="宋体" w:cs="宋体"/>
          <w:color w:val="auto"/>
          <w:szCs w:val="21"/>
          <w:lang w:val="ru-RU"/>
        </w:rPr>
        <w:t>向</w:t>
      </w:r>
      <w:r>
        <w:rPr>
          <w:rFonts w:ascii="宋体" w:hAnsi="宋体" w:cs="宋体"/>
          <w:color w:val="auto"/>
          <w:szCs w:val="21"/>
        </w:rPr>
        <w:t>中选人</w:t>
      </w:r>
      <w:r>
        <w:rPr>
          <w:rFonts w:hint="eastAsia" w:ascii="宋体" w:hAnsi="宋体" w:cs="宋体"/>
          <w:color w:val="auto"/>
          <w:szCs w:val="21"/>
          <w:lang w:val="ru-RU"/>
        </w:rPr>
        <w:t>退还</w:t>
      </w:r>
      <w:r>
        <w:rPr>
          <w:rFonts w:ascii="宋体" w:hAnsi="宋体" w:cs="宋体"/>
          <w:color w:val="auto"/>
          <w:szCs w:val="21"/>
        </w:rPr>
        <w:t>比选</w:t>
      </w:r>
      <w:r>
        <w:rPr>
          <w:rFonts w:hint="eastAsia" w:ascii="宋体" w:hAnsi="宋体" w:cs="宋体"/>
          <w:color w:val="auto"/>
          <w:szCs w:val="21"/>
          <w:lang w:val="ru-RU"/>
        </w:rPr>
        <w:t>保证金；给</w:t>
      </w:r>
      <w:r>
        <w:rPr>
          <w:rFonts w:ascii="宋体" w:hAnsi="宋体" w:cs="宋体"/>
          <w:color w:val="auto"/>
          <w:szCs w:val="21"/>
        </w:rPr>
        <w:t>中选人</w:t>
      </w:r>
      <w:r>
        <w:rPr>
          <w:rFonts w:hint="eastAsia" w:ascii="宋体" w:hAnsi="宋体" w:cs="宋体"/>
          <w:color w:val="auto"/>
          <w:szCs w:val="21"/>
          <w:lang w:val="ru-RU"/>
        </w:rPr>
        <w:t>造成损失的，还应赔偿损失。</w:t>
      </w:r>
    </w:p>
    <w:p>
      <w:pPr>
        <w:spacing w:line="300" w:lineRule="auto"/>
        <w:ind w:firstLine="0" w:firstLineChars="0"/>
        <w:jc w:val="both"/>
        <w:outlineLvl w:val="1"/>
        <w:rPr>
          <w:rFonts w:ascii="宋体" w:hAnsi="宋体" w:cs="宋体"/>
          <w:color w:val="auto"/>
          <w:kern w:val="0"/>
          <w:sz w:val="28"/>
          <w:szCs w:val="28"/>
        </w:rPr>
      </w:pPr>
      <w:bookmarkStart w:id="224" w:name="_Toc287607789"/>
      <w:bookmarkStart w:id="225" w:name="_Toc57905874"/>
      <w:bookmarkStart w:id="226" w:name="_Toc224103360"/>
      <w:bookmarkStart w:id="227" w:name="_Toc509218753"/>
      <w:bookmarkStart w:id="228" w:name="_Toc200513169"/>
      <w:bookmarkStart w:id="229" w:name="_Toc430530478"/>
      <w:bookmarkStart w:id="230" w:name="_Toc277082595"/>
      <w:bookmarkStart w:id="231" w:name="_Toc287620728"/>
      <w:bookmarkStart w:id="232" w:name="_Toc22591"/>
      <w:bookmarkStart w:id="233" w:name="_Toc10385"/>
      <w:bookmarkStart w:id="234" w:name="_Toc12790"/>
      <w:bookmarkStart w:id="235" w:name="_Toc15805"/>
      <w:r>
        <w:rPr>
          <w:rFonts w:ascii="宋体" w:hAnsi="宋体" w:cs="宋体"/>
          <w:color w:val="auto"/>
          <w:kern w:val="0"/>
          <w:sz w:val="28"/>
          <w:szCs w:val="28"/>
        </w:rPr>
        <w:t>8.  重新比选和不再</w:t>
      </w:r>
      <w:bookmarkEnd w:id="224"/>
      <w:bookmarkEnd w:id="225"/>
      <w:bookmarkEnd w:id="226"/>
      <w:bookmarkEnd w:id="227"/>
      <w:bookmarkEnd w:id="228"/>
      <w:bookmarkEnd w:id="229"/>
      <w:bookmarkEnd w:id="230"/>
      <w:bookmarkEnd w:id="231"/>
      <w:bookmarkEnd w:id="232"/>
      <w:r>
        <w:rPr>
          <w:rFonts w:ascii="宋体" w:hAnsi="宋体" w:cs="宋体"/>
          <w:color w:val="auto"/>
          <w:kern w:val="0"/>
          <w:sz w:val="28"/>
          <w:szCs w:val="28"/>
        </w:rPr>
        <w:t>比选</w:t>
      </w:r>
      <w:bookmarkEnd w:id="233"/>
      <w:bookmarkEnd w:id="234"/>
      <w:bookmarkEnd w:id="235"/>
    </w:p>
    <w:p>
      <w:pPr>
        <w:autoSpaceDE w:val="0"/>
        <w:autoSpaceDN w:val="0"/>
        <w:adjustRightInd w:val="0"/>
        <w:snapToGrid w:val="0"/>
        <w:spacing w:line="300" w:lineRule="auto"/>
        <w:ind w:firstLine="482"/>
        <w:outlineLvl w:val="2"/>
        <w:rPr>
          <w:rFonts w:ascii="宋体" w:hAnsi="宋体" w:cs="宋体"/>
          <w:b/>
          <w:bCs/>
          <w:color w:val="auto"/>
          <w:kern w:val="0"/>
          <w:sz w:val="24"/>
          <w:szCs w:val="20"/>
        </w:rPr>
      </w:pPr>
      <w:bookmarkStart w:id="236" w:name="_Toc509218754"/>
      <w:bookmarkStart w:id="237" w:name="_Toc200513170"/>
      <w:bookmarkStart w:id="238" w:name="_Toc4647"/>
      <w:bookmarkStart w:id="239" w:name="_Toc287607790"/>
      <w:bookmarkStart w:id="240" w:name="_Toc287620729"/>
      <w:bookmarkStart w:id="241" w:name="_Toc277082596"/>
      <w:bookmarkStart w:id="242" w:name="_Toc57905875"/>
      <w:bookmarkStart w:id="243" w:name="_Toc430530479"/>
      <w:bookmarkStart w:id="244" w:name="_Toc224103361"/>
      <w:bookmarkStart w:id="245" w:name="_Toc1316"/>
      <w:r>
        <w:rPr>
          <w:rFonts w:ascii="宋体" w:hAnsi="宋体" w:cs="宋体"/>
          <w:b/>
          <w:bCs/>
          <w:color w:val="auto"/>
          <w:kern w:val="0"/>
          <w:sz w:val="24"/>
          <w:szCs w:val="20"/>
        </w:rPr>
        <w:t>8.1  重新</w:t>
      </w:r>
      <w:bookmarkEnd w:id="236"/>
      <w:bookmarkEnd w:id="237"/>
      <w:bookmarkEnd w:id="238"/>
      <w:bookmarkEnd w:id="239"/>
      <w:bookmarkEnd w:id="240"/>
      <w:bookmarkEnd w:id="241"/>
      <w:bookmarkEnd w:id="242"/>
      <w:bookmarkEnd w:id="243"/>
      <w:bookmarkEnd w:id="244"/>
      <w:r>
        <w:rPr>
          <w:rFonts w:ascii="宋体" w:hAnsi="宋体" w:cs="宋体"/>
          <w:b/>
          <w:bCs/>
          <w:color w:val="auto"/>
          <w:kern w:val="0"/>
          <w:sz w:val="24"/>
          <w:szCs w:val="20"/>
        </w:rPr>
        <w:t>比选的情形</w:t>
      </w:r>
      <w:bookmarkEnd w:id="245"/>
    </w:p>
    <w:p>
      <w:pPr>
        <w:autoSpaceDE w:val="0"/>
        <w:autoSpaceDN w:val="0"/>
        <w:adjustRightInd w:val="0"/>
        <w:snapToGrid w:val="0"/>
        <w:ind w:left="359" w:leftChars="171" w:firstLine="0" w:firstLineChars="0"/>
        <w:jc w:val="both"/>
        <w:rPr>
          <w:rFonts w:ascii="宋体" w:hAnsi="宋体"/>
          <w:snapToGrid w:val="0"/>
          <w:color w:val="auto"/>
          <w:kern w:val="0"/>
          <w:szCs w:val="21"/>
        </w:rPr>
      </w:pPr>
      <w:r>
        <w:rPr>
          <w:rFonts w:ascii="宋体" w:hAnsi="宋体"/>
          <w:snapToGrid w:val="0"/>
          <w:color w:val="auto"/>
          <w:kern w:val="0"/>
          <w:szCs w:val="21"/>
        </w:rPr>
        <w:t>有下列情形之一的，比选人将重新比选：</w:t>
      </w:r>
    </w:p>
    <w:p>
      <w:pPr>
        <w:autoSpaceDE w:val="0"/>
        <w:autoSpaceDN w:val="0"/>
        <w:adjustRightInd w:val="0"/>
        <w:snapToGrid w:val="0"/>
        <w:ind w:firstLine="420"/>
        <w:jc w:val="both"/>
        <w:rPr>
          <w:rFonts w:ascii="宋体" w:hAnsi="宋体"/>
          <w:snapToGrid w:val="0"/>
          <w:color w:val="auto"/>
          <w:kern w:val="0"/>
          <w:szCs w:val="21"/>
        </w:rPr>
      </w:pPr>
      <w:r>
        <w:rPr>
          <w:rFonts w:ascii="宋体" w:hAnsi="宋体"/>
          <w:snapToGrid w:val="0"/>
          <w:color w:val="auto"/>
          <w:kern w:val="0"/>
          <w:szCs w:val="21"/>
        </w:rPr>
        <w:t>（1）比选截止时间止，比选申请人少于 3 个的；</w:t>
      </w:r>
    </w:p>
    <w:p>
      <w:pPr>
        <w:autoSpaceDE w:val="0"/>
        <w:autoSpaceDN w:val="0"/>
        <w:adjustRightInd w:val="0"/>
        <w:snapToGrid w:val="0"/>
        <w:ind w:firstLine="420"/>
        <w:jc w:val="both"/>
        <w:rPr>
          <w:rFonts w:ascii="宋体" w:hAnsi="宋体"/>
          <w:snapToGrid w:val="0"/>
          <w:color w:val="auto"/>
          <w:kern w:val="0"/>
          <w:szCs w:val="21"/>
        </w:rPr>
      </w:pPr>
      <w:r>
        <w:rPr>
          <w:rFonts w:ascii="宋体" w:hAnsi="宋体"/>
          <w:snapToGrid w:val="0"/>
          <w:color w:val="auto"/>
          <w:kern w:val="0"/>
          <w:szCs w:val="21"/>
        </w:rPr>
        <w:t>（2）经评标委员会评审后否决所有比选的；</w:t>
      </w:r>
    </w:p>
    <w:p>
      <w:pPr>
        <w:autoSpaceDE w:val="0"/>
        <w:autoSpaceDN w:val="0"/>
        <w:adjustRightInd w:val="0"/>
        <w:snapToGrid w:val="0"/>
        <w:ind w:firstLine="420"/>
        <w:jc w:val="both"/>
        <w:rPr>
          <w:rFonts w:ascii="宋体" w:hAnsi="宋体"/>
          <w:snapToGrid w:val="0"/>
          <w:color w:val="auto"/>
          <w:kern w:val="0"/>
          <w:szCs w:val="21"/>
        </w:rPr>
      </w:pPr>
      <w:r>
        <w:rPr>
          <w:rFonts w:ascii="宋体" w:hAnsi="宋体"/>
          <w:snapToGrid w:val="0"/>
          <w:color w:val="auto"/>
          <w:kern w:val="0"/>
          <w:szCs w:val="21"/>
        </w:rPr>
        <w:t>（3）</w:t>
      </w:r>
      <w:r>
        <w:rPr>
          <w:rFonts w:hint="eastAsia" w:ascii="宋体" w:hAnsi="宋体"/>
          <w:snapToGrid w:val="0"/>
          <w:color w:val="auto"/>
          <w:kern w:val="0"/>
          <w:szCs w:val="21"/>
        </w:rPr>
        <w:t>经评标委员会评审后部分</w:t>
      </w:r>
      <w:r>
        <w:rPr>
          <w:rFonts w:ascii="宋体" w:hAnsi="宋体"/>
          <w:snapToGrid w:val="0"/>
          <w:color w:val="auto"/>
          <w:kern w:val="0"/>
          <w:szCs w:val="21"/>
        </w:rPr>
        <w:t>比选</w:t>
      </w:r>
      <w:r>
        <w:rPr>
          <w:rFonts w:hint="eastAsia" w:ascii="宋体" w:hAnsi="宋体"/>
          <w:snapToGrid w:val="0"/>
          <w:color w:val="auto"/>
          <w:kern w:val="0"/>
          <w:szCs w:val="21"/>
        </w:rPr>
        <w:t>被否决，导致有效</w:t>
      </w:r>
      <w:r>
        <w:rPr>
          <w:rFonts w:ascii="宋体" w:hAnsi="宋体"/>
          <w:snapToGrid w:val="0"/>
          <w:color w:val="auto"/>
          <w:kern w:val="0"/>
          <w:szCs w:val="21"/>
        </w:rPr>
        <w:t>比选申请人</w:t>
      </w:r>
      <w:r>
        <w:rPr>
          <w:rFonts w:hint="eastAsia" w:ascii="宋体" w:hAnsi="宋体"/>
          <w:snapToGrid w:val="0"/>
          <w:color w:val="auto"/>
          <w:kern w:val="0"/>
          <w:szCs w:val="21"/>
        </w:rPr>
        <w:t>不足三个的，评标委员会应当否决所有</w:t>
      </w:r>
      <w:r>
        <w:rPr>
          <w:rFonts w:ascii="宋体" w:hAnsi="宋体"/>
          <w:snapToGrid w:val="0"/>
          <w:color w:val="auto"/>
          <w:kern w:val="0"/>
          <w:szCs w:val="21"/>
        </w:rPr>
        <w:t>比选</w:t>
      </w:r>
      <w:r>
        <w:rPr>
          <w:rFonts w:hint="eastAsia" w:ascii="宋体" w:hAnsi="宋体"/>
          <w:snapToGrid w:val="0"/>
          <w:color w:val="auto"/>
          <w:kern w:val="0"/>
          <w:szCs w:val="21"/>
        </w:rPr>
        <w:t>。但是有效</w:t>
      </w:r>
      <w:r>
        <w:rPr>
          <w:rFonts w:ascii="宋体" w:hAnsi="宋体"/>
          <w:snapToGrid w:val="0"/>
          <w:color w:val="auto"/>
          <w:kern w:val="0"/>
          <w:szCs w:val="21"/>
        </w:rPr>
        <w:t>比选申请人</w:t>
      </w:r>
      <w:r>
        <w:rPr>
          <w:rFonts w:hint="eastAsia" w:ascii="宋体" w:hAnsi="宋体"/>
          <w:snapToGrid w:val="0"/>
          <w:color w:val="auto"/>
          <w:kern w:val="0"/>
          <w:szCs w:val="21"/>
        </w:rPr>
        <w:t>的经济、技术等指标仍然具有市场竞争力，能够满足</w:t>
      </w:r>
      <w:r>
        <w:rPr>
          <w:rFonts w:ascii="宋体" w:hAnsi="宋体"/>
          <w:snapToGrid w:val="0"/>
          <w:color w:val="auto"/>
          <w:kern w:val="0"/>
          <w:szCs w:val="21"/>
        </w:rPr>
        <w:t>比选</w:t>
      </w:r>
      <w:r>
        <w:rPr>
          <w:rFonts w:hint="eastAsia" w:ascii="宋体" w:hAnsi="宋体"/>
          <w:snapToGrid w:val="0"/>
          <w:color w:val="auto"/>
          <w:kern w:val="0"/>
          <w:szCs w:val="21"/>
        </w:rPr>
        <w:t>文件要求的，评标委员会可以继续评标并确定</w:t>
      </w:r>
      <w:r>
        <w:rPr>
          <w:rFonts w:ascii="宋体" w:hAnsi="宋体"/>
          <w:snapToGrid w:val="0"/>
          <w:color w:val="auto"/>
          <w:kern w:val="0"/>
          <w:szCs w:val="21"/>
        </w:rPr>
        <w:t>中选</w:t>
      </w:r>
      <w:r>
        <w:rPr>
          <w:rFonts w:hint="eastAsia" w:ascii="宋体" w:hAnsi="宋体"/>
          <w:snapToGrid w:val="0"/>
          <w:color w:val="auto"/>
          <w:kern w:val="0"/>
          <w:szCs w:val="21"/>
        </w:rPr>
        <w:t>候选人；</w:t>
      </w:r>
    </w:p>
    <w:p>
      <w:pPr>
        <w:autoSpaceDE w:val="0"/>
        <w:autoSpaceDN w:val="0"/>
        <w:adjustRightInd w:val="0"/>
        <w:snapToGrid w:val="0"/>
        <w:ind w:firstLine="420"/>
        <w:jc w:val="both"/>
        <w:rPr>
          <w:rFonts w:ascii="宋体" w:hAnsi="宋体"/>
          <w:snapToGrid w:val="0"/>
          <w:color w:val="auto"/>
          <w:kern w:val="0"/>
          <w:szCs w:val="21"/>
        </w:rPr>
      </w:pPr>
      <w:r>
        <w:rPr>
          <w:rFonts w:ascii="宋体" w:hAnsi="宋体"/>
          <w:snapToGrid w:val="0"/>
          <w:color w:val="auto"/>
          <w:kern w:val="0"/>
          <w:szCs w:val="21"/>
        </w:rPr>
        <w:t>（4）法律法规规定的其他情形。</w:t>
      </w:r>
    </w:p>
    <w:p>
      <w:pPr>
        <w:autoSpaceDE w:val="0"/>
        <w:autoSpaceDN w:val="0"/>
        <w:adjustRightInd w:val="0"/>
        <w:snapToGrid w:val="0"/>
        <w:spacing w:line="300" w:lineRule="auto"/>
        <w:ind w:firstLine="482"/>
        <w:outlineLvl w:val="2"/>
        <w:rPr>
          <w:rFonts w:ascii="宋体" w:hAnsi="宋体" w:cs="宋体"/>
          <w:b/>
          <w:bCs/>
          <w:color w:val="auto"/>
          <w:kern w:val="0"/>
          <w:sz w:val="24"/>
          <w:szCs w:val="20"/>
        </w:rPr>
      </w:pPr>
      <w:bookmarkStart w:id="246" w:name="_Toc509218755"/>
      <w:bookmarkStart w:id="247" w:name="_Toc277082597"/>
      <w:bookmarkStart w:id="248" w:name="_Toc224103362"/>
      <w:bookmarkStart w:id="249" w:name="_Toc57905876"/>
      <w:bookmarkStart w:id="250" w:name="_Toc430530480"/>
      <w:bookmarkStart w:id="251" w:name="_Toc287620730"/>
      <w:bookmarkStart w:id="252" w:name="_Toc200513171"/>
      <w:bookmarkStart w:id="253" w:name="_Toc32210"/>
      <w:bookmarkStart w:id="254" w:name="_Toc287607791"/>
      <w:bookmarkStart w:id="255" w:name="_Toc30706"/>
      <w:r>
        <w:rPr>
          <w:rFonts w:ascii="宋体" w:hAnsi="宋体" w:cs="宋体"/>
          <w:b/>
          <w:bCs/>
          <w:color w:val="auto"/>
          <w:kern w:val="0"/>
          <w:sz w:val="24"/>
          <w:szCs w:val="20"/>
        </w:rPr>
        <w:t>8.2  重新比选和不再</w:t>
      </w:r>
      <w:bookmarkEnd w:id="246"/>
      <w:bookmarkEnd w:id="247"/>
      <w:bookmarkEnd w:id="248"/>
      <w:bookmarkEnd w:id="249"/>
      <w:bookmarkEnd w:id="250"/>
      <w:bookmarkEnd w:id="251"/>
      <w:bookmarkEnd w:id="252"/>
      <w:bookmarkEnd w:id="253"/>
      <w:bookmarkEnd w:id="254"/>
      <w:r>
        <w:rPr>
          <w:rFonts w:ascii="宋体" w:hAnsi="宋体" w:cs="宋体"/>
          <w:b/>
          <w:bCs/>
          <w:color w:val="auto"/>
          <w:kern w:val="0"/>
          <w:sz w:val="24"/>
          <w:szCs w:val="20"/>
        </w:rPr>
        <w:t>比选</w:t>
      </w:r>
      <w:bookmarkEnd w:id="255"/>
    </w:p>
    <w:p>
      <w:pPr>
        <w:spacing w:line="300" w:lineRule="auto"/>
        <w:ind w:firstLine="420" w:firstLineChars="0"/>
        <w:jc w:val="both"/>
        <w:rPr>
          <w:rFonts w:ascii="宋体" w:hAnsi="宋体" w:cs="宋体"/>
          <w:color w:val="auto"/>
          <w:kern w:val="0"/>
          <w:sz w:val="24"/>
          <w:szCs w:val="24"/>
        </w:rPr>
      </w:pPr>
      <w:r>
        <w:rPr>
          <w:rFonts w:hint="eastAsia" w:ascii="宋体" w:hAnsi="宋体"/>
          <w:snapToGrid w:val="0"/>
          <w:color w:val="auto"/>
          <w:kern w:val="0"/>
          <w:szCs w:val="21"/>
        </w:rPr>
        <w:t>重新</w:t>
      </w:r>
      <w:r>
        <w:rPr>
          <w:rFonts w:ascii="宋体" w:hAnsi="宋体"/>
          <w:snapToGrid w:val="0"/>
          <w:color w:val="auto"/>
          <w:kern w:val="0"/>
          <w:szCs w:val="21"/>
        </w:rPr>
        <w:t>比选</w:t>
      </w:r>
      <w:r>
        <w:rPr>
          <w:rFonts w:hint="eastAsia" w:ascii="宋体" w:hAnsi="宋体"/>
          <w:snapToGrid w:val="0"/>
          <w:color w:val="auto"/>
          <w:kern w:val="0"/>
          <w:szCs w:val="21"/>
        </w:rPr>
        <w:t>的</w:t>
      </w:r>
      <w:r>
        <w:rPr>
          <w:rFonts w:ascii="宋体" w:hAnsi="宋体"/>
          <w:snapToGrid w:val="0"/>
          <w:color w:val="auto"/>
          <w:kern w:val="0"/>
          <w:szCs w:val="21"/>
        </w:rPr>
        <w:t>比选申请人</w:t>
      </w:r>
      <w:r>
        <w:rPr>
          <w:rFonts w:hint="eastAsia" w:ascii="宋体" w:hAnsi="宋体"/>
          <w:snapToGrid w:val="0"/>
          <w:color w:val="auto"/>
          <w:kern w:val="0"/>
          <w:szCs w:val="21"/>
        </w:rPr>
        <w:t>仍然少于三个的，按照</w:t>
      </w:r>
      <w:r>
        <w:rPr>
          <w:rFonts w:ascii="宋体" w:hAnsi="宋体"/>
          <w:snapToGrid w:val="0"/>
          <w:color w:val="auto"/>
          <w:kern w:val="0"/>
          <w:szCs w:val="21"/>
        </w:rPr>
        <w:t>比选比选</w:t>
      </w:r>
      <w:r>
        <w:rPr>
          <w:rFonts w:hint="eastAsia" w:ascii="宋体" w:hAnsi="宋体"/>
          <w:snapToGrid w:val="0"/>
          <w:color w:val="auto"/>
          <w:kern w:val="0"/>
          <w:szCs w:val="21"/>
        </w:rPr>
        <w:t>法律法规规定的程序</w:t>
      </w:r>
      <w:r>
        <w:rPr>
          <w:rFonts w:ascii="宋体" w:hAnsi="宋体"/>
          <w:snapToGrid w:val="0"/>
          <w:color w:val="auto"/>
          <w:kern w:val="0"/>
          <w:szCs w:val="21"/>
        </w:rPr>
        <w:t>比选</w:t>
      </w:r>
      <w:r>
        <w:rPr>
          <w:rFonts w:hint="eastAsia" w:ascii="宋体" w:hAnsi="宋体"/>
          <w:snapToGrid w:val="0"/>
          <w:color w:val="auto"/>
          <w:kern w:val="0"/>
          <w:szCs w:val="21"/>
        </w:rPr>
        <w:t>和评标。重新</w:t>
      </w:r>
      <w:r>
        <w:rPr>
          <w:rFonts w:ascii="宋体" w:hAnsi="宋体"/>
          <w:snapToGrid w:val="0"/>
          <w:color w:val="auto"/>
          <w:kern w:val="0"/>
          <w:szCs w:val="21"/>
        </w:rPr>
        <w:t>比选</w:t>
      </w:r>
      <w:r>
        <w:rPr>
          <w:rFonts w:hint="eastAsia" w:ascii="宋体" w:hAnsi="宋体"/>
          <w:snapToGrid w:val="0"/>
          <w:color w:val="auto"/>
          <w:kern w:val="0"/>
          <w:szCs w:val="21"/>
        </w:rPr>
        <w:t>经评审有有效</w:t>
      </w:r>
      <w:r>
        <w:rPr>
          <w:rFonts w:ascii="宋体" w:hAnsi="宋体"/>
          <w:snapToGrid w:val="0"/>
          <w:color w:val="auto"/>
          <w:kern w:val="0"/>
          <w:szCs w:val="21"/>
        </w:rPr>
        <w:t>比选申请人</w:t>
      </w:r>
      <w:r>
        <w:rPr>
          <w:rFonts w:hint="eastAsia" w:ascii="宋体" w:hAnsi="宋体"/>
          <w:snapToGrid w:val="0"/>
          <w:color w:val="auto"/>
          <w:kern w:val="0"/>
          <w:szCs w:val="21"/>
        </w:rPr>
        <w:t>的，应当依法确定</w:t>
      </w:r>
      <w:r>
        <w:rPr>
          <w:rFonts w:ascii="宋体" w:hAnsi="宋体"/>
          <w:snapToGrid w:val="0"/>
          <w:color w:val="auto"/>
          <w:kern w:val="0"/>
          <w:szCs w:val="21"/>
        </w:rPr>
        <w:t>中选</w:t>
      </w:r>
      <w:r>
        <w:rPr>
          <w:rFonts w:hint="eastAsia" w:ascii="宋体" w:hAnsi="宋体"/>
          <w:snapToGrid w:val="0"/>
          <w:color w:val="auto"/>
          <w:kern w:val="0"/>
          <w:szCs w:val="21"/>
        </w:rPr>
        <w:t>候选人；无有效</w:t>
      </w:r>
      <w:r>
        <w:rPr>
          <w:rFonts w:ascii="宋体" w:hAnsi="宋体"/>
          <w:snapToGrid w:val="0"/>
          <w:color w:val="auto"/>
          <w:kern w:val="0"/>
          <w:szCs w:val="21"/>
        </w:rPr>
        <w:t>比选申请人</w:t>
      </w:r>
      <w:r>
        <w:rPr>
          <w:rFonts w:hint="eastAsia" w:ascii="宋体" w:hAnsi="宋体"/>
          <w:snapToGrid w:val="0"/>
          <w:color w:val="auto"/>
          <w:kern w:val="0"/>
          <w:szCs w:val="21"/>
        </w:rPr>
        <w:t>的，可以不再进行</w:t>
      </w:r>
      <w:r>
        <w:rPr>
          <w:rFonts w:ascii="宋体" w:hAnsi="宋体"/>
          <w:snapToGrid w:val="0"/>
          <w:color w:val="auto"/>
          <w:kern w:val="0"/>
          <w:szCs w:val="21"/>
        </w:rPr>
        <w:t>比选</w:t>
      </w:r>
      <w:r>
        <w:rPr>
          <w:rFonts w:hint="eastAsia" w:ascii="宋体" w:hAnsi="宋体"/>
          <w:snapToGrid w:val="0"/>
          <w:color w:val="auto"/>
          <w:kern w:val="0"/>
          <w:szCs w:val="21"/>
        </w:rPr>
        <w:t>，但是按照国家有关规定需要履行审批、核准、备案手续的依法必须进行</w:t>
      </w:r>
      <w:r>
        <w:rPr>
          <w:rFonts w:ascii="宋体" w:hAnsi="宋体"/>
          <w:snapToGrid w:val="0"/>
          <w:color w:val="auto"/>
          <w:kern w:val="0"/>
          <w:szCs w:val="21"/>
        </w:rPr>
        <w:t>比选</w:t>
      </w:r>
      <w:r>
        <w:rPr>
          <w:rFonts w:hint="eastAsia" w:ascii="宋体" w:hAnsi="宋体"/>
          <w:snapToGrid w:val="0"/>
          <w:color w:val="auto"/>
          <w:kern w:val="0"/>
          <w:szCs w:val="21"/>
        </w:rPr>
        <w:t>的项目，应当报原项目投资主管部门审批、核准、备案</w:t>
      </w:r>
      <w:r>
        <w:rPr>
          <w:rFonts w:ascii="宋体" w:hAnsi="宋体"/>
          <w:snapToGrid w:val="0"/>
          <w:color w:val="auto"/>
          <w:kern w:val="0"/>
          <w:szCs w:val="21"/>
        </w:rPr>
        <w:t>。</w:t>
      </w:r>
    </w:p>
    <w:p>
      <w:pPr>
        <w:spacing w:line="300" w:lineRule="auto"/>
        <w:ind w:firstLine="0" w:firstLineChars="0"/>
        <w:jc w:val="both"/>
        <w:outlineLvl w:val="1"/>
        <w:rPr>
          <w:rFonts w:ascii="宋体" w:hAnsi="宋体" w:cs="宋体"/>
          <w:color w:val="auto"/>
          <w:kern w:val="0"/>
          <w:sz w:val="28"/>
          <w:szCs w:val="28"/>
        </w:rPr>
      </w:pPr>
      <w:bookmarkStart w:id="256" w:name="_Toc14962"/>
      <w:bookmarkStart w:id="257" w:name="_Toc23719"/>
      <w:bookmarkStart w:id="258" w:name="_Toc25633"/>
      <w:r>
        <w:rPr>
          <w:rFonts w:ascii="宋体" w:hAnsi="宋体" w:cs="宋体"/>
          <w:color w:val="auto"/>
          <w:kern w:val="0"/>
          <w:sz w:val="28"/>
          <w:szCs w:val="28"/>
        </w:rPr>
        <w:t>9.纪律和监督</w:t>
      </w:r>
      <w:bookmarkEnd w:id="256"/>
      <w:bookmarkEnd w:id="257"/>
      <w:bookmarkEnd w:id="258"/>
    </w:p>
    <w:p>
      <w:pPr>
        <w:autoSpaceDE w:val="0"/>
        <w:autoSpaceDN w:val="0"/>
        <w:adjustRightInd w:val="0"/>
        <w:spacing w:line="300" w:lineRule="auto"/>
        <w:ind w:firstLine="482"/>
        <w:outlineLvl w:val="2"/>
        <w:rPr>
          <w:rFonts w:ascii="宋体" w:hAnsi="宋体" w:cs="宋体"/>
          <w:b/>
          <w:bCs/>
          <w:color w:val="auto"/>
          <w:sz w:val="24"/>
          <w:szCs w:val="20"/>
        </w:rPr>
      </w:pPr>
      <w:bookmarkStart w:id="259" w:name="_Toc13086"/>
      <w:r>
        <w:rPr>
          <w:rFonts w:ascii="宋体" w:hAnsi="宋体" w:cs="宋体"/>
          <w:b/>
          <w:bCs/>
          <w:color w:val="auto"/>
          <w:sz w:val="24"/>
          <w:szCs w:val="20"/>
        </w:rPr>
        <w:t>9.1  对比选人的纪律要求</w:t>
      </w:r>
      <w:bookmarkEnd w:id="259"/>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比选人</w:t>
      </w:r>
      <w:r>
        <w:rPr>
          <w:rFonts w:hint="eastAsia" w:ascii="宋体" w:hAnsi="宋体" w:cs="宋体"/>
          <w:color w:val="auto"/>
          <w:kern w:val="0"/>
          <w:szCs w:val="21"/>
        </w:rPr>
        <w:t>不得泄漏</w:t>
      </w:r>
      <w:r>
        <w:rPr>
          <w:rFonts w:ascii="宋体" w:hAnsi="宋体" w:cs="宋体"/>
          <w:color w:val="auto"/>
          <w:kern w:val="0"/>
          <w:szCs w:val="21"/>
        </w:rPr>
        <w:t>比选比选</w:t>
      </w:r>
      <w:r>
        <w:rPr>
          <w:rFonts w:hint="eastAsia" w:ascii="宋体" w:hAnsi="宋体" w:cs="宋体"/>
          <w:color w:val="auto"/>
          <w:kern w:val="0"/>
          <w:szCs w:val="21"/>
        </w:rPr>
        <w:t>活动中应当保密的情况和资料，不得与</w:t>
      </w:r>
      <w:r>
        <w:rPr>
          <w:rFonts w:ascii="宋体" w:hAnsi="宋体" w:cs="宋体"/>
          <w:color w:val="auto"/>
          <w:kern w:val="0"/>
          <w:szCs w:val="21"/>
        </w:rPr>
        <w:t>比选申请人</w:t>
      </w:r>
      <w:r>
        <w:rPr>
          <w:rFonts w:hint="eastAsia" w:ascii="宋体" w:hAnsi="宋体" w:cs="宋体"/>
          <w:color w:val="auto"/>
          <w:kern w:val="0"/>
          <w:szCs w:val="21"/>
        </w:rPr>
        <w:t>串通损害国家利益、社会公共利益或者他人合法权益。</w:t>
      </w:r>
    </w:p>
    <w:p>
      <w:pPr>
        <w:autoSpaceDE w:val="0"/>
        <w:autoSpaceDN w:val="0"/>
        <w:adjustRightInd w:val="0"/>
        <w:spacing w:line="300" w:lineRule="auto"/>
        <w:ind w:firstLine="482"/>
        <w:outlineLvl w:val="2"/>
        <w:rPr>
          <w:rFonts w:ascii="宋体" w:hAnsi="宋体" w:cs="宋体"/>
          <w:b/>
          <w:bCs/>
          <w:color w:val="auto"/>
          <w:sz w:val="24"/>
          <w:szCs w:val="20"/>
        </w:rPr>
      </w:pPr>
      <w:bookmarkStart w:id="260" w:name="_Toc11816"/>
      <w:r>
        <w:rPr>
          <w:rFonts w:ascii="宋体" w:hAnsi="宋体" w:cs="宋体"/>
          <w:b/>
          <w:bCs/>
          <w:color w:val="auto"/>
          <w:sz w:val="24"/>
          <w:szCs w:val="20"/>
        </w:rPr>
        <w:t>9.2  对比选申请人的纪律要求</w:t>
      </w:r>
      <w:bookmarkEnd w:id="260"/>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不得相互串通</w:t>
      </w:r>
      <w:r>
        <w:rPr>
          <w:rFonts w:ascii="宋体" w:hAnsi="宋体" w:cs="宋体"/>
          <w:color w:val="auto"/>
          <w:kern w:val="0"/>
          <w:szCs w:val="21"/>
        </w:rPr>
        <w:t>比选</w:t>
      </w:r>
      <w:r>
        <w:rPr>
          <w:rFonts w:hint="eastAsia" w:ascii="宋体" w:hAnsi="宋体" w:cs="宋体"/>
          <w:color w:val="auto"/>
          <w:kern w:val="0"/>
          <w:szCs w:val="21"/>
        </w:rPr>
        <w:t>或者与</w:t>
      </w:r>
      <w:r>
        <w:rPr>
          <w:rFonts w:ascii="宋体" w:hAnsi="宋体" w:cs="宋体"/>
          <w:color w:val="auto"/>
          <w:kern w:val="0"/>
          <w:szCs w:val="21"/>
        </w:rPr>
        <w:t>比选人</w:t>
      </w:r>
      <w:r>
        <w:rPr>
          <w:rFonts w:hint="eastAsia" w:ascii="宋体" w:hAnsi="宋体" w:cs="宋体"/>
          <w:color w:val="auto"/>
          <w:kern w:val="0"/>
          <w:szCs w:val="21"/>
        </w:rPr>
        <w:t>串通</w:t>
      </w:r>
      <w:r>
        <w:rPr>
          <w:rFonts w:ascii="宋体" w:hAnsi="宋体" w:cs="宋体"/>
          <w:color w:val="auto"/>
          <w:kern w:val="0"/>
          <w:szCs w:val="21"/>
        </w:rPr>
        <w:t>比选</w:t>
      </w:r>
      <w:r>
        <w:rPr>
          <w:rFonts w:hint="eastAsia" w:ascii="宋体" w:hAnsi="宋体" w:cs="宋体"/>
          <w:color w:val="auto"/>
          <w:kern w:val="0"/>
          <w:szCs w:val="21"/>
        </w:rPr>
        <w:t>，不得向</w:t>
      </w:r>
      <w:r>
        <w:rPr>
          <w:rFonts w:ascii="宋体" w:hAnsi="宋体" w:cs="宋体"/>
          <w:color w:val="auto"/>
          <w:kern w:val="0"/>
          <w:szCs w:val="21"/>
        </w:rPr>
        <w:t>比选人</w:t>
      </w:r>
      <w:r>
        <w:rPr>
          <w:rFonts w:hint="eastAsia" w:ascii="宋体" w:hAnsi="宋体" w:cs="宋体"/>
          <w:color w:val="auto"/>
          <w:kern w:val="0"/>
          <w:szCs w:val="21"/>
        </w:rPr>
        <w:t>或者评标委员会成员行贿谋取</w:t>
      </w:r>
      <w:r>
        <w:rPr>
          <w:rFonts w:ascii="宋体" w:hAnsi="宋体" w:cs="宋体"/>
          <w:color w:val="auto"/>
          <w:kern w:val="0"/>
          <w:szCs w:val="21"/>
        </w:rPr>
        <w:t>中选</w:t>
      </w:r>
      <w:r>
        <w:rPr>
          <w:rFonts w:hint="eastAsia" w:ascii="宋体" w:hAnsi="宋体" w:cs="宋体"/>
          <w:color w:val="auto"/>
          <w:kern w:val="0"/>
          <w:szCs w:val="21"/>
        </w:rPr>
        <w:t>，不得以他人名义</w:t>
      </w:r>
      <w:r>
        <w:rPr>
          <w:rFonts w:ascii="宋体" w:hAnsi="宋体" w:cs="宋体"/>
          <w:color w:val="auto"/>
          <w:kern w:val="0"/>
          <w:szCs w:val="21"/>
        </w:rPr>
        <w:t>比选</w:t>
      </w:r>
      <w:r>
        <w:rPr>
          <w:rFonts w:hint="eastAsia" w:ascii="宋体" w:hAnsi="宋体" w:cs="宋体"/>
          <w:color w:val="auto"/>
          <w:kern w:val="0"/>
          <w:szCs w:val="21"/>
        </w:rPr>
        <w:t>或者以其他方式弄虚作假骗取</w:t>
      </w:r>
      <w:r>
        <w:rPr>
          <w:rFonts w:ascii="宋体" w:hAnsi="宋体" w:cs="宋体"/>
          <w:color w:val="auto"/>
          <w:kern w:val="0"/>
          <w:szCs w:val="21"/>
        </w:rPr>
        <w:t>中选</w:t>
      </w:r>
      <w:r>
        <w:rPr>
          <w:rFonts w:hint="eastAsia" w:ascii="宋体" w:hAnsi="宋体" w:cs="宋体"/>
          <w:color w:val="auto"/>
          <w:kern w:val="0"/>
          <w:szCs w:val="21"/>
        </w:rPr>
        <w:t>；</w:t>
      </w:r>
      <w:r>
        <w:rPr>
          <w:rFonts w:ascii="宋体" w:hAnsi="宋体" w:cs="宋体"/>
          <w:color w:val="auto"/>
          <w:kern w:val="0"/>
          <w:szCs w:val="21"/>
        </w:rPr>
        <w:t>比选申请人</w:t>
      </w:r>
      <w:r>
        <w:rPr>
          <w:rFonts w:hint="eastAsia" w:ascii="宋体" w:hAnsi="宋体" w:cs="宋体"/>
          <w:color w:val="auto"/>
          <w:kern w:val="0"/>
          <w:szCs w:val="21"/>
        </w:rPr>
        <w:t>不得以任何方式干扰、影响评标工作。</w:t>
      </w:r>
    </w:p>
    <w:p>
      <w:pPr>
        <w:autoSpaceDE w:val="0"/>
        <w:autoSpaceDN w:val="0"/>
        <w:adjustRightInd w:val="0"/>
        <w:spacing w:line="300" w:lineRule="auto"/>
        <w:ind w:firstLine="482"/>
        <w:outlineLvl w:val="2"/>
        <w:rPr>
          <w:rFonts w:ascii="宋体" w:hAnsi="宋体" w:cs="宋体"/>
          <w:b/>
          <w:bCs/>
          <w:color w:val="auto"/>
          <w:sz w:val="24"/>
          <w:szCs w:val="20"/>
        </w:rPr>
      </w:pPr>
      <w:bookmarkStart w:id="261" w:name="_Toc23849"/>
      <w:r>
        <w:rPr>
          <w:rFonts w:ascii="宋体" w:hAnsi="宋体" w:cs="宋体"/>
          <w:b/>
          <w:bCs/>
          <w:color w:val="auto"/>
          <w:sz w:val="24"/>
          <w:szCs w:val="20"/>
        </w:rPr>
        <w:t>9.3  对评标委员会成员的纪律要求</w:t>
      </w:r>
      <w:bookmarkEnd w:id="261"/>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评标委员会成员不得收受他人的财物或者其他好处，不得向他人透漏对</w:t>
      </w:r>
      <w:r>
        <w:rPr>
          <w:rFonts w:ascii="宋体" w:hAnsi="宋体" w:cs="宋体"/>
          <w:color w:val="auto"/>
          <w:kern w:val="0"/>
          <w:szCs w:val="21"/>
        </w:rPr>
        <w:t>比选文件</w:t>
      </w:r>
      <w:r>
        <w:rPr>
          <w:rFonts w:hint="eastAsia" w:ascii="宋体" w:hAnsi="宋体" w:cs="宋体"/>
          <w:color w:val="auto"/>
          <w:kern w:val="0"/>
          <w:szCs w:val="21"/>
        </w:rPr>
        <w:t>的评审和比较、</w:t>
      </w:r>
      <w:r>
        <w:rPr>
          <w:rFonts w:ascii="宋体" w:hAnsi="宋体" w:cs="宋体"/>
          <w:color w:val="auto"/>
          <w:kern w:val="0"/>
          <w:szCs w:val="21"/>
        </w:rPr>
        <w:t>中选</w:t>
      </w:r>
      <w:r>
        <w:rPr>
          <w:rFonts w:hint="eastAsia" w:ascii="宋体" w:hAnsi="宋体" w:cs="宋体"/>
          <w:color w:val="auto"/>
          <w:kern w:val="0"/>
          <w:szCs w:val="21"/>
        </w:rPr>
        <w:t>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300" w:lineRule="auto"/>
        <w:ind w:firstLine="482"/>
        <w:outlineLvl w:val="2"/>
        <w:rPr>
          <w:rFonts w:ascii="宋体" w:hAnsi="宋体" w:cs="宋体"/>
          <w:b/>
          <w:bCs/>
          <w:color w:val="auto"/>
          <w:sz w:val="24"/>
          <w:szCs w:val="20"/>
        </w:rPr>
      </w:pPr>
      <w:bookmarkStart w:id="262" w:name="_Toc23928"/>
      <w:r>
        <w:rPr>
          <w:rFonts w:ascii="宋体" w:hAnsi="宋体" w:cs="宋体"/>
          <w:b/>
          <w:bCs/>
          <w:color w:val="auto"/>
          <w:sz w:val="24"/>
          <w:szCs w:val="20"/>
        </w:rPr>
        <w:t>9.4  对与评标活动有关的工作人员的纪律要求</w:t>
      </w:r>
      <w:bookmarkEnd w:id="262"/>
    </w:p>
    <w:p>
      <w:pPr>
        <w:spacing w:line="300" w:lineRule="auto"/>
        <w:ind w:firstLine="420" w:firstLineChars="0"/>
        <w:jc w:val="both"/>
        <w:rPr>
          <w:rFonts w:ascii="宋体" w:hAnsi="宋体" w:cs="宋体"/>
          <w:color w:val="auto"/>
          <w:kern w:val="0"/>
          <w:szCs w:val="21"/>
        </w:rPr>
      </w:pPr>
      <w:r>
        <w:rPr>
          <w:rFonts w:hint="eastAsia" w:ascii="宋体" w:hAnsi="宋体" w:cs="宋体"/>
          <w:color w:val="auto"/>
          <w:kern w:val="0"/>
          <w:szCs w:val="21"/>
        </w:rPr>
        <w:t>与评标活动有关的工作人员不得收受他人的财物或者其他好处，不得向他人透漏对</w:t>
      </w:r>
      <w:r>
        <w:rPr>
          <w:rFonts w:ascii="宋体" w:hAnsi="宋体" w:cs="宋体"/>
          <w:color w:val="auto"/>
          <w:kern w:val="0"/>
          <w:szCs w:val="21"/>
        </w:rPr>
        <w:t xml:space="preserve">比选 </w:t>
      </w:r>
      <w:r>
        <w:rPr>
          <w:rFonts w:hint="eastAsia" w:ascii="宋体" w:hAnsi="宋体" w:cs="宋体"/>
          <w:color w:val="auto"/>
          <w:kern w:val="0"/>
          <w:szCs w:val="21"/>
        </w:rPr>
        <w:t>文件的评审和比较、</w:t>
      </w:r>
      <w:r>
        <w:rPr>
          <w:rFonts w:ascii="宋体" w:hAnsi="宋体" w:cs="宋体"/>
          <w:color w:val="auto"/>
          <w:kern w:val="0"/>
          <w:szCs w:val="21"/>
        </w:rPr>
        <w:t>中选</w:t>
      </w:r>
      <w:r>
        <w:rPr>
          <w:rFonts w:hint="eastAsia" w:ascii="宋体" w:hAnsi="宋体" w:cs="宋体"/>
          <w:color w:val="auto"/>
          <w:kern w:val="0"/>
          <w:szCs w:val="21"/>
        </w:rPr>
        <w:t>候选人的推荐情况以及评标有关的其他情况。在评标活动中，与评标活动有关的工作人员不得擅离职守，影响评标程序正常进行。</w:t>
      </w:r>
    </w:p>
    <w:p>
      <w:pPr>
        <w:autoSpaceDE w:val="0"/>
        <w:autoSpaceDN w:val="0"/>
        <w:adjustRightInd w:val="0"/>
        <w:spacing w:line="300" w:lineRule="auto"/>
        <w:ind w:firstLine="482"/>
        <w:outlineLvl w:val="2"/>
        <w:rPr>
          <w:rFonts w:ascii="宋体" w:hAnsi="宋体" w:cs="宋体"/>
          <w:b/>
          <w:bCs/>
          <w:color w:val="auto"/>
          <w:sz w:val="24"/>
          <w:szCs w:val="20"/>
        </w:rPr>
      </w:pPr>
      <w:bookmarkStart w:id="263" w:name="_Toc11145"/>
      <w:r>
        <w:rPr>
          <w:rFonts w:ascii="宋体" w:hAnsi="宋体" w:cs="宋体"/>
          <w:b/>
          <w:bCs/>
          <w:color w:val="auto"/>
          <w:sz w:val="24"/>
          <w:szCs w:val="20"/>
        </w:rPr>
        <w:t>9.5  投诉</w:t>
      </w:r>
      <w:bookmarkEnd w:id="263"/>
    </w:p>
    <w:p>
      <w:pPr>
        <w:spacing w:line="300" w:lineRule="auto"/>
        <w:ind w:firstLine="420" w:firstLineChars="0"/>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和其他利害关系人认为本次</w:t>
      </w:r>
      <w:r>
        <w:rPr>
          <w:rFonts w:ascii="宋体" w:hAnsi="宋体" w:cs="宋体"/>
          <w:color w:val="auto"/>
          <w:kern w:val="0"/>
          <w:szCs w:val="21"/>
        </w:rPr>
        <w:t>比选</w:t>
      </w:r>
      <w:r>
        <w:rPr>
          <w:rFonts w:hint="eastAsia" w:ascii="宋体" w:hAnsi="宋体" w:cs="宋体"/>
          <w:color w:val="auto"/>
          <w:kern w:val="0"/>
          <w:szCs w:val="21"/>
        </w:rPr>
        <w:t>活动违反法律、法规和规章规定的，有权向有关行政监督部门投诉。</w:t>
      </w:r>
    </w:p>
    <w:p>
      <w:pPr>
        <w:autoSpaceDE w:val="0"/>
        <w:autoSpaceDN w:val="0"/>
        <w:adjustRightInd w:val="0"/>
        <w:spacing w:line="300" w:lineRule="auto"/>
        <w:ind w:firstLine="560"/>
        <w:outlineLvl w:val="1"/>
        <w:rPr>
          <w:rFonts w:ascii="宋体" w:hAnsi="宋体" w:cs="宋体"/>
          <w:b/>
          <w:bCs/>
          <w:color w:val="auto"/>
          <w:sz w:val="24"/>
          <w:szCs w:val="20"/>
        </w:rPr>
      </w:pPr>
      <w:bookmarkStart w:id="264" w:name="_Toc12174"/>
      <w:bookmarkStart w:id="265" w:name="_Toc26542"/>
      <w:bookmarkStart w:id="266" w:name="_Toc26818"/>
      <w:r>
        <w:rPr>
          <w:rFonts w:ascii="宋体" w:hAnsi="宋体" w:cs="宋体"/>
          <w:color w:val="auto"/>
          <w:kern w:val="0"/>
          <w:sz w:val="28"/>
          <w:szCs w:val="28"/>
        </w:rPr>
        <w:t>10.需要补充的其他内容</w:t>
      </w:r>
      <w:bookmarkEnd w:id="264"/>
      <w:bookmarkEnd w:id="265"/>
      <w:bookmarkEnd w:id="266"/>
    </w:p>
    <w:p>
      <w:pPr>
        <w:ind w:firstLine="420"/>
        <w:rPr>
          <w:color w:val="auto"/>
        </w:rPr>
      </w:pPr>
      <w:r>
        <w:rPr>
          <w:rFonts w:ascii="宋体" w:hAnsi="宋体" w:cs="宋体"/>
          <w:color w:val="auto"/>
          <w:kern w:val="0"/>
          <w:szCs w:val="21"/>
        </w:rPr>
        <w:t>见比选申请人须知前附表。</w:t>
      </w:r>
    </w:p>
    <w:p>
      <w:pPr>
        <w:ind w:firstLine="420"/>
        <w:rPr>
          <w:color w:val="auto"/>
        </w:rPr>
      </w:pPr>
      <w:r>
        <w:rPr>
          <w:color w:val="auto"/>
        </w:rPr>
        <w:br w:type="page"/>
      </w:r>
    </w:p>
    <w:p>
      <w:pPr>
        <w:autoSpaceDE w:val="0"/>
        <w:autoSpaceDN w:val="0"/>
        <w:adjustRightInd w:val="0"/>
        <w:snapToGrid w:val="0"/>
        <w:ind w:firstLine="0" w:firstLineChars="0"/>
        <w:jc w:val="center"/>
        <w:outlineLvl w:val="0"/>
        <w:rPr>
          <w:rFonts w:ascii="宋体" w:hAnsi="宋体" w:cs="宋体"/>
          <w:b/>
          <w:bCs/>
          <w:color w:val="auto"/>
          <w:kern w:val="0"/>
          <w:sz w:val="36"/>
          <w:szCs w:val="36"/>
        </w:rPr>
      </w:pPr>
      <w:bookmarkStart w:id="267" w:name="_Toc6832"/>
      <w:bookmarkStart w:id="268" w:name="_Toc3691"/>
      <w:bookmarkStart w:id="269" w:name="_Toc1859"/>
      <w:bookmarkStart w:id="270" w:name="_Toc16118"/>
      <w:bookmarkStart w:id="271" w:name="_Toc23172"/>
      <w:bookmarkStart w:id="272" w:name="_Toc11512"/>
      <w:bookmarkStart w:id="273" w:name="_Toc13381"/>
      <w:bookmarkStart w:id="274" w:name="_Toc14949"/>
      <w:bookmarkStart w:id="275" w:name="_Toc19064"/>
      <w:bookmarkStart w:id="276" w:name="_Toc11468"/>
      <w:bookmarkStart w:id="277" w:name="_Toc10973"/>
      <w:bookmarkStart w:id="278" w:name="_Toc28103"/>
      <w:bookmarkStart w:id="279" w:name="_Toc20684"/>
      <w:bookmarkStart w:id="280" w:name="_Toc17642"/>
      <w:bookmarkStart w:id="281" w:name="_Toc50988538"/>
      <w:bookmarkStart w:id="282" w:name="_Toc47012035"/>
      <w:r>
        <w:rPr>
          <w:rFonts w:hint="eastAsia" w:ascii="宋体" w:hAnsi="宋体" w:cs="宋体"/>
          <w:b/>
          <w:bCs/>
          <w:color w:val="auto"/>
          <w:kern w:val="0"/>
          <w:sz w:val="36"/>
          <w:szCs w:val="36"/>
        </w:rPr>
        <w:t>第三章  评标办法（经评审的最低价法）</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pPr>
        <w:spacing w:line="240" w:lineRule="auto"/>
        <w:ind w:firstLine="0" w:firstLineChars="0"/>
        <w:jc w:val="both"/>
        <w:outlineLvl w:val="1"/>
        <w:rPr>
          <w:rFonts w:ascii="宋体" w:hAnsi="宋体"/>
          <w:b/>
          <w:color w:val="auto"/>
          <w:szCs w:val="24"/>
        </w:rPr>
      </w:pPr>
      <w:bookmarkStart w:id="283" w:name="_Toc4500"/>
      <w:bookmarkStart w:id="284" w:name="_Toc2436"/>
      <w:bookmarkStart w:id="285" w:name="_Toc21591"/>
      <w:r>
        <w:rPr>
          <w:rFonts w:hint="eastAsia" w:ascii="宋体" w:hAnsi="宋体"/>
          <w:b/>
          <w:color w:val="auto"/>
          <w:szCs w:val="24"/>
        </w:rPr>
        <w:t>评标办法前附表</w:t>
      </w:r>
      <w:bookmarkEnd w:id="283"/>
      <w:bookmarkEnd w:id="284"/>
      <w:bookmarkEnd w:id="285"/>
    </w:p>
    <w:p>
      <w:pPr>
        <w:spacing w:line="240" w:lineRule="auto"/>
        <w:ind w:firstLine="0" w:firstLineChars="0"/>
        <w:jc w:val="both"/>
        <w:rPr>
          <w:rFonts w:ascii="宋体" w:hAnsi="宋体" w:cs="宋体"/>
          <w:color w:val="auto"/>
          <w:sz w:val="24"/>
          <w:szCs w:val="28"/>
        </w:rPr>
      </w:pPr>
      <w:r>
        <w:rPr>
          <w:rFonts w:hint="eastAsia" w:ascii="宋体" w:hAnsi="宋体" w:cs="宋体"/>
          <w:color w:val="auto"/>
          <w:sz w:val="24"/>
          <w:szCs w:val="28"/>
        </w:rPr>
        <w:t>评标办法前附表与正文不一致的地方以评标办法前附表为准。</w:t>
      </w:r>
    </w:p>
    <w:tbl>
      <w:tblPr>
        <w:tblStyle w:val="45"/>
        <w:tblW w:w="97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210"/>
        <w:gridCol w:w="1592"/>
        <w:gridCol w:w="6167"/>
        <w:tblGridChange w:id="3">
          <w:tblGrid>
            <w:gridCol w:w="776"/>
            <w:gridCol w:w="1210"/>
            <w:gridCol w:w="1592"/>
            <w:gridCol w:w="445"/>
            <w:gridCol w:w="572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blHeader/>
          <w:jc w:val="center"/>
        </w:trPr>
        <w:tc>
          <w:tcPr>
            <w:tcW w:w="1986" w:type="dxa"/>
            <w:gridSpan w:val="2"/>
            <w:vAlign w:val="center"/>
          </w:tcPr>
          <w:p>
            <w:pPr>
              <w:ind w:firstLine="0" w:firstLineChars="0"/>
              <w:jc w:val="center"/>
              <w:rPr>
                <w:rFonts w:ascii="宋体" w:hAnsi="宋体" w:cs="宋体"/>
                <w:b/>
                <w:color w:val="auto"/>
                <w:kern w:val="0"/>
                <w:szCs w:val="21"/>
              </w:rPr>
            </w:pPr>
            <w:r>
              <w:rPr>
                <w:rFonts w:hint="eastAsia" w:ascii="宋体" w:hAnsi="宋体" w:cs="宋体"/>
                <w:b/>
                <w:color w:val="auto"/>
                <w:kern w:val="0"/>
                <w:szCs w:val="21"/>
              </w:rPr>
              <w:t>条款号</w:t>
            </w:r>
          </w:p>
        </w:tc>
        <w:tc>
          <w:tcPr>
            <w:tcW w:w="1592" w:type="dxa"/>
            <w:vAlign w:val="center"/>
          </w:tcPr>
          <w:p>
            <w:pPr>
              <w:ind w:firstLine="0" w:firstLineChars="0"/>
              <w:jc w:val="center"/>
              <w:rPr>
                <w:rFonts w:ascii="宋体" w:hAnsi="宋体" w:cs="宋体"/>
                <w:b/>
                <w:color w:val="auto"/>
                <w:kern w:val="0"/>
                <w:szCs w:val="21"/>
              </w:rPr>
            </w:pPr>
            <w:r>
              <w:rPr>
                <w:rFonts w:hint="eastAsia" w:ascii="宋体" w:hAnsi="宋体" w:cs="宋体"/>
                <w:b/>
                <w:color w:val="auto"/>
                <w:kern w:val="0"/>
                <w:szCs w:val="21"/>
              </w:rPr>
              <w:t>评审因素</w:t>
            </w:r>
          </w:p>
        </w:tc>
        <w:tc>
          <w:tcPr>
            <w:tcW w:w="6167" w:type="dxa"/>
            <w:vAlign w:val="center"/>
          </w:tcPr>
          <w:p>
            <w:pPr>
              <w:ind w:firstLine="0" w:firstLineChars="0"/>
              <w:jc w:val="center"/>
              <w:rPr>
                <w:rFonts w:ascii="宋体" w:hAnsi="宋体" w:cs="宋体"/>
                <w:b/>
                <w:color w:val="auto"/>
                <w:kern w:val="0"/>
                <w:szCs w:val="21"/>
              </w:rPr>
            </w:pPr>
            <w:r>
              <w:rPr>
                <w:rFonts w:hint="eastAsia" w:ascii="宋体" w:hAnsi="宋体" w:cs="宋体"/>
                <w:b/>
                <w:color w:val="auto"/>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76" w:type="dxa"/>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1</w:t>
            </w:r>
          </w:p>
        </w:tc>
        <w:tc>
          <w:tcPr>
            <w:tcW w:w="1210" w:type="dxa"/>
            <w:tcBorders>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评标方法</w:t>
            </w:r>
          </w:p>
        </w:tc>
        <w:tc>
          <w:tcPr>
            <w:tcW w:w="159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ascii="宋体" w:hAnsi="宋体" w:cs="宋体"/>
                <w:color w:val="auto"/>
                <w:kern w:val="0"/>
                <w:szCs w:val="21"/>
              </w:rPr>
            </w:pPr>
            <w:r>
              <w:rPr>
                <w:rFonts w:hint="eastAsia" w:ascii="宋体" w:hAnsi="宋体"/>
                <w:color w:val="auto"/>
                <w:szCs w:val="21"/>
                <w:lang w:eastAsia="zh-CN"/>
              </w:rPr>
              <w:t>中选候选人</w:t>
            </w:r>
            <w:r>
              <w:rPr>
                <w:rFonts w:ascii="宋体" w:hAnsi="宋体"/>
                <w:color w:val="auto"/>
                <w:szCs w:val="21"/>
              </w:rPr>
              <w:t>排序方法</w:t>
            </w:r>
          </w:p>
        </w:tc>
        <w:tc>
          <w:tcPr>
            <w:tcW w:w="6167" w:type="dxa"/>
            <w:tcBorders>
              <w:top w:val="single" w:color="auto" w:sz="4" w:space="0"/>
              <w:left w:val="single" w:color="auto" w:sz="4" w:space="0"/>
              <w:bottom w:val="single" w:color="auto" w:sz="4" w:space="0"/>
              <w:right w:val="single" w:color="auto" w:sz="4" w:space="0"/>
            </w:tcBorders>
          </w:tcPr>
          <w:p>
            <w:pPr>
              <w:spacing w:line="420" w:lineRule="exact"/>
              <w:ind w:firstLine="420"/>
              <w:rPr>
                <w:rFonts w:hint="eastAsia" w:ascii="宋体" w:hAnsi="宋体" w:cs="宋体"/>
                <w:color w:val="auto"/>
              </w:rPr>
            </w:pPr>
            <w:r>
              <w:rPr>
                <w:rFonts w:hint="eastAsia" w:ascii="宋体" w:hAnsi="宋体" w:cs="宋体"/>
                <w:color w:val="auto"/>
                <w:lang w:val="en-US" w:eastAsia="zh-CN"/>
              </w:rPr>
              <w:t>1.</w:t>
            </w:r>
            <w:r>
              <w:rPr>
                <w:rFonts w:hint="eastAsia" w:ascii="宋体" w:hAnsi="宋体" w:cs="宋体"/>
                <w:color w:val="auto"/>
              </w:rPr>
              <w:t>取报价排序前</w:t>
            </w:r>
            <w:r>
              <w:rPr>
                <w:rFonts w:hint="eastAsia" w:ascii="宋体" w:hAnsi="宋体" w:cs="宋体"/>
                <w:color w:val="auto"/>
                <w:lang w:val="en-US" w:eastAsia="zh-CN"/>
              </w:rPr>
              <w:t>3</w:t>
            </w:r>
            <w:r>
              <w:rPr>
                <w:rFonts w:hint="eastAsia" w:ascii="宋体" w:hAnsi="宋体" w:cs="宋体"/>
                <w:color w:val="auto"/>
              </w:rPr>
              <w:t>名进行符合性审查。符合性审查内容：资格评审、形式评审、响应性评审。符合性审查合格的</w:t>
            </w:r>
            <w:r>
              <w:rPr>
                <w:rFonts w:hint="eastAsia" w:ascii="宋体" w:hAnsi="宋体" w:cs="宋体"/>
                <w:color w:val="auto"/>
                <w:lang w:eastAsia="zh-CN"/>
              </w:rPr>
              <w:t>比选申请</w:t>
            </w:r>
            <w:r>
              <w:rPr>
                <w:rFonts w:hint="eastAsia" w:ascii="宋体" w:hAnsi="宋体" w:cs="宋体"/>
                <w:color w:val="auto"/>
              </w:rPr>
              <w:t>人中，报价最低的成为第一中标候选人，报价次低的成为第二中标候选人，依次类推。</w:t>
            </w:r>
          </w:p>
          <w:p>
            <w:pPr>
              <w:spacing w:line="420" w:lineRule="exact"/>
              <w:ind w:firstLine="420"/>
              <w:rPr>
                <w:rFonts w:ascii="宋体" w:hAnsi="宋体"/>
                <w:snapToGrid w:val="0"/>
                <w:color w:val="auto"/>
                <w:kern w:val="0"/>
                <w:szCs w:val="21"/>
              </w:rPr>
            </w:pPr>
            <w:r>
              <w:rPr>
                <w:rFonts w:hint="eastAsia" w:ascii="宋体" w:hAnsi="宋体"/>
                <w:snapToGrid w:val="0"/>
                <w:color w:val="auto"/>
                <w:kern w:val="0"/>
                <w:szCs w:val="21"/>
                <w:lang w:val="en-US" w:eastAsia="zh-CN"/>
              </w:rPr>
              <w:t>2.</w:t>
            </w:r>
            <w:r>
              <w:rPr>
                <w:rFonts w:ascii="宋体" w:hAnsi="宋体"/>
                <w:snapToGrid w:val="0"/>
                <w:color w:val="auto"/>
                <w:kern w:val="0"/>
                <w:szCs w:val="21"/>
              </w:rPr>
              <w:t>如出现</w:t>
            </w:r>
            <w:r>
              <w:rPr>
                <w:rFonts w:hint="eastAsia" w:ascii="宋体" w:hAnsi="宋体"/>
                <w:snapToGrid w:val="0"/>
                <w:color w:val="auto"/>
                <w:kern w:val="0"/>
                <w:szCs w:val="21"/>
              </w:rPr>
              <w:t>评标</w:t>
            </w:r>
            <w:r>
              <w:rPr>
                <w:rFonts w:ascii="宋体" w:hAnsi="宋体"/>
                <w:snapToGrid w:val="0"/>
                <w:color w:val="auto"/>
                <w:kern w:val="0"/>
                <w:szCs w:val="21"/>
              </w:rPr>
              <w:t>价相等时，按以下原则确定第一中</w:t>
            </w:r>
            <w:r>
              <w:rPr>
                <w:rFonts w:hint="eastAsia" w:ascii="宋体" w:hAnsi="宋体"/>
                <w:snapToGrid w:val="0"/>
                <w:color w:val="auto"/>
                <w:kern w:val="0"/>
                <w:szCs w:val="21"/>
              </w:rPr>
              <w:t>选</w:t>
            </w:r>
            <w:r>
              <w:rPr>
                <w:rFonts w:ascii="宋体" w:hAnsi="宋体"/>
                <w:snapToGrid w:val="0"/>
                <w:color w:val="auto"/>
                <w:kern w:val="0"/>
                <w:szCs w:val="21"/>
              </w:rPr>
              <w:t>候选人：</w:t>
            </w:r>
          </w:p>
          <w:p>
            <w:pPr>
              <w:spacing w:line="420" w:lineRule="exact"/>
              <w:ind w:firstLine="420"/>
              <w:rPr>
                <w:rFonts w:ascii="宋体" w:hAnsi="宋体"/>
                <w:bCs/>
                <w:color w:val="auto"/>
                <w:szCs w:val="21"/>
              </w:rPr>
            </w:pPr>
            <w:r>
              <w:rPr>
                <w:rFonts w:hint="eastAsia" w:ascii="宋体" w:hAnsi="宋体" w:cs="宋体"/>
                <w:color w:val="auto"/>
              </w:rPr>
              <w:t>由</w:t>
            </w:r>
            <w:r>
              <w:rPr>
                <w:rFonts w:hint="eastAsia" w:ascii="宋体" w:hAnsi="宋体" w:cs="宋体"/>
                <w:color w:val="auto"/>
                <w:lang w:eastAsia="zh-CN"/>
              </w:rPr>
              <w:t>评审委员会投票决定</w:t>
            </w:r>
            <w:r>
              <w:rPr>
                <w:rFonts w:hint="eastAsia" w:ascii="宋体" w:hAnsi="宋体" w:cs="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76" w:type="dxa"/>
            <w:vMerge w:val="restart"/>
            <w:vAlign w:val="center"/>
          </w:tcPr>
          <w:p>
            <w:pPr>
              <w:ind w:firstLine="0" w:firstLineChars="0"/>
              <w:jc w:val="center"/>
              <w:rPr>
                <w:rFonts w:ascii="宋体" w:hAnsi="宋体" w:cs="宋体"/>
                <w:color w:val="auto"/>
                <w:kern w:val="0"/>
                <w:szCs w:val="21"/>
              </w:rPr>
            </w:pPr>
            <w:r>
              <w:rPr>
                <w:rFonts w:ascii="宋体" w:hAnsi="宋体" w:cs="宋体"/>
                <w:color w:val="auto"/>
                <w:kern w:val="0"/>
                <w:szCs w:val="21"/>
              </w:rPr>
              <w:t>2.1.</w:t>
            </w:r>
            <w:r>
              <w:rPr>
                <w:rFonts w:hint="eastAsia" w:ascii="宋体" w:hAnsi="宋体" w:cs="宋体"/>
                <w:color w:val="auto"/>
                <w:kern w:val="0"/>
                <w:szCs w:val="21"/>
              </w:rPr>
              <w:t>1</w:t>
            </w:r>
          </w:p>
        </w:tc>
        <w:tc>
          <w:tcPr>
            <w:tcW w:w="1210" w:type="dxa"/>
            <w:vMerge w:val="restart"/>
            <w:tcBorders>
              <w:right w:val="single" w:color="auto" w:sz="4" w:space="0"/>
            </w:tcBorders>
            <w:vAlign w:val="center"/>
          </w:tcPr>
          <w:p>
            <w:pPr>
              <w:ind w:firstLine="0" w:firstLineChars="0"/>
              <w:jc w:val="center"/>
              <w:rPr>
                <w:rFonts w:ascii="宋体" w:hAnsi="宋体"/>
                <w:color w:val="auto"/>
                <w:kern w:val="0"/>
                <w:szCs w:val="21"/>
              </w:rPr>
            </w:pPr>
            <w:r>
              <w:rPr>
                <w:rFonts w:hint="eastAsia" w:ascii="宋体" w:hAnsi="宋体" w:cs="宋体"/>
                <w:color w:val="auto"/>
                <w:kern w:val="0"/>
                <w:szCs w:val="21"/>
              </w:rPr>
              <w:t>资格评审标准</w:t>
            </w: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宋体" w:hAnsi="宋体" w:eastAsia="宋体" w:cs="宋体"/>
                <w:color w:val="auto"/>
                <w:kern w:val="0"/>
                <w:szCs w:val="21"/>
                <w:lang w:eastAsia="zh-CN"/>
              </w:rPr>
            </w:pPr>
            <w:r>
              <w:rPr>
                <w:rFonts w:hint="eastAsia" w:ascii="宋体" w:hAnsi="宋体" w:cs="宋体"/>
                <w:color w:val="auto"/>
                <w:kern w:val="0"/>
                <w:szCs w:val="21"/>
              </w:rPr>
              <w:t>营业执照</w:t>
            </w:r>
            <w:r>
              <w:rPr>
                <w:rFonts w:hint="eastAsia" w:ascii="宋体" w:hAnsi="宋体" w:cs="宋体"/>
                <w:color w:val="auto"/>
                <w:kern w:val="0"/>
                <w:szCs w:val="21"/>
                <w:lang w:eastAsia="zh-CN"/>
              </w:rPr>
              <w:t>及资质条件</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业绩要求</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信誉要求</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olor w:val="auto"/>
                <w:szCs w:val="21"/>
              </w:rPr>
              <w:t>人员要求</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1.4.1项规</w:t>
            </w:r>
            <w:r>
              <w:rPr>
                <w:rFonts w:hint="eastAsia" w:ascii="宋体" w:hAnsi="宋体" w:cs="宋体"/>
                <w:color w:val="auto"/>
                <w:kern w:val="0"/>
                <w:szCs w:val="21"/>
              </w:rPr>
              <w:t>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宋体"/>
                <w:bCs/>
                <w:color w:val="auto"/>
                <w:kern w:val="0"/>
                <w:szCs w:val="21"/>
              </w:rPr>
              <w:t>其他人员要求</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restart"/>
            <w:vAlign w:val="center"/>
          </w:tcPr>
          <w:p>
            <w:pPr>
              <w:ind w:firstLine="0" w:firstLineChars="0"/>
              <w:jc w:val="center"/>
              <w:rPr>
                <w:rFonts w:ascii="宋体" w:hAnsi="宋体" w:cs="宋体"/>
                <w:color w:val="auto"/>
                <w:kern w:val="0"/>
                <w:szCs w:val="21"/>
              </w:rPr>
            </w:pPr>
            <w:r>
              <w:rPr>
                <w:rFonts w:ascii="宋体" w:hAnsi="宋体" w:cs="MingLiU"/>
                <w:snapToGrid w:val="0"/>
                <w:color w:val="auto"/>
                <w:kern w:val="0"/>
                <w:szCs w:val="21"/>
              </w:rPr>
              <w:t>2.1.</w:t>
            </w:r>
            <w:r>
              <w:rPr>
                <w:rFonts w:hint="eastAsia" w:ascii="宋体" w:hAnsi="宋体" w:cs="MingLiU"/>
                <w:snapToGrid w:val="0"/>
                <w:color w:val="auto"/>
                <w:kern w:val="0"/>
                <w:szCs w:val="21"/>
              </w:rPr>
              <w:t>2</w:t>
            </w:r>
          </w:p>
        </w:tc>
        <w:tc>
          <w:tcPr>
            <w:tcW w:w="1210" w:type="dxa"/>
            <w:vMerge w:val="restart"/>
            <w:tcBorders>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MingLiU"/>
                <w:snapToGrid w:val="0"/>
                <w:color w:val="auto"/>
                <w:kern w:val="0"/>
                <w:szCs w:val="21"/>
              </w:rPr>
              <w:t>形式评审标准</w:t>
            </w: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名称</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与</w:t>
            </w:r>
            <w:r>
              <w:rPr>
                <w:rFonts w:hint="eastAsia" w:ascii="宋体" w:hAnsi="宋体" w:cs="宋体"/>
                <w:color w:val="auto"/>
                <w:kern w:val="0"/>
                <w:szCs w:val="21"/>
                <w:lang w:eastAsia="zh-CN"/>
              </w:rPr>
              <w:t>资质证书及</w:t>
            </w:r>
            <w:r>
              <w:rPr>
                <w:rFonts w:hint="eastAsia" w:ascii="宋体" w:hAnsi="宋体" w:cs="宋体"/>
                <w:color w:val="auto"/>
                <w:kern w:val="0"/>
                <w:szCs w:val="21"/>
              </w:rPr>
              <w:t>营业执照一致，依法变更名称的应提交相应证明材料。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hint="eastAsia" w:ascii="宋体" w:hAnsi="宋体" w:cs="MingLiU"/>
                <w:snapToGrid w:val="0"/>
                <w:color w:val="auto"/>
                <w:kern w:val="0"/>
                <w:szCs w:val="21"/>
              </w:rPr>
              <w:t>比选申请函签名盖章</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比选申请函格式规定签名、盖章的位置有法定代表人或其委托代理人签名（或盖章）、加盖单位法人章。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ascii="宋体" w:hAnsi="宋体"/>
                <w:color w:val="auto"/>
                <w:kern w:val="0"/>
                <w:szCs w:val="21"/>
              </w:rPr>
              <w:t>比选</w:t>
            </w:r>
            <w:r>
              <w:rPr>
                <w:rFonts w:hint="eastAsia" w:ascii="宋体" w:hAnsi="宋体"/>
                <w:color w:val="auto"/>
                <w:kern w:val="0"/>
                <w:szCs w:val="21"/>
              </w:rPr>
              <w:t>申请</w:t>
            </w:r>
            <w:r>
              <w:rPr>
                <w:rFonts w:ascii="宋体" w:hAnsi="宋体"/>
                <w:color w:val="auto"/>
                <w:kern w:val="0"/>
                <w:szCs w:val="21"/>
              </w:rPr>
              <w:t>文件格式</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ascii="宋体" w:hAnsi="宋体"/>
                <w:color w:val="auto"/>
                <w:kern w:val="0"/>
                <w:szCs w:val="21"/>
              </w:rPr>
              <w:t>符合</w:t>
            </w:r>
            <w:r>
              <w:rPr>
                <w:rFonts w:hint="eastAsia" w:ascii="宋体" w:hAnsi="宋体"/>
                <w:color w:val="auto"/>
                <w:kern w:val="0"/>
                <w:szCs w:val="21"/>
              </w:rPr>
              <w:t>第二</w:t>
            </w:r>
            <w:r>
              <w:rPr>
                <w:rFonts w:ascii="宋体" w:hAnsi="宋体"/>
                <w:color w:val="auto"/>
                <w:kern w:val="0"/>
                <w:szCs w:val="21"/>
              </w:rPr>
              <w:t>章“比选申请人</w:t>
            </w:r>
            <w:r>
              <w:rPr>
                <w:rFonts w:hint="eastAsia" w:ascii="宋体" w:hAnsi="宋体"/>
                <w:color w:val="auto"/>
                <w:kern w:val="0"/>
                <w:szCs w:val="21"/>
              </w:rPr>
              <w:t>须知</w:t>
            </w:r>
            <w:r>
              <w:rPr>
                <w:rFonts w:ascii="宋体" w:hAnsi="宋体"/>
                <w:color w:val="auto"/>
                <w:kern w:val="0"/>
                <w:szCs w:val="21"/>
              </w:rPr>
              <w:t>”</w:t>
            </w:r>
            <w:r>
              <w:rPr>
                <w:rFonts w:hint="eastAsia" w:ascii="宋体" w:hAnsi="宋体"/>
                <w:color w:val="auto"/>
                <w:kern w:val="0"/>
                <w:szCs w:val="21"/>
              </w:rPr>
              <w:t>第3.7款</w:t>
            </w:r>
            <w:r>
              <w:rPr>
                <w:rFonts w:ascii="宋体" w:hAnsi="宋体"/>
                <w:color w:val="auto"/>
                <w:kern w:val="0"/>
                <w:szCs w:val="21"/>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MingLiU"/>
                <w:snapToGrid w:val="0"/>
                <w:color w:val="auto"/>
                <w:kern w:val="0"/>
                <w:szCs w:val="21"/>
              </w:rPr>
            </w:pPr>
            <w:r>
              <w:rPr>
                <w:rFonts w:ascii="宋体" w:hAnsi="宋体"/>
                <w:color w:val="auto"/>
                <w:kern w:val="0"/>
                <w:szCs w:val="21"/>
              </w:rPr>
              <w:t>比选</w:t>
            </w:r>
            <w:r>
              <w:rPr>
                <w:rFonts w:hint="eastAsia" w:ascii="宋体" w:hAnsi="宋体"/>
                <w:color w:val="auto"/>
                <w:kern w:val="0"/>
                <w:szCs w:val="21"/>
              </w:rPr>
              <w:t>申请</w:t>
            </w:r>
            <w:r>
              <w:rPr>
                <w:rFonts w:ascii="宋体" w:hAnsi="宋体"/>
                <w:color w:val="auto"/>
                <w:kern w:val="0"/>
                <w:szCs w:val="21"/>
              </w:rPr>
              <w:t>文件</w:t>
            </w:r>
            <w:r>
              <w:rPr>
                <w:rFonts w:hint="eastAsia" w:ascii="宋体" w:hAnsi="宋体"/>
                <w:color w:val="auto"/>
                <w:kern w:val="0"/>
                <w:szCs w:val="21"/>
              </w:rPr>
              <w:t>份数</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olor w:val="auto"/>
                <w:kern w:val="0"/>
                <w:szCs w:val="21"/>
              </w:rPr>
              <w:t>符合第二章“</w:t>
            </w:r>
            <w:r>
              <w:rPr>
                <w:rFonts w:ascii="宋体" w:hAnsi="宋体"/>
                <w:color w:val="auto"/>
                <w:kern w:val="0"/>
                <w:szCs w:val="21"/>
              </w:rPr>
              <w:t>比选申请人</w:t>
            </w:r>
            <w:r>
              <w:rPr>
                <w:rFonts w:hint="eastAsia" w:ascii="宋体" w:hAnsi="宋体"/>
                <w:color w:val="auto"/>
                <w:kern w:val="0"/>
                <w:szCs w:val="21"/>
              </w:rPr>
              <w:t>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ascii="宋体" w:hAnsi="宋体" w:cs="MingLiU"/>
                <w:snapToGrid w:val="0"/>
                <w:color w:val="auto"/>
                <w:kern w:val="0"/>
                <w:szCs w:val="21"/>
              </w:rPr>
              <w:t>比选</w:t>
            </w:r>
            <w:r>
              <w:rPr>
                <w:rFonts w:hint="eastAsia" w:ascii="宋体" w:hAnsi="宋体"/>
                <w:color w:val="auto"/>
                <w:kern w:val="0"/>
                <w:szCs w:val="21"/>
              </w:rPr>
              <w:t>申请</w:t>
            </w:r>
            <w:r>
              <w:rPr>
                <w:rFonts w:ascii="宋体" w:hAnsi="宋体" w:cs="MingLiU"/>
                <w:snapToGrid w:val="0"/>
                <w:color w:val="auto"/>
                <w:kern w:val="0"/>
                <w:szCs w:val="21"/>
              </w:rPr>
              <w:t>文件</w:t>
            </w:r>
            <w:r>
              <w:rPr>
                <w:rFonts w:hint="eastAsia" w:ascii="宋体" w:hAnsi="宋体" w:cs="MingLiU"/>
                <w:snapToGrid w:val="0"/>
                <w:color w:val="auto"/>
                <w:kern w:val="0"/>
                <w:szCs w:val="21"/>
              </w:rPr>
              <w:t>的签署</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 xml:space="preserve">第六章 </w:t>
            </w:r>
            <w:r>
              <w:rPr>
                <w:rFonts w:ascii="宋体" w:hAnsi="宋体" w:cs="宋体"/>
                <w:color w:val="auto"/>
                <w:kern w:val="0"/>
                <w:szCs w:val="21"/>
              </w:rPr>
              <w:t>比选</w:t>
            </w:r>
            <w:r>
              <w:rPr>
                <w:rFonts w:hint="eastAsia" w:ascii="宋体" w:hAnsi="宋体"/>
                <w:color w:val="auto"/>
                <w:kern w:val="0"/>
                <w:szCs w:val="21"/>
              </w:rPr>
              <w:t>申请</w:t>
            </w:r>
            <w:r>
              <w:rPr>
                <w:rFonts w:ascii="宋体" w:hAnsi="宋体" w:cs="宋体"/>
                <w:color w:val="auto"/>
                <w:kern w:val="0"/>
                <w:szCs w:val="21"/>
              </w:rPr>
              <w:t>文件</w:t>
            </w:r>
            <w:r>
              <w:rPr>
                <w:rFonts w:hint="eastAsia" w:ascii="宋体" w:hAnsi="宋体" w:cs="宋体"/>
                <w:color w:val="auto"/>
                <w:kern w:val="0"/>
                <w:szCs w:val="21"/>
              </w:rPr>
              <w:t>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6" w:type="dxa"/>
            <w:vMerge w:val="continue"/>
            <w:vAlign w:val="center"/>
          </w:tcPr>
          <w:p>
            <w:pPr>
              <w:ind w:firstLine="0" w:firstLineChars="0"/>
              <w:jc w:val="center"/>
              <w:rPr>
                <w:rFonts w:ascii="宋体" w:hAnsi="宋体" w:cs="宋体"/>
                <w:color w:val="auto"/>
                <w:kern w:val="0"/>
                <w:szCs w:val="21"/>
              </w:rPr>
            </w:pPr>
          </w:p>
        </w:tc>
        <w:tc>
          <w:tcPr>
            <w:tcW w:w="1210" w:type="dxa"/>
            <w:vMerge w:val="continue"/>
            <w:tcBorders>
              <w:right w:val="single" w:color="auto" w:sz="4" w:space="0"/>
            </w:tcBorders>
            <w:vAlign w:val="center"/>
          </w:tcPr>
          <w:p>
            <w:pPr>
              <w:ind w:firstLine="0" w:firstLineChars="0"/>
              <w:jc w:val="center"/>
              <w:rPr>
                <w:rFonts w:ascii="宋体" w:hAnsi="宋体" w:cs="宋体"/>
                <w:color w:val="auto"/>
                <w:kern w:val="0"/>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宋体" w:hAnsi="宋体" w:cs="宋体"/>
                <w:color w:val="auto"/>
                <w:kern w:val="0"/>
                <w:szCs w:val="21"/>
              </w:rPr>
            </w:pPr>
            <w:r>
              <w:rPr>
                <w:rFonts w:ascii="宋体" w:hAnsi="宋体"/>
                <w:color w:val="auto"/>
                <w:kern w:val="0"/>
                <w:szCs w:val="21"/>
              </w:rPr>
              <w:t>委托代理人</w:t>
            </w:r>
          </w:p>
        </w:tc>
        <w:tc>
          <w:tcPr>
            <w:tcW w:w="6167" w:type="dxa"/>
            <w:tcBorders>
              <w:top w:val="single" w:color="auto" w:sz="4" w:space="0"/>
              <w:left w:val="single" w:color="auto" w:sz="4" w:space="0"/>
              <w:bottom w:val="single" w:color="auto" w:sz="4" w:space="0"/>
              <w:right w:val="single" w:color="auto" w:sz="4" w:space="0"/>
            </w:tcBorders>
            <w:vAlign w:val="center"/>
          </w:tcPr>
          <w:p>
            <w:pPr>
              <w:ind w:firstLine="420"/>
              <w:jc w:val="both"/>
              <w:rPr>
                <w:rFonts w:ascii="宋体" w:hAnsi="宋体" w:cs="宋体"/>
                <w:color w:val="auto"/>
                <w:kern w:val="0"/>
                <w:szCs w:val="21"/>
              </w:rPr>
            </w:pPr>
            <w:r>
              <w:rPr>
                <w:rFonts w:ascii="宋体" w:hAnsi="宋体"/>
                <w:color w:val="auto"/>
                <w:kern w:val="0"/>
                <w:szCs w:val="21"/>
              </w:rPr>
              <w:t>比选申请人法定代表人的委托代理人有法定代表人签署的授权委托书</w:t>
            </w:r>
            <w:r>
              <w:rPr>
                <w:rFonts w:hint="eastAsia" w:ascii="宋体" w:hAnsi="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76" w:type="dxa"/>
            <w:vMerge w:val="restart"/>
            <w:vAlign w:val="center"/>
          </w:tcPr>
          <w:p>
            <w:pPr>
              <w:ind w:firstLine="0" w:firstLineChars="0"/>
              <w:jc w:val="both"/>
              <w:rPr>
                <w:rFonts w:ascii="宋体" w:hAnsi="宋体" w:cs="宋体"/>
                <w:color w:val="auto"/>
                <w:szCs w:val="21"/>
              </w:rPr>
            </w:pPr>
            <w:r>
              <w:rPr>
                <w:rFonts w:ascii="宋体" w:hAnsi="宋体" w:cs="宋体"/>
                <w:color w:val="auto"/>
                <w:kern w:val="0"/>
                <w:szCs w:val="21"/>
              </w:rPr>
              <w:t>2.1.3</w:t>
            </w:r>
          </w:p>
        </w:tc>
        <w:tc>
          <w:tcPr>
            <w:tcW w:w="1210" w:type="dxa"/>
            <w:vMerge w:val="restart"/>
            <w:vAlign w:val="center"/>
          </w:tcPr>
          <w:p>
            <w:pPr>
              <w:ind w:firstLine="0" w:firstLineChars="0"/>
              <w:jc w:val="center"/>
              <w:rPr>
                <w:rFonts w:ascii="宋体" w:hAnsi="宋体" w:cs="宋体"/>
                <w:color w:val="auto"/>
                <w:szCs w:val="21"/>
              </w:rPr>
            </w:pPr>
            <w:r>
              <w:rPr>
                <w:rFonts w:hint="eastAsia" w:ascii="宋体" w:hAnsi="宋体" w:cs="宋体"/>
                <w:color w:val="auto"/>
                <w:kern w:val="0"/>
                <w:szCs w:val="21"/>
              </w:rPr>
              <w:t>响应性评审标准</w:t>
            </w:r>
          </w:p>
        </w:tc>
        <w:tc>
          <w:tcPr>
            <w:tcW w:w="1592" w:type="dxa"/>
            <w:tcBorders>
              <w:top w:val="single" w:color="auto" w:sz="4" w:space="0"/>
            </w:tcBorders>
            <w:vAlign w:val="center"/>
          </w:tcPr>
          <w:p>
            <w:pPr>
              <w:ind w:firstLine="0" w:firstLineChars="0"/>
              <w:jc w:val="center"/>
              <w:rPr>
                <w:rFonts w:ascii="宋体" w:hAnsi="宋体" w:cs="宋体"/>
                <w:color w:val="auto"/>
                <w:kern w:val="0"/>
                <w:szCs w:val="21"/>
              </w:rPr>
            </w:pPr>
            <w:r>
              <w:rPr>
                <w:rFonts w:ascii="宋体" w:hAnsi="宋体" w:cs="宋体"/>
                <w:color w:val="auto"/>
                <w:kern w:val="0"/>
                <w:szCs w:val="21"/>
              </w:rPr>
              <w:t>比选</w:t>
            </w:r>
            <w:r>
              <w:rPr>
                <w:rFonts w:hint="eastAsia" w:ascii="宋体" w:hAnsi="宋体" w:cs="宋体"/>
                <w:color w:val="auto"/>
                <w:kern w:val="0"/>
                <w:szCs w:val="21"/>
              </w:rPr>
              <w:t>内容</w:t>
            </w:r>
          </w:p>
        </w:tc>
        <w:tc>
          <w:tcPr>
            <w:tcW w:w="6167" w:type="dxa"/>
            <w:tcBorders>
              <w:top w:val="single" w:color="auto" w:sz="4" w:space="0"/>
            </w:tcBorders>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hint="eastAsia" w:ascii="宋体" w:hAnsi="宋体" w:eastAsia="宋体" w:cs="宋体"/>
                <w:color w:val="auto"/>
                <w:kern w:val="0"/>
                <w:szCs w:val="21"/>
                <w:lang w:eastAsia="zh-CN"/>
              </w:rPr>
            </w:pPr>
            <w:r>
              <w:rPr>
                <w:rFonts w:hint="eastAsia" w:ascii="宋体" w:hAnsi="宋体" w:cs="宋体"/>
                <w:color w:val="auto"/>
                <w:kern w:val="0"/>
                <w:szCs w:val="21"/>
              </w:rPr>
              <w:t>服务</w:t>
            </w:r>
            <w:r>
              <w:rPr>
                <w:rFonts w:hint="eastAsia" w:ascii="宋体" w:hAnsi="宋体" w:cs="宋体"/>
                <w:color w:val="auto"/>
                <w:kern w:val="0"/>
                <w:szCs w:val="21"/>
                <w:lang w:eastAsia="zh-CN"/>
              </w:rPr>
              <w:t>期限</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服务地点</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1.3.3</w:t>
            </w:r>
            <w:r>
              <w:rPr>
                <w:rFonts w:hint="eastAsia" w:ascii="宋体" w:hAnsi="宋体" w:cs="宋体"/>
                <w:color w:val="auto"/>
                <w:kern w:val="0"/>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ascii="宋体" w:hAnsi="宋体" w:cs="宋体"/>
                <w:color w:val="auto"/>
                <w:kern w:val="0"/>
                <w:szCs w:val="21"/>
              </w:rPr>
              <w:t>比选</w:t>
            </w:r>
            <w:r>
              <w:rPr>
                <w:rFonts w:hint="eastAsia" w:ascii="宋体" w:hAnsi="宋体" w:cs="宋体"/>
                <w:color w:val="auto"/>
                <w:kern w:val="0"/>
                <w:szCs w:val="21"/>
              </w:rPr>
              <w:t>有效期</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ascii="宋体" w:hAnsi="宋体" w:cs="宋体"/>
                <w:color w:val="auto"/>
                <w:kern w:val="0"/>
                <w:szCs w:val="21"/>
              </w:rPr>
              <w:t>比选</w:t>
            </w:r>
            <w:r>
              <w:rPr>
                <w:rFonts w:hint="eastAsia" w:ascii="宋体" w:hAnsi="宋体"/>
                <w:color w:val="auto"/>
                <w:kern w:val="0"/>
                <w:szCs w:val="21"/>
              </w:rPr>
              <w:t>申请</w:t>
            </w:r>
            <w:r>
              <w:rPr>
                <w:rFonts w:hint="eastAsia" w:ascii="宋体" w:hAnsi="宋体" w:cs="宋体"/>
                <w:color w:val="auto"/>
                <w:kern w:val="0"/>
                <w:szCs w:val="21"/>
              </w:rPr>
              <w:t>保证金</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spacing w:line="400" w:lineRule="exact"/>
              <w:ind w:firstLine="0" w:firstLineChars="0"/>
              <w:jc w:val="center"/>
              <w:rPr>
                <w:rFonts w:ascii="宋体" w:hAnsi="宋体" w:cs="宋体"/>
                <w:color w:val="auto"/>
                <w:kern w:val="0"/>
                <w:szCs w:val="21"/>
              </w:rPr>
            </w:pPr>
            <w:r>
              <w:rPr>
                <w:rFonts w:ascii="宋体" w:hAnsi="宋体"/>
                <w:color w:val="auto"/>
                <w:kern w:val="0"/>
                <w:szCs w:val="24"/>
              </w:rPr>
              <w:t>权利义务</w:t>
            </w:r>
          </w:p>
        </w:tc>
        <w:tc>
          <w:tcPr>
            <w:tcW w:w="6167" w:type="dxa"/>
            <w:vAlign w:val="center"/>
          </w:tcPr>
          <w:p>
            <w:pPr>
              <w:spacing w:after="62" w:afterLines="20" w:line="400" w:lineRule="exact"/>
              <w:ind w:firstLine="420"/>
              <w:jc w:val="both"/>
              <w:rPr>
                <w:rFonts w:ascii="宋体" w:hAnsi="宋体" w:cs="宋体"/>
                <w:color w:val="auto"/>
                <w:kern w:val="0"/>
                <w:szCs w:val="21"/>
              </w:rPr>
            </w:pPr>
            <w:r>
              <w:rPr>
                <w:rFonts w:ascii="宋体" w:hAnsi="宋体"/>
                <w:color w:val="auto"/>
                <w:kern w:val="0"/>
                <w:szCs w:val="24"/>
              </w:rPr>
              <w:t>符合第四章“合同条款及格式”规定，比选</w:t>
            </w:r>
            <w:r>
              <w:rPr>
                <w:rFonts w:hint="eastAsia" w:ascii="宋体" w:hAnsi="宋体"/>
                <w:color w:val="auto"/>
                <w:kern w:val="0"/>
                <w:szCs w:val="21"/>
              </w:rPr>
              <w:t>申请</w:t>
            </w:r>
            <w:r>
              <w:rPr>
                <w:rFonts w:ascii="宋体" w:hAnsi="宋体"/>
                <w:color w:val="auto"/>
                <w:kern w:val="0"/>
                <w:szCs w:val="24"/>
              </w:rPr>
              <w:t>文件不应附有比选人不能接受的条件。</w:t>
            </w:r>
            <w:r>
              <w:rPr>
                <w:rFonts w:hint="eastAsia" w:ascii="宋体" w:hAnsi="宋体" w:cs="宋体"/>
                <w:color w:val="auto"/>
                <w:kern w:val="0"/>
                <w:szCs w:val="24"/>
              </w:rPr>
              <w:t>（由</w:t>
            </w:r>
            <w:r>
              <w:rPr>
                <w:rFonts w:ascii="宋体" w:hAnsi="宋体" w:cs="宋体"/>
                <w:color w:val="auto"/>
                <w:kern w:val="0"/>
                <w:szCs w:val="24"/>
              </w:rPr>
              <w:t>比选申请人</w:t>
            </w:r>
            <w:r>
              <w:rPr>
                <w:rFonts w:hint="eastAsia" w:ascii="宋体" w:hAnsi="宋体" w:cs="宋体"/>
                <w:color w:val="auto"/>
                <w:kern w:val="0"/>
                <w:szCs w:val="24"/>
              </w:rPr>
              <w:t>承诺，承诺书格式详见第六章</w:t>
            </w:r>
            <w:r>
              <w:rPr>
                <w:rFonts w:ascii="宋体" w:hAnsi="宋体" w:cs="宋体"/>
                <w:color w:val="auto"/>
                <w:kern w:val="0"/>
                <w:szCs w:val="24"/>
              </w:rPr>
              <w:t>比选</w:t>
            </w:r>
            <w:r>
              <w:rPr>
                <w:rFonts w:hint="eastAsia" w:ascii="宋体" w:hAnsi="宋体"/>
                <w:color w:val="auto"/>
                <w:kern w:val="0"/>
                <w:szCs w:val="21"/>
              </w:rPr>
              <w:t>申请</w:t>
            </w:r>
            <w:r>
              <w:rPr>
                <w:rFonts w:ascii="宋体" w:hAnsi="宋体" w:cs="宋体"/>
                <w:color w:val="auto"/>
                <w:kern w:val="0"/>
                <w:szCs w:val="24"/>
              </w:rPr>
              <w:t>文件</w:t>
            </w:r>
            <w:r>
              <w:rPr>
                <w:rFonts w:hint="eastAsia" w:ascii="宋体" w:hAnsi="宋体" w:cs="宋体"/>
                <w:color w:val="auto"/>
                <w:kern w:val="0"/>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比选申请报价</w:t>
            </w:r>
          </w:p>
        </w:tc>
        <w:tc>
          <w:tcPr>
            <w:tcW w:w="6167" w:type="dxa"/>
            <w:vAlign w:val="center"/>
          </w:tcPr>
          <w:p>
            <w:pPr>
              <w:ind w:firstLine="420"/>
              <w:jc w:val="both"/>
              <w:rPr>
                <w:rFonts w:hint="eastAsia" w:ascii="宋体" w:hAnsi="宋体" w:cs="宋体"/>
                <w:color w:val="auto"/>
                <w:kern w:val="0"/>
                <w:szCs w:val="21"/>
              </w:rPr>
            </w:pPr>
            <w:r>
              <w:rPr>
                <w:rFonts w:hint="eastAsia" w:ascii="宋体" w:hAnsi="宋体" w:cs="宋体"/>
                <w:color w:val="auto"/>
                <w:kern w:val="0"/>
                <w:szCs w:val="21"/>
                <w:lang w:val="en-US" w:eastAsia="zh-CN"/>
              </w:rPr>
              <w:t>1.</w:t>
            </w:r>
            <w:r>
              <w:rPr>
                <w:rFonts w:hint="eastAsia" w:ascii="宋体" w:hAnsi="宋体" w:cs="宋体"/>
                <w:color w:val="auto"/>
                <w:kern w:val="0"/>
                <w:szCs w:val="21"/>
              </w:rPr>
              <w:t>比选申请人报价不得超过比选人发布的最高限价和各分项限价，否则评标委员会将按否决投标处理。</w:t>
            </w:r>
          </w:p>
          <w:p>
            <w:pPr>
              <w:ind w:firstLine="420"/>
              <w:jc w:val="both"/>
              <w:rPr>
                <w:rFonts w:ascii="宋体" w:hAnsi="宋体" w:cs="宋体"/>
                <w:color w:val="auto"/>
                <w:kern w:val="0"/>
                <w:szCs w:val="21"/>
              </w:rPr>
            </w:pPr>
            <w:r>
              <w:rPr>
                <w:rFonts w:hint="eastAsia" w:ascii="宋体" w:hAnsi="宋体" w:cs="宋体"/>
                <w:color w:val="auto"/>
                <w:kern w:val="0"/>
                <w:szCs w:val="21"/>
                <w:lang w:val="en-US" w:eastAsia="zh-CN"/>
              </w:rPr>
              <w:t>2.比选总报价低于最高限价85%的，比选申请人应在编制投标文件时，在比选申请函部分中递交低价风险担保提交承诺书。承诺书格式详见第六章比选申请文件格式。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MingLiU"/>
                <w:snapToGrid w:val="0"/>
                <w:color w:val="auto"/>
                <w:kern w:val="0"/>
                <w:szCs w:val="21"/>
              </w:rPr>
            </w:pPr>
            <w:r>
              <w:rPr>
                <w:rFonts w:hint="eastAsia" w:ascii="宋体" w:hAnsi="宋体" w:cs="MingLiU"/>
                <w:snapToGrid w:val="0"/>
                <w:color w:val="auto"/>
                <w:kern w:val="0"/>
                <w:szCs w:val="21"/>
              </w:rPr>
              <w:t>报价唯一</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只能有一个有效报价，在</w:t>
            </w:r>
            <w:r>
              <w:rPr>
                <w:rFonts w:ascii="宋体" w:hAnsi="宋体" w:cs="宋体"/>
                <w:color w:val="auto"/>
                <w:kern w:val="0"/>
                <w:szCs w:val="21"/>
              </w:rPr>
              <w:t>比选</w:t>
            </w:r>
            <w:r>
              <w:rPr>
                <w:rFonts w:hint="eastAsia" w:ascii="宋体" w:hAnsi="宋体" w:cs="宋体"/>
                <w:color w:val="auto"/>
                <w:kern w:val="0"/>
                <w:szCs w:val="21"/>
              </w:rPr>
              <w:t>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实质性要求</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须知”第1.4.3项规定。</w:t>
            </w:r>
          </w:p>
          <w:p>
            <w:pPr>
              <w:ind w:firstLine="420"/>
              <w:jc w:val="both"/>
              <w:rPr>
                <w:rFonts w:ascii="宋体" w:hAnsi="宋体" w:cs="宋体"/>
                <w:color w:val="auto"/>
                <w:kern w:val="0"/>
                <w:szCs w:val="21"/>
              </w:rPr>
            </w:pPr>
            <w:r>
              <w:rPr>
                <w:rFonts w:hint="eastAsia" w:ascii="宋体" w:hAnsi="宋体" w:cs="宋体"/>
                <w:color w:val="auto"/>
                <w:kern w:val="0"/>
                <w:szCs w:val="21"/>
              </w:rPr>
              <w:t>本次</w:t>
            </w:r>
            <w:r>
              <w:rPr>
                <w:rFonts w:ascii="宋体" w:hAnsi="宋体" w:cs="宋体"/>
                <w:color w:val="auto"/>
                <w:kern w:val="0"/>
                <w:szCs w:val="21"/>
              </w:rPr>
              <w:t>比选</w:t>
            </w:r>
            <w:r>
              <w:rPr>
                <w:rFonts w:hint="eastAsia" w:ascii="宋体" w:hAnsi="宋体" w:cs="宋体"/>
                <w:color w:val="auto"/>
                <w:kern w:val="0"/>
                <w:szCs w:val="21"/>
              </w:rPr>
              <w:t>不得有串通</w:t>
            </w:r>
            <w:r>
              <w:rPr>
                <w:rFonts w:ascii="宋体" w:hAnsi="宋体" w:cs="宋体"/>
                <w:color w:val="auto"/>
                <w:kern w:val="0"/>
                <w:szCs w:val="21"/>
              </w:rPr>
              <w:t>比选</w:t>
            </w:r>
            <w:r>
              <w:rPr>
                <w:rFonts w:hint="eastAsia" w:ascii="宋体" w:hAnsi="宋体" w:cs="宋体"/>
                <w:color w:val="auto"/>
                <w:kern w:val="0"/>
                <w:szCs w:val="21"/>
              </w:rPr>
              <w:t>、弄虚作假等其他违反招</w:t>
            </w:r>
            <w:r>
              <w:rPr>
                <w:rFonts w:ascii="宋体" w:hAnsi="宋体" w:cs="宋体"/>
                <w:color w:val="auto"/>
                <w:kern w:val="0"/>
                <w:szCs w:val="21"/>
              </w:rPr>
              <w:t>比选</w:t>
            </w:r>
            <w:r>
              <w:rPr>
                <w:rFonts w:hint="eastAsia" w:ascii="宋体" w:hAnsi="宋体" w:cs="宋体"/>
                <w:color w:val="auto"/>
                <w:kern w:val="0"/>
                <w:szCs w:val="21"/>
              </w:rPr>
              <w:t>相关法律、法规行为。</w:t>
            </w:r>
          </w:p>
          <w:p>
            <w:pPr>
              <w:ind w:firstLine="420"/>
              <w:jc w:val="both"/>
              <w:rPr>
                <w:rFonts w:ascii="宋体" w:hAnsi="宋体" w:cs="宋体"/>
                <w:color w:val="auto"/>
                <w:kern w:val="0"/>
                <w:szCs w:val="21"/>
              </w:rPr>
            </w:pPr>
            <w:r>
              <w:rPr>
                <w:rFonts w:hint="eastAsia" w:ascii="宋体" w:hAnsi="宋体" w:cs="宋体"/>
                <w:color w:val="auto"/>
                <w:kern w:val="0"/>
                <w:szCs w:val="21"/>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76" w:type="dxa"/>
            <w:vMerge w:val="continue"/>
            <w:vAlign w:val="center"/>
          </w:tcPr>
          <w:p>
            <w:pPr>
              <w:ind w:firstLine="0" w:firstLineChars="0"/>
              <w:jc w:val="both"/>
              <w:rPr>
                <w:rFonts w:ascii="宋体" w:hAnsi="宋体"/>
                <w:color w:val="auto"/>
                <w:szCs w:val="21"/>
              </w:rPr>
            </w:pPr>
          </w:p>
        </w:tc>
        <w:tc>
          <w:tcPr>
            <w:tcW w:w="1210" w:type="dxa"/>
            <w:vMerge w:val="continue"/>
            <w:vAlign w:val="center"/>
          </w:tcPr>
          <w:p>
            <w:pPr>
              <w:ind w:firstLine="0" w:firstLineChars="0"/>
              <w:jc w:val="both"/>
              <w:rPr>
                <w:rFonts w:ascii="宋体" w:hAnsi="宋体"/>
                <w:color w:val="auto"/>
                <w:szCs w:val="21"/>
              </w:rPr>
            </w:pPr>
          </w:p>
        </w:tc>
        <w:tc>
          <w:tcPr>
            <w:tcW w:w="1592" w:type="dxa"/>
            <w:vAlign w:val="center"/>
          </w:tcPr>
          <w:p>
            <w:pPr>
              <w:ind w:firstLine="0" w:firstLineChars="0"/>
              <w:jc w:val="center"/>
              <w:rPr>
                <w:rFonts w:ascii="宋体" w:hAnsi="宋体" w:cs="宋体"/>
                <w:color w:val="auto"/>
                <w:kern w:val="0"/>
                <w:szCs w:val="21"/>
              </w:rPr>
            </w:pPr>
            <w:r>
              <w:rPr>
                <w:rFonts w:hint="eastAsia" w:ascii="宋体" w:hAnsi="宋体" w:cs="宋体"/>
                <w:color w:val="auto"/>
                <w:kern w:val="0"/>
                <w:szCs w:val="21"/>
              </w:rPr>
              <w:t>质量要求</w:t>
            </w:r>
          </w:p>
        </w:tc>
        <w:tc>
          <w:tcPr>
            <w:tcW w:w="6167" w:type="dxa"/>
            <w:vAlign w:val="center"/>
          </w:tcPr>
          <w:p>
            <w:pPr>
              <w:ind w:firstLine="420"/>
              <w:jc w:val="both"/>
              <w:rPr>
                <w:rFonts w:ascii="宋体" w:hAnsi="宋体" w:cs="宋体"/>
                <w:color w:val="auto"/>
                <w:kern w:val="0"/>
                <w:szCs w:val="21"/>
              </w:rPr>
            </w:pPr>
            <w:r>
              <w:rPr>
                <w:rFonts w:hint="eastAsia" w:ascii="宋体" w:hAnsi="宋体" w:cs="宋体"/>
                <w:color w:val="auto"/>
                <w:kern w:val="0"/>
                <w:szCs w:val="21"/>
              </w:rPr>
              <w:t>符合第二章“</w:t>
            </w:r>
            <w:r>
              <w:rPr>
                <w:rFonts w:ascii="宋体" w:hAnsi="宋体" w:cs="宋体"/>
                <w:color w:val="auto"/>
                <w:kern w:val="0"/>
                <w:szCs w:val="21"/>
              </w:rPr>
              <w:t>比选申请人</w:t>
            </w:r>
            <w:r>
              <w:rPr>
                <w:rFonts w:hint="eastAsia" w:ascii="宋体" w:hAnsi="宋体" w:cs="宋体"/>
                <w:color w:val="auto"/>
                <w:kern w:val="0"/>
                <w:szCs w:val="21"/>
              </w:rPr>
              <w:t>须知前</w:t>
            </w:r>
            <w:r>
              <w:rPr>
                <w:rFonts w:ascii="宋体" w:hAnsi="宋体" w:cs="宋体"/>
                <w:color w:val="auto"/>
                <w:kern w:val="0"/>
                <w:szCs w:val="21"/>
              </w:rPr>
              <w:t>附表</w:t>
            </w:r>
            <w:r>
              <w:rPr>
                <w:rFonts w:hint="eastAsia" w:ascii="宋体" w:hAnsi="宋体" w:cs="宋体"/>
                <w:color w:val="auto"/>
                <w:kern w:val="0"/>
                <w:szCs w:val="21"/>
              </w:rPr>
              <w:t>”第</w:t>
            </w:r>
            <w:r>
              <w:rPr>
                <w:rFonts w:ascii="宋体" w:hAnsi="宋体" w:cs="宋体"/>
                <w:color w:val="auto"/>
                <w:kern w:val="0"/>
                <w:szCs w:val="21"/>
              </w:rPr>
              <w:t>1.3.4</w:t>
            </w:r>
            <w:r>
              <w:rPr>
                <w:rFonts w:hint="eastAsia" w:ascii="宋体" w:hAnsi="宋体" w:cs="宋体"/>
                <w:color w:val="auto"/>
                <w:kern w:val="0"/>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76" w:type="dxa"/>
            <w:tcBorders>
              <w:bottom w:val="single" w:color="auto" w:sz="4" w:space="0"/>
            </w:tcBorders>
            <w:vAlign w:val="center"/>
          </w:tcPr>
          <w:p>
            <w:pPr>
              <w:ind w:firstLine="0" w:firstLineChars="0"/>
              <w:jc w:val="center"/>
              <w:rPr>
                <w:rFonts w:ascii="宋体" w:hAnsi="宋体" w:cs="宋体"/>
                <w:color w:val="auto"/>
                <w:kern w:val="0"/>
                <w:szCs w:val="21"/>
              </w:rPr>
            </w:pPr>
            <w:r>
              <w:rPr>
                <w:rFonts w:ascii="宋体" w:hAnsi="宋体"/>
                <w:color w:val="auto"/>
                <w:szCs w:val="21"/>
              </w:rPr>
              <w:t>3</w:t>
            </w:r>
          </w:p>
        </w:tc>
        <w:tc>
          <w:tcPr>
            <w:tcW w:w="1210" w:type="dxa"/>
            <w:tcBorders>
              <w:bottom w:val="single" w:color="auto" w:sz="4" w:space="0"/>
            </w:tcBorders>
            <w:vAlign w:val="center"/>
          </w:tcPr>
          <w:p>
            <w:pPr>
              <w:spacing w:line="420" w:lineRule="exact"/>
              <w:ind w:firstLine="0" w:firstLineChars="0"/>
              <w:jc w:val="both"/>
              <w:rPr>
                <w:rFonts w:ascii="宋体" w:hAnsi="宋体" w:cs="宋体"/>
                <w:color w:val="auto"/>
                <w:kern w:val="0"/>
                <w:szCs w:val="21"/>
              </w:rPr>
            </w:pPr>
            <w:r>
              <w:rPr>
                <w:rFonts w:ascii="宋体" w:hAnsi="宋体"/>
                <w:color w:val="auto"/>
                <w:szCs w:val="21"/>
              </w:rPr>
              <w:t>评</w:t>
            </w:r>
            <w:r>
              <w:rPr>
                <w:rFonts w:hint="eastAsia" w:ascii="宋体" w:hAnsi="宋体"/>
                <w:color w:val="auto"/>
                <w:szCs w:val="21"/>
              </w:rPr>
              <w:t>审</w:t>
            </w:r>
            <w:r>
              <w:rPr>
                <w:rFonts w:ascii="宋体" w:hAnsi="宋体"/>
                <w:color w:val="auto"/>
                <w:szCs w:val="21"/>
              </w:rPr>
              <w:t>结果</w:t>
            </w:r>
          </w:p>
        </w:tc>
        <w:tc>
          <w:tcPr>
            <w:tcW w:w="7759" w:type="dxa"/>
            <w:gridSpan w:val="2"/>
          </w:tcPr>
          <w:p>
            <w:pPr>
              <w:spacing w:line="420" w:lineRule="exact"/>
              <w:ind w:firstLine="420"/>
              <w:rPr>
                <w:rFonts w:ascii="宋体" w:hAnsi="宋体"/>
                <w:b/>
                <w:bCs/>
                <w:color w:val="auto"/>
                <w:szCs w:val="21"/>
              </w:rPr>
            </w:pPr>
            <w:r>
              <w:rPr>
                <w:rFonts w:ascii="宋体" w:hAnsi="宋体"/>
                <w:b/>
                <w:bCs/>
                <w:color w:val="auto"/>
                <w:szCs w:val="21"/>
              </w:rPr>
              <w:t>补充细化：</w:t>
            </w:r>
          </w:p>
          <w:p>
            <w:pPr>
              <w:spacing w:line="420" w:lineRule="exact"/>
              <w:ind w:firstLine="420"/>
              <w:rPr>
                <w:rFonts w:hint="eastAsia" w:ascii="宋体" w:hAnsi="宋体"/>
                <w:color w:val="auto"/>
                <w:szCs w:val="21"/>
              </w:rPr>
            </w:pPr>
            <w:r>
              <w:rPr>
                <w:rFonts w:hint="eastAsia" w:ascii="宋体" w:hAnsi="宋体"/>
                <w:color w:val="auto"/>
                <w:szCs w:val="21"/>
              </w:rPr>
              <w:t>1.对报价不高于最高限价的所有</w:t>
            </w:r>
            <w:r>
              <w:rPr>
                <w:rFonts w:hint="eastAsia" w:ascii="宋体" w:hAnsi="宋体"/>
                <w:color w:val="auto"/>
                <w:szCs w:val="21"/>
                <w:lang w:eastAsia="zh-CN"/>
              </w:rPr>
              <w:t>比选申请</w:t>
            </w:r>
            <w:r>
              <w:rPr>
                <w:rFonts w:hint="eastAsia" w:ascii="宋体" w:hAnsi="宋体"/>
                <w:color w:val="auto"/>
                <w:szCs w:val="21"/>
              </w:rPr>
              <w:t>人的</w:t>
            </w:r>
            <w:r>
              <w:rPr>
                <w:rFonts w:hint="eastAsia" w:ascii="宋体" w:hAnsi="宋体"/>
                <w:color w:val="auto"/>
                <w:szCs w:val="21"/>
                <w:lang w:eastAsia="zh-CN"/>
              </w:rPr>
              <w:t>比选申请文件</w:t>
            </w:r>
            <w:r>
              <w:rPr>
                <w:rFonts w:hint="eastAsia" w:ascii="宋体" w:hAnsi="宋体"/>
                <w:color w:val="auto"/>
                <w:szCs w:val="21"/>
              </w:rPr>
              <w:t>，按照报价由低到高的顺序排序。</w:t>
            </w:r>
          </w:p>
          <w:p>
            <w:pPr>
              <w:spacing w:line="420" w:lineRule="exact"/>
              <w:ind w:firstLine="420"/>
              <w:rPr>
                <w:rFonts w:hint="eastAsia" w:ascii="宋体" w:hAnsi="宋体"/>
                <w:color w:val="auto"/>
                <w:szCs w:val="21"/>
              </w:rPr>
            </w:pPr>
            <w:r>
              <w:rPr>
                <w:rFonts w:hint="eastAsia" w:ascii="宋体" w:hAnsi="宋体"/>
                <w:color w:val="auto"/>
                <w:szCs w:val="21"/>
              </w:rPr>
              <w:t>2.根据本章第2.</w:t>
            </w:r>
            <w:r>
              <w:rPr>
                <w:rFonts w:hint="eastAsia" w:ascii="宋体" w:hAnsi="宋体"/>
                <w:color w:val="auto"/>
                <w:szCs w:val="21"/>
                <w:lang w:val="en-US" w:eastAsia="zh-CN"/>
              </w:rPr>
              <w:t>1</w:t>
            </w:r>
            <w:r>
              <w:rPr>
                <w:rFonts w:hint="eastAsia" w:ascii="宋体" w:hAnsi="宋体"/>
                <w:color w:val="auto"/>
                <w:szCs w:val="21"/>
              </w:rPr>
              <w:t>款约定进行符合性审查。符合性审查合格的</w:t>
            </w:r>
            <w:r>
              <w:rPr>
                <w:rFonts w:hint="eastAsia" w:ascii="宋体" w:hAnsi="宋体"/>
                <w:color w:val="auto"/>
                <w:szCs w:val="21"/>
                <w:lang w:eastAsia="zh-CN"/>
              </w:rPr>
              <w:t>比选申请</w:t>
            </w:r>
            <w:r>
              <w:rPr>
                <w:rFonts w:hint="eastAsia" w:ascii="宋体" w:hAnsi="宋体"/>
                <w:color w:val="auto"/>
                <w:szCs w:val="21"/>
              </w:rPr>
              <w:t>人中，报价最低的成为第一</w:t>
            </w:r>
            <w:r>
              <w:rPr>
                <w:rFonts w:hint="eastAsia" w:ascii="宋体" w:hAnsi="宋体"/>
                <w:color w:val="auto"/>
                <w:szCs w:val="21"/>
                <w:lang w:eastAsia="zh-CN"/>
              </w:rPr>
              <w:t>中选候选人</w:t>
            </w:r>
            <w:r>
              <w:rPr>
                <w:rFonts w:hint="eastAsia" w:ascii="宋体" w:hAnsi="宋体"/>
                <w:color w:val="auto"/>
                <w:szCs w:val="21"/>
              </w:rPr>
              <w:t>，报价次低的成为第二</w:t>
            </w:r>
            <w:r>
              <w:rPr>
                <w:rFonts w:hint="eastAsia" w:ascii="宋体" w:hAnsi="宋体"/>
                <w:color w:val="auto"/>
                <w:szCs w:val="21"/>
                <w:lang w:eastAsia="zh-CN"/>
              </w:rPr>
              <w:t>中选候选人</w:t>
            </w:r>
            <w:r>
              <w:rPr>
                <w:rFonts w:hint="eastAsia" w:ascii="宋体" w:hAnsi="宋体"/>
                <w:color w:val="auto"/>
                <w:szCs w:val="21"/>
              </w:rPr>
              <w:t>，依次类推。</w:t>
            </w:r>
          </w:p>
          <w:p>
            <w:pPr>
              <w:spacing w:line="420" w:lineRule="exact"/>
              <w:ind w:firstLine="420"/>
              <w:rPr>
                <w:rFonts w:hint="eastAsia" w:ascii="宋体" w:hAnsi="宋体"/>
                <w:color w:val="auto"/>
                <w:szCs w:val="21"/>
              </w:rPr>
            </w:pPr>
            <w:r>
              <w:rPr>
                <w:rFonts w:hint="eastAsia" w:ascii="宋体" w:hAnsi="宋体"/>
                <w:color w:val="auto"/>
                <w:szCs w:val="21"/>
              </w:rPr>
              <w:t>3.若上述程序未能评出三名</w:t>
            </w:r>
            <w:r>
              <w:rPr>
                <w:rFonts w:hint="eastAsia" w:ascii="宋体" w:hAnsi="宋体"/>
                <w:color w:val="auto"/>
                <w:szCs w:val="21"/>
                <w:lang w:eastAsia="zh-CN"/>
              </w:rPr>
              <w:t>中选候选人</w:t>
            </w:r>
            <w:r>
              <w:rPr>
                <w:rFonts w:hint="eastAsia" w:ascii="宋体" w:hAnsi="宋体"/>
                <w:color w:val="auto"/>
                <w:szCs w:val="21"/>
              </w:rPr>
              <w:t>，则评标委员会对剩余</w:t>
            </w:r>
            <w:r>
              <w:rPr>
                <w:rFonts w:hint="eastAsia" w:ascii="宋体" w:hAnsi="宋体"/>
                <w:color w:val="auto"/>
                <w:szCs w:val="21"/>
                <w:lang w:eastAsia="zh-CN"/>
              </w:rPr>
              <w:t>比选申请文件</w:t>
            </w:r>
            <w:r>
              <w:rPr>
                <w:rFonts w:hint="eastAsia" w:ascii="宋体" w:hAnsi="宋体"/>
                <w:color w:val="auto"/>
                <w:szCs w:val="21"/>
              </w:rPr>
              <w:t>继续按上述第2条进行评审，直至评出三名</w:t>
            </w:r>
            <w:r>
              <w:rPr>
                <w:rFonts w:hint="eastAsia" w:ascii="宋体" w:hAnsi="宋体"/>
                <w:color w:val="auto"/>
                <w:szCs w:val="21"/>
                <w:lang w:eastAsia="zh-CN"/>
              </w:rPr>
              <w:t>中选候选人</w:t>
            </w:r>
            <w:r>
              <w:rPr>
                <w:rFonts w:hint="eastAsia" w:ascii="宋体" w:hAnsi="宋体"/>
                <w:color w:val="auto"/>
                <w:szCs w:val="21"/>
              </w:rPr>
              <w:t>，或者评审完所有</w:t>
            </w:r>
            <w:r>
              <w:rPr>
                <w:rFonts w:hint="eastAsia" w:ascii="宋体" w:hAnsi="宋体"/>
                <w:color w:val="auto"/>
                <w:szCs w:val="21"/>
                <w:lang w:eastAsia="zh-CN"/>
              </w:rPr>
              <w:t>比选申请文件</w:t>
            </w:r>
            <w:r>
              <w:rPr>
                <w:rFonts w:hint="eastAsia" w:ascii="宋体" w:hAnsi="宋体"/>
                <w:color w:val="auto"/>
                <w:szCs w:val="21"/>
              </w:rPr>
              <w:t>。</w:t>
            </w:r>
          </w:p>
          <w:p>
            <w:pPr>
              <w:spacing w:line="420" w:lineRule="exact"/>
              <w:ind w:firstLine="420"/>
              <w:rPr>
                <w:rFonts w:ascii="宋体" w:hAnsi="宋体"/>
                <w:color w:val="auto"/>
                <w:szCs w:val="21"/>
              </w:rPr>
            </w:pPr>
            <w:r>
              <w:rPr>
                <w:rFonts w:hint="eastAsia" w:ascii="宋体" w:hAnsi="宋体"/>
                <w:color w:val="auto"/>
                <w:szCs w:val="21"/>
              </w:rPr>
              <w:t>4.</w:t>
            </w:r>
            <w:r>
              <w:rPr>
                <w:rFonts w:hint="eastAsia" w:ascii="宋体" w:hAnsi="宋体" w:cs="宋体"/>
                <w:color w:val="auto"/>
                <w:szCs w:val="21"/>
              </w:rPr>
              <w:t>在评审过程中，如有效投标不足3个，评标委员会应当对有效投标是否仍具有竞争性进行评审。评标委员会一致认为有效投标仍具有竞争性的，应当继续推荐中选候选人。</w:t>
            </w:r>
          </w:p>
        </w:tc>
      </w:tr>
      <w:bookmarkEnd w:id="281"/>
      <w:bookmarkEnd w:id="282"/>
    </w:tbl>
    <w:p>
      <w:pPr>
        <w:ind w:firstLine="420"/>
        <w:rPr>
          <w:color w:val="auto"/>
        </w:rPr>
      </w:pPr>
    </w:p>
    <w:p>
      <w:pPr>
        <w:ind w:firstLine="420"/>
        <w:rPr>
          <w:b/>
          <w:bCs/>
          <w:color w:val="auto"/>
          <w:sz w:val="32"/>
          <w:szCs w:val="36"/>
        </w:rPr>
      </w:pPr>
      <w:r>
        <w:rPr>
          <w:color w:val="auto"/>
        </w:rPr>
        <w:br w:type="page"/>
      </w:r>
      <w:bookmarkStart w:id="286" w:name="_Toc75963227"/>
      <w:bookmarkStart w:id="287" w:name="_Toc1656"/>
      <w:bookmarkStart w:id="288" w:name="_Toc8445"/>
      <w:bookmarkStart w:id="289" w:name="_Toc21541"/>
      <w:r>
        <w:rPr>
          <w:rFonts w:hint="eastAsia"/>
          <w:b/>
          <w:bCs/>
          <w:color w:val="auto"/>
          <w:sz w:val="32"/>
          <w:szCs w:val="36"/>
        </w:rPr>
        <w:t>1.评标方法</w:t>
      </w:r>
      <w:bookmarkEnd w:id="286"/>
      <w:bookmarkEnd w:id="287"/>
      <w:bookmarkEnd w:id="288"/>
      <w:bookmarkEnd w:id="289"/>
    </w:p>
    <w:p>
      <w:pPr>
        <w:autoSpaceDE w:val="0"/>
        <w:autoSpaceDN w:val="0"/>
        <w:adjustRightInd w:val="0"/>
        <w:snapToGrid w:val="0"/>
        <w:ind w:left="1" w:firstLine="420"/>
        <w:rPr>
          <w:rFonts w:ascii="宋体" w:hAnsi="宋体"/>
          <w:color w:val="auto"/>
          <w:kern w:val="0"/>
          <w:szCs w:val="21"/>
        </w:rPr>
      </w:pPr>
      <w:r>
        <w:rPr>
          <w:rFonts w:hint="eastAsia" w:ascii="宋体" w:hAnsi="宋体"/>
          <w:color w:val="auto"/>
          <w:kern w:val="0"/>
          <w:szCs w:val="21"/>
        </w:rPr>
        <w:t>本次评审采用经评审的最低价法。评标委员会对满足</w:t>
      </w:r>
      <w:r>
        <w:rPr>
          <w:rFonts w:ascii="宋体" w:hAnsi="宋体"/>
          <w:color w:val="auto"/>
          <w:kern w:val="0"/>
          <w:szCs w:val="21"/>
        </w:rPr>
        <w:t>比选</w:t>
      </w:r>
      <w:r>
        <w:rPr>
          <w:rFonts w:hint="eastAsia" w:ascii="宋体" w:hAnsi="宋体"/>
          <w:color w:val="auto"/>
          <w:kern w:val="0"/>
          <w:szCs w:val="21"/>
        </w:rPr>
        <w:t>文件实质性要求的</w:t>
      </w:r>
      <w:r>
        <w:rPr>
          <w:rFonts w:ascii="宋体" w:hAnsi="宋体"/>
          <w:color w:val="auto"/>
          <w:kern w:val="0"/>
          <w:szCs w:val="21"/>
        </w:rPr>
        <w:t>比选文件</w:t>
      </w:r>
      <w:r>
        <w:rPr>
          <w:rFonts w:hint="eastAsia" w:ascii="宋体" w:hAnsi="宋体"/>
          <w:color w:val="auto"/>
          <w:kern w:val="0"/>
          <w:szCs w:val="21"/>
        </w:rPr>
        <w:t>，按照本章第</w:t>
      </w:r>
      <w:r>
        <w:rPr>
          <w:rFonts w:ascii="宋体" w:hAnsi="宋体"/>
          <w:color w:val="auto"/>
          <w:kern w:val="0"/>
          <w:szCs w:val="21"/>
        </w:rPr>
        <w:t xml:space="preserve"> </w:t>
      </w:r>
      <w:r>
        <w:rPr>
          <w:rFonts w:hint="eastAsia" w:ascii="宋体" w:hAnsi="宋体"/>
          <w:color w:val="auto"/>
          <w:kern w:val="0"/>
          <w:szCs w:val="21"/>
          <w:lang w:val="en-US" w:eastAsia="zh-CN"/>
        </w:rPr>
        <w:t>2.1</w:t>
      </w:r>
      <w:r>
        <w:rPr>
          <w:rFonts w:ascii="宋体" w:hAnsi="宋体"/>
          <w:color w:val="auto"/>
          <w:kern w:val="0"/>
          <w:szCs w:val="21"/>
        </w:rPr>
        <w:t xml:space="preserve"> </w:t>
      </w:r>
      <w:r>
        <w:rPr>
          <w:rFonts w:hint="eastAsia" w:ascii="宋体" w:hAnsi="宋体"/>
          <w:color w:val="auto"/>
          <w:kern w:val="0"/>
          <w:szCs w:val="21"/>
        </w:rPr>
        <w:t>款规定进行评审，并按报价由低到高顺序推荐</w:t>
      </w:r>
      <w:r>
        <w:rPr>
          <w:rFonts w:hint="eastAsia" w:ascii="宋体" w:hAnsi="宋体"/>
          <w:color w:val="auto"/>
          <w:kern w:val="0"/>
          <w:szCs w:val="21"/>
          <w:lang w:val="en-US" w:eastAsia="zh-CN"/>
        </w:rPr>
        <w:t>3</w:t>
      </w:r>
      <w:bookmarkStart w:id="528" w:name="_GoBack"/>
      <w:bookmarkEnd w:id="528"/>
      <w:r>
        <w:rPr>
          <w:rFonts w:ascii="宋体" w:hAnsi="宋体"/>
          <w:color w:val="auto"/>
          <w:kern w:val="0"/>
          <w:szCs w:val="21"/>
        </w:rPr>
        <w:t>名中选候选人，或根据比选人授权直接确定中选人，但</w:t>
      </w:r>
      <w:r>
        <w:rPr>
          <w:rFonts w:hint="eastAsia" w:ascii="宋体" w:hAnsi="宋体"/>
          <w:color w:val="auto"/>
          <w:kern w:val="0"/>
          <w:szCs w:val="21"/>
        </w:rPr>
        <w:t>比选申请报价</w:t>
      </w:r>
      <w:r>
        <w:rPr>
          <w:rFonts w:ascii="宋体" w:hAnsi="宋体"/>
          <w:color w:val="auto"/>
          <w:kern w:val="0"/>
          <w:szCs w:val="21"/>
        </w:rPr>
        <w:t>低于其成本的除外。</w:t>
      </w:r>
    </w:p>
    <w:p>
      <w:pPr>
        <w:keepNext/>
        <w:keepLines/>
        <w:spacing w:line="240" w:lineRule="auto"/>
        <w:ind w:firstLine="643"/>
        <w:rPr>
          <w:b/>
          <w:bCs/>
          <w:color w:val="auto"/>
          <w:sz w:val="32"/>
          <w:szCs w:val="36"/>
        </w:rPr>
      </w:pPr>
      <w:bookmarkStart w:id="290" w:name="_Toc2105"/>
      <w:bookmarkStart w:id="291" w:name="_Toc360722800"/>
      <w:bookmarkStart w:id="292" w:name="_Toc241483911"/>
      <w:bookmarkStart w:id="293" w:name="_Toc237171529"/>
      <w:bookmarkStart w:id="294" w:name="_Toc18597"/>
      <w:bookmarkStart w:id="295" w:name="_Toc300754713"/>
      <w:bookmarkStart w:id="296" w:name="_Toc75963228"/>
      <w:bookmarkStart w:id="297" w:name="_Toc3454"/>
      <w:bookmarkStart w:id="298" w:name="_Toc200513199"/>
      <w:bookmarkStart w:id="299" w:name="_Toc224103385"/>
      <w:r>
        <w:rPr>
          <w:rFonts w:hint="eastAsia"/>
          <w:b/>
          <w:bCs/>
          <w:color w:val="auto"/>
          <w:sz w:val="32"/>
          <w:szCs w:val="36"/>
        </w:rPr>
        <w:t>2.  评审标准</w:t>
      </w:r>
      <w:bookmarkEnd w:id="290"/>
      <w:bookmarkEnd w:id="291"/>
      <w:bookmarkEnd w:id="292"/>
      <w:bookmarkEnd w:id="293"/>
      <w:bookmarkEnd w:id="294"/>
      <w:bookmarkEnd w:id="295"/>
      <w:bookmarkEnd w:id="296"/>
      <w:bookmarkEnd w:id="297"/>
      <w:bookmarkEnd w:id="298"/>
      <w:bookmarkEnd w:id="299"/>
    </w:p>
    <w:p>
      <w:pPr>
        <w:autoSpaceDE w:val="0"/>
        <w:autoSpaceDN w:val="0"/>
        <w:adjustRightInd w:val="0"/>
        <w:snapToGrid w:val="0"/>
        <w:ind w:firstLine="422"/>
        <w:rPr>
          <w:rFonts w:ascii="宋体" w:hAnsi="宋体"/>
          <w:b/>
          <w:color w:val="auto"/>
          <w:kern w:val="0"/>
          <w:szCs w:val="21"/>
        </w:rPr>
      </w:pPr>
      <w:bookmarkStart w:id="300" w:name="_Toc200513200"/>
      <w:bookmarkStart w:id="301" w:name="_Toc224103386"/>
      <w:bookmarkStart w:id="302" w:name="_Toc360722801"/>
      <w:bookmarkStart w:id="303" w:name="_Toc237171530"/>
      <w:bookmarkStart w:id="304" w:name="_Toc300754714"/>
      <w:bookmarkStart w:id="305" w:name="_Toc241483912"/>
      <w:r>
        <w:rPr>
          <w:rFonts w:ascii="宋体" w:hAnsi="宋体"/>
          <w:b/>
          <w:color w:val="auto"/>
          <w:kern w:val="0"/>
          <w:szCs w:val="21"/>
        </w:rPr>
        <w:t xml:space="preserve">2.1  </w:t>
      </w:r>
      <w:r>
        <w:rPr>
          <w:rFonts w:hint="eastAsia" w:ascii="宋体" w:hAnsi="宋体"/>
          <w:b/>
          <w:color w:val="auto"/>
          <w:kern w:val="0"/>
          <w:szCs w:val="21"/>
        </w:rPr>
        <w:t>初步评审标准</w:t>
      </w:r>
      <w:bookmarkEnd w:id="300"/>
      <w:bookmarkEnd w:id="301"/>
      <w:bookmarkEnd w:id="302"/>
      <w:bookmarkEnd w:id="303"/>
      <w:bookmarkEnd w:id="304"/>
      <w:bookmarkEnd w:id="305"/>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2.1.1  </w:t>
      </w:r>
      <w:r>
        <w:rPr>
          <w:rFonts w:hint="eastAsia" w:ascii="宋体" w:hAnsi="宋体"/>
          <w:color w:val="auto"/>
          <w:kern w:val="0"/>
          <w:szCs w:val="21"/>
        </w:rPr>
        <w:t>形式评审标准：见评标办法前附表。</w:t>
      </w:r>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2.1.2  </w:t>
      </w:r>
      <w:r>
        <w:rPr>
          <w:rFonts w:hint="eastAsia" w:ascii="宋体" w:hAnsi="宋体"/>
          <w:color w:val="auto"/>
          <w:kern w:val="0"/>
          <w:szCs w:val="21"/>
        </w:rPr>
        <w:t>资格评审标准：见评标办法前附表。</w:t>
      </w:r>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2.1.3  </w:t>
      </w:r>
      <w:r>
        <w:rPr>
          <w:rFonts w:hint="eastAsia" w:ascii="宋体" w:hAnsi="宋体"/>
          <w:color w:val="auto"/>
          <w:kern w:val="0"/>
          <w:szCs w:val="21"/>
        </w:rPr>
        <w:t>响应性评审标准：见评标办法前附表。</w:t>
      </w:r>
    </w:p>
    <w:p>
      <w:pPr>
        <w:keepNext/>
        <w:keepLines/>
        <w:spacing w:line="240" w:lineRule="auto"/>
        <w:ind w:firstLine="643"/>
        <w:rPr>
          <w:b/>
          <w:bCs/>
          <w:color w:val="auto"/>
          <w:sz w:val="32"/>
          <w:szCs w:val="36"/>
        </w:rPr>
      </w:pPr>
      <w:bookmarkStart w:id="306" w:name="_Toc300754716"/>
      <w:bookmarkStart w:id="307" w:name="_Toc241483914"/>
      <w:bookmarkStart w:id="308" w:name="_Toc1805"/>
      <w:bookmarkStart w:id="309" w:name="_Toc200513202"/>
      <w:bookmarkStart w:id="310" w:name="_Toc4398"/>
      <w:bookmarkStart w:id="311" w:name="_Toc237171532"/>
      <w:bookmarkStart w:id="312" w:name="_Toc75963229"/>
      <w:bookmarkStart w:id="313" w:name="_Toc224103388"/>
      <w:bookmarkStart w:id="314" w:name="_Toc360722803"/>
      <w:bookmarkStart w:id="315" w:name="_Toc6430"/>
      <w:r>
        <w:rPr>
          <w:rFonts w:hint="eastAsia"/>
          <w:b/>
          <w:bCs/>
          <w:color w:val="auto"/>
          <w:sz w:val="32"/>
          <w:szCs w:val="36"/>
        </w:rPr>
        <w:t>3.  评标程序</w:t>
      </w:r>
      <w:bookmarkEnd w:id="306"/>
      <w:bookmarkEnd w:id="307"/>
      <w:bookmarkEnd w:id="308"/>
      <w:bookmarkEnd w:id="309"/>
      <w:bookmarkEnd w:id="310"/>
      <w:bookmarkEnd w:id="311"/>
      <w:bookmarkEnd w:id="312"/>
      <w:bookmarkEnd w:id="313"/>
      <w:bookmarkEnd w:id="314"/>
      <w:bookmarkEnd w:id="315"/>
    </w:p>
    <w:p>
      <w:pPr>
        <w:autoSpaceDE w:val="0"/>
        <w:autoSpaceDN w:val="0"/>
        <w:adjustRightInd w:val="0"/>
        <w:snapToGrid w:val="0"/>
        <w:ind w:firstLine="422"/>
        <w:rPr>
          <w:rFonts w:ascii="宋体" w:hAnsi="宋体"/>
          <w:b/>
          <w:color w:val="auto"/>
          <w:kern w:val="0"/>
          <w:szCs w:val="21"/>
        </w:rPr>
      </w:pPr>
      <w:bookmarkStart w:id="316" w:name="_Toc241483915"/>
      <w:bookmarkStart w:id="317" w:name="_Toc237171533"/>
      <w:bookmarkStart w:id="318" w:name="_Toc224103389"/>
      <w:bookmarkStart w:id="319" w:name="_Toc360722804"/>
      <w:bookmarkStart w:id="320" w:name="_Toc300754717"/>
      <w:bookmarkStart w:id="321" w:name="_Toc200513203"/>
      <w:r>
        <w:rPr>
          <w:rFonts w:ascii="宋体" w:hAnsi="宋体"/>
          <w:b/>
          <w:color w:val="auto"/>
          <w:kern w:val="0"/>
          <w:szCs w:val="21"/>
        </w:rPr>
        <w:t xml:space="preserve">3.1  </w:t>
      </w:r>
      <w:r>
        <w:rPr>
          <w:rFonts w:hint="eastAsia" w:ascii="宋体" w:hAnsi="宋体"/>
          <w:b/>
          <w:color w:val="auto"/>
          <w:kern w:val="0"/>
          <w:szCs w:val="21"/>
        </w:rPr>
        <w:t>初步评审</w:t>
      </w:r>
      <w:bookmarkEnd w:id="316"/>
      <w:bookmarkEnd w:id="317"/>
      <w:bookmarkEnd w:id="318"/>
      <w:bookmarkEnd w:id="319"/>
      <w:bookmarkEnd w:id="320"/>
      <w:bookmarkEnd w:id="321"/>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3.1.1  </w:t>
      </w:r>
      <w:r>
        <w:rPr>
          <w:rFonts w:hint="eastAsia" w:ascii="宋体" w:hAnsi="宋体"/>
          <w:color w:val="auto"/>
          <w:kern w:val="0"/>
          <w:szCs w:val="21"/>
        </w:rPr>
        <w:t>评标委员会依据本章第</w:t>
      </w:r>
      <w:r>
        <w:rPr>
          <w:rFonts w:ascii="宋体" w:hAnsi="宋体"/>
          <w:color w:val="auto"/>
          <w:kern w:val="0"/>
          <w:szCs w:val="21"/>
        </w:rPr>
        <w:t xml:space="preserve"> 2.1 </w:t>
      </w:r>
      <w:r>
        <w:rPr>
          <w:rFonts w:hint="eastAsia" w:ascii="宋体" w:hAnsi="宋体"/>
          <w:color w:val="auto"/>
          <w:kern w:val="0"/>
          <w:szCs w:val="21"/>
        </w:rPr>
        <w:t>款规定的标准对</w:t>
      </w:r>
      <w:r>
        <w:rPr>
          <w:rFonts w:ascii="宋体" w:hAnsi="宋体"/>
          <w:color w:val="auto"/>
          <w:kern w:val="0"/>
          <w:szCs w:val="21"/>
        </w:rPr>
        <w:t>比选文件</w:t>
      </w:r>
      <w:r>
        <w:rPr>
          <w:rFonts w:hint="eastAsia" w:ascii="宋体" w:hAnsi="宋体"/>
          <w:color w:val="auto"/>
          <w:kern w:val="0"/>
          <w:szCs w:val="21"/>
        </w:rPr>
        <w:t>进行初步评审。评标委员会依据本章第</w:t>
      </w:r>
      <w:r>
        <w:rPr>
          <w:rFonts w:ascii="宋体" w:hAnsi="宋体"/>
          <w:color w:val="auto"/>
          <w:kern w:val="0"/>
          <w:szCs w:val="21"/>
        </w:rPr>
        <w:t xml:space="preserve"> 2.1 </w:t>
      </w:r>
      <w:r>
        <w:rPr>
          <w:rFonts w:hint="eastAsia" w:ascii="宋体" w:hAnsi="宋体"/>
          <w:color w:val="auto"/>
          <w:kern w:val="0"/>
          <w:szCs w:val="21"/>
        </w:rPr>
        <w:t>款规定的标准对</w:t>
      </w:r>
      <w:r>
        <w:rPr>
          <w:rFonts w:ascii="宋体" w:hAnsi="宋体"/>
          <w:color w:val="auto"/>
          <w:kern w:val="0"/>
          <w:szCs w:val="21"/>
        </w:rPr>
        <w:t>比选文件</w:t>
      </w:r>
      <w:r>
        <w:rPr>
          <w:rFonts w:hint="eastAsia" w:ascii="宋体" w:hAnsi="宋体"/>
          <w:color w:val="auto"/>
          <w:kern w:val="0"/>
          <w:szCs w:val="21"/>
        </w:rPr>
        <w:t>进行初步评审。有一项不符合评审标准的，作否决</w:t>
      </w:r>
      <w:r>
        <w:rPr>
          <w:rFonts w:ascii="宋体" w:hAnsi="宋体"/>
          <w:color w:val="auto"/>
          <w:kern w:val="0"/>
          <w:szCs w:val="21"/>
        </w:rPr>
        <w:t>比选</w:t>
      </w:r>
      <w:r>
        <w:rPr>
          <w:rFonts w:hint="eastAsia" w:ascii="宋体" w:hAnsi="宋体"/>
          <w:color w:val="auto"/>
          <w:kern w:val="0"/>
          <w:szCs w:val="21"/>
        </w:rPr>
        <w:t>处理。</w:t>
      </w:r>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3.1.2  比选申请人</w:t>
      </w:r>
      <w:r>
        <w:rPr>
          <w:rFonts w:hint="eastAsia" w:ascii="宋体" w:hAnsi="宋体"/>
          <w:color w:val="auto"/>
          <w:kern w:val="0"/>
          <w:szCs w:val="21"/>
        </w:rPr>
        <w:t>有以下情形之一的，其</w:t>
      </w:r>
      <w:r>
        <w:rPr>
          <w:rFonts w:ascii="宋体" w:hAnsi="宋体"/>
          <w:color w:val="auto"/>
          <w:kern w:val="0"/>
          <w:szCs w:val="21"/>
        </w:rPr>
        <w:t>比选</w:t>
      </w:r>
      <w:r>
        <w:rPr>
          <w:rFonts w:hint="eastAsia" w:ascii="宋体" w:hAnsi="宋体"/>
          <w:color w:val="auto"/>
          <w:kern w:val="0"/>
          <w:szCs w:val="21"/>
        </w:rPr>
        <w:t>作否决处理：</w:t>
      </w:r>
    </w:p>
    <w:p>
      <w:pPr>
        <w:autoSpaceDE w:val="0"/>
        <w:autoSpaceDN w:val="0"/>
        <w:adjustRightInd w:val="0"/>
        <w:snapToGrid w:val="0"/>
        <w:ind w:left="1" w:firstLine="420"/>
        <w:rPr>
          <w:rFonts w:ascii="宋体" w:hAnsi="宋体"/>
          <w:color w:val="auto"/>
          <w:kern w:val="0"/>
          <w:szCs w:val="21"/>
        </w:rPr>
      </w:pPr>
      <w:r>
        <w:rPr>
          <w:rFonts w:hint="eastAsia" w:ascii="宋体" w:hAnsi="宋体"/>
          <w:color w:val="auto"/>
          <w:kern w:val="0"/>
          <w:szCs w:val="21"/>
        </w:rPr>
        <w:t>（</w:t>
      </w:r>
      <w:r>
        <w:rPr>
          <w:rFonts w:ascii="宋体" w:hAnsi="宋体"/>
          <w:color w:val="auto"/>
          <w:kern w:val="0"/>
          <w:szCs w:val="21"/>
        </w:rPr>
        <w:t xml:space="preserve">1）第二章“比选申请人须知”第 1.4.3 </w:t>
      </w:r>
      <w:r>
        <w:rPr>
          <w:rFonts w:hint="eastAsia" w:ascii="宋体" w:hAnsi="宋体"/>
          <w:color w:val="auto"/>
          <w:kern w:val="0"/>
          <w:szCs w:val="21"/>
        </w:rPr>
        <w:t>项规定的任何一种情形的；</w:t>
      </w:r>
    </w:p>
    <w:p>
      <w:pPr>
        <w:autoSpaceDE w:val="0"/>
        <w:autoSpaceDN w:val="0"/>
        <w:adjustRightInd w:val="0"/>
        <w:snapToGrid w:val="0"/>
        <w:ind w:left="1" w:firstLine="420"/>
        <w:rPr>
          <w:rFonts w:ascii="宋体" w:hAnsi="宋体"/>
          <w:color w:val="auto"/>
          <w:kern w:val="0"/>
          <w:szCs w:val="21"/>
        </w:rPr>
      </w:pPr>
      <w:r>
        <w:rPr>
          <w:rFonts w:hint="eastAsia" w:ascii="宋体" w:hAnsi="宋体"/>
          <w:color w:val="auto"/>
          <w:kern w:val="0"/>
          <w:szCs w:val="21"/>
        </w:rPr>
        <w:t>（</w:t>
      </w:r>
      <w:r>
        <w:rPr>
          <w:rFonts w:ascii="宋体" w:hAnsi="宋体"/>
          <w:color w:val="auto"/>
          <w:kern w:val="0"/>
          <w:szCs w:val="21"/>
        </w:rPr>
        <w:t>2）串通比选或弄虚作假或有其他违法行为的；</w:t>
      </w:r>
    </w:p>
    <w:p>
      <w:pPr>
        <w:autoSpaceDE w:val="0"/>
        <w:autoSpaceDN w:val="0"/>
        <w:adjustRightInd w:val="0"/>
        <w:snapToGrid w:val="0"/>
        <w:ind w:left="1" w:firstLine="420"/>
        <w:rPr>
          <w:rFonts w:ascii="宋体" w:hAnsi="宋体"/>
          <w:color w:val="auto"/>
          <w:kern w:val="0"/>
          <w:szCs w:val="21"/>
        </w:rPr>
      </w:pPr>
      <w:r>
        <w:rPr>
          <w:rFonts w:hint="eastAsia" w:ascii="宋体" w:hAnsi="宋体"/>
          <w:color w:val="auto"/>
          <w:kern w:val="0"/>
          <w:szCs w:val="21"/>
        </w:rPr>
        <w:t>（</w:t>
      </w:r>
      <w:r>
        <w:rPr>
          <w:rFonts w:ascii="宋体" w:hAnsi="宋体"/>
          <w:color w:val="auto"/>
          <w:kern w:val="0"/>
          <w:szCs w:val="21"/>
        </w:rPr>
        <w:t>3）不按评标委员会要求澄清、说明或补正的。</w:t>
      </w:r>
    </w:p>
    <w:p>
      <w:pPr>
        <w:autoSpaceDE w:val="0"/>
        <w:autoSpaceDN w:val="0"/>
        <w:adjustRightInd w:val="0"/>
        <w:snapToGrid w:val="0"/>
        <w:ind w:left="1" w:firstLine="420"/>
        <w:rPr>
          <w:rFonts w:ascii="宋体" w:hAnsi="宋体"/>
          <w:color w:val="auto"/>
          <w:kern w:val="0"/>
          <w:szCs w:val="21"/>
        </w:rPr>
      </w:pPr>
      <w:r>
        <w:rPr>
          <w:rFonts w:hint="eastAsia" w:ascii="宋体" w:hAnsi="宋体"/>
          <w:color w:val="auto"/>
          <w:kern w:val="0"/>
          <w:szCs w:val="21"/>
        </w:rPr>
        <w:t>（</w:t>
      </w:r>
      <w:r>
        <w:rPr>
          <w:rFonts w:ascii="宋体" w:hAnsi="宋体"/>
          <w:color w:val="auto"/>
          <w:kern w:val="0"/>
          <w:szCs w:val="21"/>
        </w:rPr>
        <w:t>4）本比选文件约定的其他情形。</w:t>
      </w:r>
    </w:p>
    <w:p>
      <w:pPr>
        <w:autoSpaceDE w:val="0"/>
        <w:autoSpaceDN w:val="0"/>
        <w:adjustRightInd w:val="0"/>
        <w:snapToGrid w:val="0"/>
        <w:ind w:left="1" w:firstLine="420"/>
        <w:rPr>
          <w:rFonts w:ascii="宋体" w:hAnsi="宋体" w:cs="MingLiU"/>
          <w:color w:val="auto"/>
          <w:kern w:val="0"/>
          <w:szCs w:val="21"/>
        </w:rPr>
      </w:pPr>
      <w:r>
        <w:rPr>
          <w:rFonts w:ascii="宋体" w:hAnsi="宋体"/>
          <w:color w:val="auto"/>
          <w:kern w:val="0"/>
          <w:szCs w:val="21"/>
        </w:rPr>
        <w:t xml:space="preserve">3.1.3  </w:t>
      </w:r>
      <w:r>
        <w:rPr>
          <w:rFonts w:hint="eastAsia" w:ascii="宋体" w:hAnsi="宋体"/>
          <w:color w:val="auto"/>
          <w:kern w:val="0"/>
          <w:szCs w:val="21"/>
        </w:rPr>
        <w:t>比选申请报价有算术错误的，评标委员会按以下原则对比选申请报价进行修正，修正的价格经</w:t>
      </w:r>
      <w:r>
        <w:rPr>
          <w:rFonts w:ascii="宋体" w:hAnsi="宋体"/>
          <w:color w:val="auto"/>
          <w:kern w:val="0"/>
          <w:szCs w:val="21"/>
        </w:rPr>
        <w:t>比选申请人</w:t>
      </w:r>
      <w:r>
        <w:rPr>
          <w:rFonts w:hint="eastAsia" w:ascii="宋体" w:hAnsi="宋体"/>
          <w:color w:val="auto"/>
          <w:kern w:val="0"/>
          <w:szCs w:val="21"/>
        </w:rPr>
        <w:t>书面确认后具有约束力。</w:t>
      </w:r>
      <w:r>
        <w:rPr>
          <w:rFonts w:ascii="宋体" w:hAnsi="宋体"/>
          <w:color w:val="auto"/>
          <w:kern w:val="0"/>
          <w:szCs w:val="21"/>
        </w:rPr>
        <w:t>比选申请人</w:t>
      </w:r>
      <w:r>
        <w:rPr>
          <w:rFonts w:hint="eastAsia" w:ascii="宋体" w:hAnsi="宋体"/>
          <w:color w:val="auto"/>
          <w:kern w:val="0"/>
          <w:szCs w:val="21"/>
        </w:rPr>
        <w:t>不接受修正价格的，其</w:t>
      </w:r>
      <w:r>
        <w:rPr>
          <w:rFonts w:ascii="宋体" w:hAnsi="宋体"/>
          <w:color w:val="auto"/>
          <w:kern w:val="0"/>
          <w:szCs w:val="21"/>
        </w:rPr>
        <w:t>比选</w:t>
      </w:r>
      <w:r>
        <w:rPr>
          <w:rFonts w:hint="eastAsia" w:ascii="宋体" w:hAnsi="宋体"/>
          <w:color w:val="auto"/>
          <w:kern w:val="0"/>
          <w:szCs w:val="21"/>
        </w:rPr>
        <w:t>作否决</w:t>
      </w:r>
      <w:r>
        <w:rPr>
          <w:rFonts w:ascii="宋体" w:hAnsi="宋体"/>
          <w:color w:val="auto"/>
          <w:kern w:val="0"/>
          <w:szCs w:val="21"/>
        </w:rPr>
        <w:t>比选</w:t>
      </w:r>
      <w:r>
        <w:rPr>
          <w:rFonts w:hint="eastAsia" w:ascii="宋体" w:hAnsi="宋体"/>
          <w:color w:val="auto"/>
          <w:kern w:val="0"/>
          <w:szCs w:val="21"/>
        </w:rPr>
        <w:t>处理。</w:t>
      </w:r>
    </w:p>
    <w:p>
      <w:pPr>
        <w:autoSpaceDE w:val="0"/>
        <w:autoSpaceDN w:val="0"/>
        <w:adjustRightInd w:val="0"/>
        <w:snapToGrid w:val="0"/>
        <w:ind w:firstLine="420"/>
        <w:rPr>
          <w:rFonts w:ascii="宋体" w:hAnsi="宋体" w:cs="MingLiU"/>
          <w:color w:val="auto"/>
          <w:kern w:val="0"/>
          <w:szCs w:val="21"/>
        </w:rPr>
      </w:pPr>
      <w:r>
        <w:rPr>
          <w:rFonts w:hint="eastAsia" w:ascii="宋体" w:hAnsi="宋体" w:cs="MingLiU"/>
          <w:color w:val="auto"/>
          <w:kern w:val="0"/>
          <w:szCs w:val="21"/>
        </w:rPr>
        <w:t>（</w:t>
      </w:r>
      <w:r>
        <w:rPr>
          <w:rFonts w:ascii="宋体" w:hAnsi="宋体" w:cs="MingLiU"/>
          <w:color w:val="auto"/>
          <w:kern w:val="0"/>
          <w:szCs w:val="21"/>
        </w:rPr>
        <w:t>1</w:t>
      </w:r>
      <w:r>
        <w:rPr>
          <w:rFonts w:hint="eastAsia" w:ascii="宋体" w:hAnsi="宋体" w:cs="MingLiU"/>
          <w:color w:val="auto"/>
          <w:kern w:val="0"/>
          <w:szCs w:val="21"/>
        </w:rPr>
        <w:t>）</w:t>
      </w:r>
      <w:r>
        <w:rPr>
          <w:rFonts w:ascii="宋体" w:hAnsi="宋体" w:cs="MingLiU"/>
          <w:color w:val="auto"/>
          <w:kern w:val="0"/>
          <w:szCs w:val="21"/>
        </w:rPr>
        <w:t>比选文件</w:t>
      </w:r>
      <w:r>
        <w:rPr>
          <w:rFonts w:hint="eastAsia" w:ascii="宋体" w:hAnsi="宋体" w:cs="MingLiU"/>
          <w:color w:val="auto"/>
          <w:kern w:val="0"/>
          <w:szCs w:val="21"/>
        </w:rPr>
        <w:t>中的大写金额与小写金额不一致的，以大写金额为准；</w:t>
      </w:r>
    </w:p>
    <w:p>
      <w:pPr>
        <w:autoSpaceDE w:val="0"/>
        <w:autoSpaceDN w:val="0"/>
        <w:adjustRightInd w:val="0"/>
        <w:snapToGrid w:val="0"/>
        <w:ind w:firstLine="420"/>
        <w:rPr>
          <w:rFonts w:ascii="宋体" w:hAnsi="宋体" w:cs="MingLiU"/>
          <w:color w:val="auto"/>
          <w:kern w:val="0"/>
          <w:szCs w:val="21"/>
        </w:rPr>
      </w:pPr>
      <w:r>
        <w:rPr>
          <w:rFonts w:hint="eastAsia" w:ascii="宋体" w:hAnsi="宋体" w:cs="MingLiU"/>
          <w:color w:val="auto"/>
          <w:kern w:val="0"/>
          <w:szCs w:val="21"/>
        </w:rPr>
        <w:t>（</w:t>
      </w:r>
      <w:r>
        <w:rPr>
          <w:rFonts w:ascii="宋体" w:hAnsi="宋体" w:cs="MingLiU"/>
          <w:color w:val="auto"/>
          <w:kern w:val="0"/>
          <w:szCs w:val="21"/>
        </w:rPr>
        <w:t>2</w:t>
      </w:r>
      <w:r>
        <w:rPr>
          <w:rFonts w:hint="eastAsia" w:ascii="宋体" w:hAnsi="宋体" w:cs="MingLiU"/>
          <w:color w:val="auto"/>
          <w:kern w:val="0"/>
          <w:szCs w:val="21"/>
        </w:rPr>
        <w:t>）单价金额小数点或者百分比有明显错位的，以修正后的单价为准；</w:t>
      </w:r>
    </w:p>
    <w:p>
      <w:pPr>
        <w:autoSpaceDE w:val="0"/>
        <w:autoSpaceDN w:val="0"/>
        <w:adjustRightInd w:val="0"/>
        <w:snapToGrid w:val="0"/>
        <w:ind w:firstLine="420"/>
        <w:rPr>
          <w:rFonts w:ascii="宋体" w:hAnsi="宋体" w:cs="MingLiU"/>
          <w:color w:val="auto"/>
          <w:kern w:val="0"/>
          <w:szCs w:val="21"/>
        </w:rPr>
      </w:pPr>
      <w:r>
        <w:rPr>
          <w:rFonts w:hint="eastAsia" w:ascii="宋体" w:hAnsi="宋体" w:cs="MingLiU"/>
          <w:color w:val="auto"/>
          <w:kern w:val="0"/>
          <w:szCs w:val="21"/>
        </w:rPr>
        <w:t>（</w:t>
      </w:r>
      <w:r>
        <w:rPr>
          <w:rFonts w:ascii="宋体" w:hAnsi="宋体" w:cs="MingLiU"/>
          <w:color w:val="auto"/>
          <w:kern w:val="0"/>
          <w:szCs w:val="21"/>
        </w:rPr>
        <w:t>3</w:t>
      </w:r>
      <w:r>
        <w:rPr>
          <w:rFonts w:hint="eastAsia" w:ascii="宋体" w:hAnsi="宋体" w:cs="MingLiU"/>
          <w:color w:val="auto"/>
          <w:kern w:val="0"/>
          <w:szCs w:val="21"/>
        </w:rPr>
        <w:t>）总价金额与按单价汇总金额不一致的，以单价金额计算结果为准。</w:t>
      </w:r>
    </w:p>
    <w:p>
      <w:pPr>
        <w:autoSpaceDE w:val="0"/>
        <w:autoSpaceDN w:val="0"/>
        <w:adjustRightInd w:val="0"/>
        <w:snapToGrid w:val="0"/>
        <w:ind w:firstLine="420"/>
        <w:rPr>
          <w:rFonts w:ascii="宋体" w:hAnsi="宋体" w:cs="MingLiU"/>
          <w:color w:val="auto"/>
          <w:kern w:val="0"/>
          <w:szCs w:val="21"/>
        </w:rPr>
      </w:pPr>
      <w:r>
        <w:rPr>
          <w:rFonts w:hint="eastAsia" w:ascii="宋体" w:hAnsi="宋体" w:cs="MingLiU"/>
          <w:color w:val="auto"/>
          <w:kern w:val="0"/>
          <w:szCs w:val="21"/>
        </w:rPr>
        <w:t>（</w:t>
      </w:r>
      <w:r>
        <w:rPr>
          <w:rFonts w:ascii="宋体" w:hAnsi="宋体"/>
          <w:color w:val="auto"/>
          <w:spacing w:val="1"/>
          <w:kern w:val="0"/>
          <w:szCs w:val="21"/>
        </w:rPr>
        <w:t>4</w:t>
      </w:r>
      <w:r>
        <w:rPr>
          <w:rFonts w:hint="eastAsia" w:ascii="宋体" w:hAnsi="宋体" w:cs="MingLiU"/>
          <w:color w:val="auto"/>
          <w:kern w:val="0"/>
          <w:szCs w:val="21"/>
        </w:rPr>
        <w:t>）</w:t>
      </w:r>
      <w:r>
        <w:rPr>
          <w:rFonts w:ascii="宋体" w:hAnsi="宋体" w:cs="MingLiU"/>
          <w:color w:val="auto"/>
          <w:kern w:val="0"/>
          <w:szCs w:val="21"/>
        </w:rPr>
        <w:t>比选文件</w:t>
      </w:r>
      <w:r>
        <w:rPr>
          <w:rFonts w:hint="eastAsia" w:ascii="宋体" w:hAnsi="宋体" w:cs="MingLiU"/>
          <w:color w:val="auto"/>
          <w:kern w:val="0"/>
          <w:szCs w:val="21"/>
        </w:rPr>
        <w:t>中，若比选申请函的</w:t>
      </w:r>
      <w:r>
        <w:rPr>
          <w:rFonts w:ascii="宋体" w:hAnsi="宋体" w:cs="MingLiU"/>
          <w:color w:val="auto"/>
          <w:kern w:val="0"/>
          <w:szCs w:val="21"/>
        </w:rPr>
        <w:t>比选</w:t>
      </w:r>
      <w:r>
        <w:rPr>
          <w:rFonts w:hint="eastAsia" w:ascii="宋体" w:hAnsi="宋体" w:cs="MingLiU"/>
          <w:color w:val="auto"/>
          <w:kern w:val="0"/>
          <w:szCs w:val="21"/>
        </w:rPr>
        <w:t>总报价与比选申请报价清单总价不一致，以比选申请函为准；</w:t>
      </w:r>
    </w:p>
    <w:p>
      <w:pPr>
        <w:autoSpaceDE w:val="0"/>
        <w:autoSpaceDN w:val="0"/>
        <w:adjustRightInd w:val="0"/>
        <w:snapToGrid w:val="0"/>
        <w:ind w:firstLine="420"/>
        <w:rPr>
          <w:rFonts w:ascii="宋体" w:hAnsi="宋体" w:cs="MingLiU"/>
          <w:color w:val="auto"/>
          <w:kern w:val="0"/>
          <w:szCs w:val="21"/>
        </w:rPr>
      </w:pPr>
      <w:r>
        <w:rPr>
          <w:rFonts w:hint="eastAsia" w:ascii="宋体" w:hAnsi="宋体" w:cs="MingLiU"/>
          <w:color w:val="auto"/>
          <w:kern w:val="0"/>
          <w:szCs w:val="21"/>
        </w:rPr>
        <w:t>同时出现两种以上不一致的，按照上述规定的顺序修正。</w:t>
      </w:r>
    </w:p>
    <w:p>
      <w:pPr>
        <w:autoSpaceDE w:val="0"/>
        <w:autoSpaceDN w:val="0"/>
        <w:adjustRightInd w:val="0"/>
        <w:snapToGrid w:val="0"/>
        <w:ind w:firstLine="422"/>
        <w:rPr>
          <w:rFonts w:ascii="宋体" w:hAnsi="宋体"/>
          <w:b/>
          <w:color w:val="auto"/>
          <w:kern w:val="0"/>
          <w:szCs w:val="21"/>
        </w:rPr>
      </w:pPr>
      <w:bookmarkStart w:id="322" w:name="_Toc300754718"/>
      <w:bookmarkStart w:id="323" w:name="_Toc241483916"/>
      <w:bookmarkStart w:id="324" w:name="_Toc360722805"/>
      <w:bookmarkStart w:id="325" w:name="_Toc200513204"/>
      <w:bookmarkStart w:id="326" w:name="_Toc237171534"/>
      <w:bookmarkStart w:id="327" w:name="_Toc224103390"/>
      <w:r>
        <w:rPr>
          <w:rFonts w:ascii="宋体" w:hAnsi="宋体"/>
          <w:b/>
          <w:color w:val="auto"/>
          <w:kern w:val="0"/>
          <w:szCs w:val="21"/>
        </w:rPr>
        <w:t xml:space="preserve">3.2  </w:t>
      </w:r>
      <w:r>
        <w:rPr>
          <w:rFonts w:hint="eastAsia" w:ascii="宋体" w:hAnsi="宋体"/>
          <w:b/>
          <w:color w:val="auto"/>
          <w:kern w:val="0"/>
          <w:szCs w:val="21"/>
        </w:rPr>
        <w:t>详细评审</w:t>
      </w:r>
      <w:bookmarkEnd w:id="322"/>
      <w:bookmarkEnd w:id="323"/>
      <w:bookmarkEnd w:id="324"/>
      <w:bookmarkEnd w:id="325"/>
      <w:bookmarkEnd w:id="326"/>
      <w:bookmarkEnd w:id="327"/>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3.2.</w:t>
      </w:r>
      <w:r>
        <w:rPr>
          <w:rFonts w:hint="eastAsia" w:ascii="宋体" w:hAnsi="宋体"/>
          <w:color w:val="auto"/>
          <w:kern w:val="0"/>
          <w:szCs w:val="21"/>
        </w:rPr>
        <w:t>1评标委员会发现</w:t>
      </w:r>
      <w:r>
        <w:rPr>
          <w:rFonts w:ascii="宋体" w:hAnsi="宋体"/>
          <w:color w:val="auto"/>
          <w:kern w:val="0"/>
          <w:szCs w:val="21"/>
        </w:rPr>
        <w:t>比选申请人</w:t>
      </w:r>
      <w:r>
        <w:rPr>
          <w:rFonts w:hint="eastAsia" w:ascii="宋体" w:hAnsi="宋体"/>
          <w:color w:val="auto"/>
          <w:kern w:val="0"/>
          <w:szCs w:val="21"/>
        </w:rPr>
        <w:t>的报价明显低于其他比选申请报价，或者在设有标底时明显低于标底，使得其比选申请报价可能低于其个别成本的，应当要求该</w:t>
      </w:r>
      <w:r>
        <w:rPr>
          <w:rFonts w:ascii="宋体" w:hAnsi="宋体"/>
          <w:color w:val="auto"/>
          <w:kern w:val="0"/>
          <w:szCs w:val="21"/>
        </w:rPr>
        <w:t>比选申请人</w:t>
      </w:r>
      <w:r>
        <w:rPr>
          <w:rFonts w:hint="eastAsia" w:ascii="宋体" w:hAnsi="宋体"/>
          <w:color w:val="auto"/>
          <w:kern w:val="0"/>
          <w:szCs w:val="21"/>
        </w:rPr>
        <w:t>做出书面说明并提供相应的证明材料。</w:t>
      </w:r>
      <w:r>
        <w:rPr>
          <w:rFonts w:ascii="宋体" w:hAnsi="宋体"/>
          <w:color w:val="auto"/>
          <w:kern w:val="0"/>
          <w:szCs w:val="21"/>
        </w:rPr>
        <w:t>比选申请人</w:t>
      </w:r>
      <w:r>
        <w:rPr>
          <w:rFonts w:hint="eastAsia" w:ascii="宋体" w:hAnsi="宋体"/>
          <w:color w:val="auto"/>
          <w:kern w:val="0"/>
          <w:szCs w:val="21"/>
        </w:rPr>
        <w:t>不能合理说明或者不能提供相应证明材料的，由评标委员会认定该</w:t>
      </w:r>
      <w:r>
        <w:rPr>
          <w:rFonts w:ascii="宋体" w:hAnsi="宋体"/>
          <w:color w:val="auto"/>
          <w:kern w:val="0"/>
          <w:szCs w:val="21"/>
        </w:rPr>
        <w:t>比选申请人</w:t>
      </w:r>
      <w:r>
        <w:rPr>
          <w:rFonts w:hint="eastAsia" w:ascii="宋体" w:hAnsi="宋体"/>
          <w:color w:val="auto"/>
          <w:kern w:val="0"/>
          <w:szCs w:val="21"/>
        </w:rPr>
        <w:t>以低于成本报价</w:t>
      </w:r>
      <w:r>
        <w:rPr>
          <w:rFonts w:ascii="宋体" w:hAnsi="宋体"/>
          <w:color w:val="auto"/>
          <w:kern w:val="0"/>
          <w:szCs w:val="21"/>
        </w:rPr>
        <w:t>比选</w:t>
      </w:r>
      <w:r>
        <w:rPr>
          <w:rFonts w:hint="eastAsia" w:ascii="宋体" w:hAnsi="宋体"/>
          <w:color w:val="auto"/>
          <w:kern w:val="0"/>
          <w:szCs w:val="21"/>
        </w:rPr>
        <w:t>，其</w:t>
      </w:r>
      <w:r>
        <w:rPr>
          <w:rFonts w:ascii="宋体" w:hAnsi="宋体"/>
          <w:color w:val="auto"/>
          <w:kern w:val="0"/>
          <w:szCs w:val="21"/>
        </w:rPr>
        <w:t>比选</w:t>
      </w:r>
      <w:r>
        <w:rPr>
          <w:rFonts w:hint="eastAsia" w:ascii="宋体" w:hAnsi="宋体"/>
          <w:color w:val="auto"/>
          <w:kern w:val="0"/>
          <w:szCs w:val="21"/>
        </w:rPr>
        <w:t>作否决</w:t>
      </w:r>
      <w:r>
        <w:rPr>
          <w:rFonts w:ascii="宋体" w:hAnsi="宋体"/>
          <w:color w:val="auto"/>
          <w:kern w:val="0"/>
          <w:szCs w:val="21"/>
        </w:rPr>
        <w:t>比选</w:t>
      </w:r>
      <w:r>
        <w:rPr>
          <w:rFonts w:hint="eastAsia" w:ascii="宋体" w:hAnsi="宋体"/>
          <w:color w:val="auto"/>
          <w:kern w:val="0"/>
          <w:szCs w:val="21"/>
        </w:rPr>
        <w:t>处理。</w:t>
      </w:r>
    </w:p>
    <w:p>
      <w:pPr>
        <w:autoSpaceDE w:val="0"/>
        <w:autoSpaceDN w:val="0"/>
        <w:adjustRightInd w:val="0"/>
        <w:snapToGrid w:val="0"/>
        <w:ind w:firstLine="420"/>
        <w:rPr>
          <w:rFonts w:ascii="宋体" w:hAnsi="宋体"/>
          <w:color w:val="auto"/>
          <w:szCs w:val="21"/>
        </w:rPr>
      </w:pPr>
      <w:r>
        <w:rPr>
          <w:rFonts w:ascii="宋体" w:hAnsi="宋体"/>
          <w:color w:val="auto"/>
          <w:szCs w:val="21"/>
        </w:rPr>
        <w:t xml:space="preserve"> </w:t>
      </w:r>
      <w:bookmarkStart w:id="328" w:name="_Toc237171535"/>
      <w:bookmarkStart w:id="329" w:name="_Toc300754719"/>
      <w:bookmarkStart w:id="330" w:name="_Toc200513205"/>
      <w:bookmarkStart w:id="331" w:name="_Toc224103391"/>
      <w:bookmarkStart w:id="332" w:name="_Toc241483917"/>
      <w:bookmarkStart w:id="333" w:name="_Toc360722806"/>
      <w:r>
        <w:rPr>
          <w:rFonts w:ascii="宋体" w:hAnsi="宋体"/>
          <w:b/>
          <w:color w:val="auto"/>
          <w:kern w:val="0"/>
          <w:szCs w:val="21"/>
        </w:rPr>
        <w:t>3.3  比选文件</w:t>
      </w:r>
      <w:r>
        <w:rPr>
          <w:rFonts w:hint="eastAsia" w:ascii="宋体" w:hAnsi="宋体"/>
          <w:b/>
          <w:color w:val="auto"/>
          <w:kern w:val="0"/>
          <w:szCs w:val="21"/>
        </w:rPr>
        <w:t>的澄清和补正</w:t>
      </w:r>
      <w:bookmarkEnd w:id="328"/>
      <w:bookmarkEnd w:id="329"/>
      <w:bookmarkEnd w:id="330"/>
      <w:bookmarkEnd w:id="331"/>
      <w:bookmarkEnd w:id="332"/>
      <w:bookmarkEnd w:id="333"/>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3.3.1  </w:t>
      </w:r>
      <w:r>
        <w:rPr>
          <w:rFonts w:hint="eastAsia" w:ascii="宋体" w:hAnsi="宋体"/>
          <w:color w:val="auto"/>
          <w:kern w:val="0"/>
          <w:szCs w:val="21"/>
        </w:rPr>
        <w:t>在评标过程中，评标委员会可以书面形式要求</w:t>
      </w:r>
      <w:r>
        <w:rPr>
          <w:rFonts w:ascii="宋体" w:hAnsi="宋体"/>
          <w:color w:val="auto"/>
          <w:kern w:val="0"/>
          <w:szCs w:val="21"/>
        </w:rPr>
        <w:t>比选申请人</w:t>
      </w:r>
      <w:r>
        <w:rPr>
          <w:rFonts w:hint="eastAsia" w:ascii="宋体" w:hAnsi="宋体"/>
          <w:color w:val="auto"/>
          <w:kern w:val="0"/>
          <w:szCs w:val="21"/>
        </w:rPr>
        <w:t>对所提交</w:t>
      </w:r>
      <w:r>
        <w:rPr>
          <w:rFonts w:ascii="宋体" w:hAnsi="宋体"/>
          <w:color w:val="auto"/>
          <w:kern w:val="0"/>
          <w:szCs w:val="21"/>
        </w:rPr>
        <w:t>比选文件</w:t>
      </w:r>
      <w:r>
        <w:rPr>
          <w:rFonts w:hint="eastAsia" w:ascii="宋体" w:hAnsi="宋体"/>
          <w:color w:val="auto"/>
          <w:kern w:val="0"/>
          <w:szCs w:val="21"/>
        </w:rPr>
        <w:t>中不明确的内容进行书面澄清或说明，或者对细微偏差进行补正。评标委员会不接受</w:t>
      </w:r>
      <w:r>
        <w:rPr>
          <w:rFonts w:ascii="宋体" w:hAnsi="宋体"/>
          <w:color w:val="auto"/>
          <w:kern w:val="0"/>
          <w:szCs w:val="21"/>
        </w:rPr>
        <w:t>比选申请人</w:t>
      </w:r>
      <w:r>
        <w:rPr>
          <w:rFonts w:hint="eastAsia" w:ascii="宋体" w:hAnsi="宋体"/>
          <w:color w:val="auto"/>
          <w:kern w:val="0"/>
          <w:szCs w:val="21"/>
        </w:rPr>
        <w:t>主动提出的澄清、说明或补正。</w:t>
      </w:r>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3.3.2  </w:t>
      </w:r>
      <w:r>
        <w:rPr>
          <w:rFonts w:hint="eastAsia" w:ascii="宋体" w:hAnsi="宋体"/>
          <w:color w:val="auto"/>
          <w:kern w:val="0"/>
          <w:szCs w:val="21"/>
        </w:rPr>
        <w:t>澄清、说明和补正不得改变</w:t>
      </w:r>
      <w:r>
        <w:rPr>
          <w:rFonts w:ascii="宋体" w:hAnsi="宋体"/>
          <w:color w:val="auto"/>
          <w:kern w:val="0"/>
          <w:szCs w:val="21"/>
        </w:rPr>
        <w:t>比选文件</w:t>
      </w:r>
      <w:r>
        <w:rPr>
          <w:rFonts w:hint="eastAsia" w:ascii="宋体" w:hAnsi="宋体"/>
          <w:color w:val="auto"/>
          <w:kern w:val="0"/>
          <w:szCs w:val="21"/>
        </w:rPr>
        <w:t>的实质性内容（算术性错误修正的除外）。</w:t>
      </w:r>
      <w:r>
        <w:rPr>
          <w:rFonts w:ascii="宋体" w:hAnsi="宋体"/>
          <w:color w:val="auto"/>
          <w:kern w:val="0"/>
          <w:szCs w:val="21"/>
        </w:rPr>
        <w:t>比选申请人</w:t>
      </w:r>
      <w:r>
        <w:rPr>
          <w:rFonts w:hint="eastAsia" w:ascii="宋体" w:hAnsi="宋体"/>
          <w:color w:val="auto"/>
          <w:kern w:val="0"/>
          <w:szCs w:val="21"/>
        </w:rPr>
        <w:t>的书面澄清、说明和补正属于</w:t>
      </w:r>
      <w:r>
        <w:rPr>
          <w:rFonts w:ascii="宋体" w:hAnsi="宋体"/>
          <w:color w:val="auto"/>
          <w:kern w:val="0"/>
          <w:szCs w:val="21"/>
        </w:rPr>
        <w:t>比选文件</w:t>
      </w:r>
      <w:r>
        <w:rPr>
          <w:rFonts w:hint="eastAsia" w:ascii="宋体" w:hAnsi="宋体"/>
          <w:color w:val="auto"/>
          <w:kern w:val="0"/>
          <w:szCs w:val="21"/>
        </w:rPr>
        <w:t>的组成部分。</w:t>
      </w:r>
    </w:p>
    <w:p>
      <w:pPr>
        <w:autoSpaceDE w:val="0"/>
        <w:autoSpaceDN w:val="0"/>
        <w:adjustRightInd w:val="0"/>
        <w:snapToGrid w:val="0"/>
        <w:ind w:left="1" w:firstLine="420"/>
        <w:rPr>
          <w:rFonts w:ascii="宋体" w:hAnsi="宋体"/>
          <w:color w:val="auto"/>
          <w:kern w:val="0"/>
          <w:szCs w:val="21"/>
        </w:rPr>
      </w:pPr>
      <w:r>
        <w:rPr>
          <w:rFonts w:ascii="宋体" w:hAnsi="宋体"/>
          <w:color w:val="auto"/>
          <w:kern w:val="0"/>
          <w:szCs w:val="21"/>
        </w:rPr>
        <w:t xml:space="preserve">3.3.3  </w:t>
      </w:r>
      <w:r>
        <w:rPr>
          <w:rFonts w:hint="eastAsia" w:ascii="宋体" w:hAnsi="宋体"/>
          <w:color w:val="auto"/>
          <w:kern w:val="0"/>
          <w:szCs w:val="21"/>
        </w:rPr>
        <w:t>评标委员会对</w:t>
      </w:r>
      <w:r>
        <w:rPr>
          <w:rFonts w:ascii="宋体" w:hAnsi="宋体"/>
          <w:color w:val="auto"/>
          <w:kern w:val="0"/>
          <w:szCs w:val="21"/>
        </w:rPr>
        <w:t>比选申请人</w:t>
      </w:r>
      <w:r>
        <w:rPr>
          <w:rFonts w:hint="eastAsia" w:ascii="宋体" w:hAnsi="宋体"/>
          <w:color w:val="auto"/>
          <w:kern w:val="0"/>
          <w:szCs w:val="21"/>
        </w:rPr>
        <w:t>提交的澄清、说明或补正有疑问的，可以要求</w:t>
      </w:r>
      <w:r>
        <w:rPr>
          <w:rFonts w:ascii="宋体" w:hAnsi="宋体"/>
          <w:color w:val="auto"/>
          <w:kern w:val="0"/>
          <w:szCs w:val="21"/>
        </w:rPr>
        <w:t>比选申请人</w:t>
      </w:r>
      <w:r>
        <w:rPr>
          <w:rFonts w:hint="eastAsia" w:ascii="宋体" w:hAnsi="宋体"/>
          <w:color w:val="auto"/>
          <w:kern w:val="0"/>
          <w:szCs w:val="21"/>
        </w:rPr>
        <w:t>进一步澄清、说明或补正，直至满足评标委员会的要求。</w:t>
      </w:r>
    </w:p>
    <w:p>
      <w:pPr>
        <w:autoSpaceDE w:val="0"/>
        <w:autoSpaceDN w:val="0"/>
        <w:adjustRightInd w:val="0"/>
        <w:snapToGrid w:val="0"/>
        <w:ind w:firstLine="422"/>
        <w:rPr>
          <w:rFonts w:ascii="宋体" w:hAnsi="宋体"/>
          <w:b/>
          <w:color w:val="auto"/>
          <w:kern w:val="0"/>
          <w:szCs w:val="21"/>
        </w:rPr>
      </w:pPr>
      <w:bookmarkStart w:id="334" w:name="_Toc224103392"/>
      <w:bookmarkStart w:id="335" w:name="_Toc300754720"/>
      <w:bookmarkStart w:id="336" w:name="_Toc237171536"/>
      <w:bookmarkStart w:id="337" w:name="_Toc241483918"/>
      <w:bookmarkStart w:id="338" w:name="_Toc200513206"/>
      <w:bookmarkStart w:id="339" w:name="_Toc360722807"/>
      <w:r>
        <w:rPr>
          <w:rFonts w:ascii="宋体" w:hAnsi="宋体"/>
          <w:b/>
          <w:color w:val="auto"/>
          <w:kern w:val="0"/>
          <w:szCs w:val="21"/>
        </w:rPr>
        <w:t xml:space="preserve">3.4  </w:t>
      </w:r>
      <w:r>
        <w:rPr>
          <w:rFonts w:hint="eastAsia" w:ascii="宋体" w:hAnsi="宋体"/>
          <w:b/>
          <w:color w:val="auto"/>
          <w:kern w:val="0"/>
          <w:szCs w:val="21"/>
        </w:rPr>
        <w:t>评标结果</w:t>
      </w:r>
      <w:bookmarkEnd w:id="334"/>
      <w:bookmarkEnd w:id="335"/>
      <w:bookmarkEnd w:id="336"/>
      <w:bookmarkEnd w:id="337"/>
      <w:bookmarkEnd w:id="338"/>
      <w:bookmarkEnd w:id="339"/>
    </w:p>
    <w:p>
      <w:pPr>
        <w:autoSpaceDE w:val="0"/>
        <w:autoSpaceDN w:val="0"/>
        <w:adjustRightInd w:val="0"/>
        <w:snapToGrid w:val="0"/>
        <w:ind w:firstLine="420"/>
        <w:rPr>
          <w:rFonts w:ascii="宋体" w:hAnsi="宋体" w:cs="MingLiU"/>
          <w:color w:val="auto"/>
          <w:kern w:val="0"/>
          <w:szCs w:val="21"/>
        </w:rPr>
      </w:pPr>
      <w:r>
        <w:rPr>
          <w:rFonts w:ascii="宋体" w:hAnsi="宋体"/>
          <w:color w:val="auto"/>
          <w:kern w:val="0"/>
          <w:szCs w:val="21"/>
        </w:rPr>
        <w:t xml:space="preserve">     3.</w:t>
      </w:r>
      <w:r>
        <w:rPr>
          <w:rFonts w:ascii="宋体" w:hAnsi="宋体"/>
          <w:color w:val="auto"/>
          <w:spacing w:val="-1"/>
          <w:kern w:val="0"/>
          <w:szCs w:val="21"/>
        </w:rPr>
        <w:t>4</w:t>
      </w:r>
      <w:r>
        <w:rPr>
          <w:rFonts w:ascii="宋体" w:hAnsi="宋体"/>
          <w:color w:val="auto"/>
          <w:kern w:val="0"/>
          <w:szCs w:val="21"/>
        </w:rPr>
        <w:t xml:space="preserve">.1 </w:t>
      </w:r>
      <w:r>
        <w:rPr>
          <w:rFonts w:ascii="宋体" w:hAnsi="宋体"/>
          <w:color w:val="auto"/>
          <w:spacing w:val="1"/>
          <w:kern w:val="0"/>
          <w:szCs w:val="21"/>
        </w:rPr>
        <w:t xml:space="preserve"> </w:t>
      </w:r>
      <w:r>
        <w:rPr>
          <w:rFonts w:hint="eastAsia" w:ascii="宋体" w:hAnsi="宋体" w:cs="MingLiU"/>
          <w:color w:val="auto"/>
          <w:kern w:val="0"/>
          <w:szCs w:val="21"/>
        </w:rPr>
        <w:t>除第二章“</w:t>
      </w:r>
      <w:r>
        <w:rPr>
          <w:rFonts w:ascii="宋体" w:hAnsi="宋体" w:cs="MingLiU"/>
          <w:color w:val="auto"/>
          <w:kern w:val="0"/>
          <w:szCs w:val="21"/>
        </w:rPr>
        <w:t>比选申请人</w:t>
      </w:r>
      <w:r>
        <w:rPr>
          <w:rFonts w:hint="eastAsia" w:ascii="宋体" w:hAnsi="宋体" w:cs="MingLiU"/>
          <w:color w:val="auto"/>
          <w:kern w:val="0"/>
          <w:szCs w:val="21"/>
        </w:rPr>
        <w:t>须知”前</w:t>
      </w:r>
      <w:r>
        <w:rPr>
          <w:rFonts w:hint="eastAsia" w:ascii="宋体" w:hAnsi="宋体" w:cs="MingLiU"/>
          <w:color w:val="auto"/>
          <w:spacing w:val="1"/>
          <w:kern w:val="0"/>
          <w:szCs w:val="21"/>
        </w:rPr>
        <w:t>附</w:t>
      </w:r>
      <w:r>
        <w:rPr>
          <w:rFonts w:hint="eastAsia" w:ascii="宋体" w:hAnsi="宋体" w:cs="MingLiU"/>
          <w:color w:val="auto"/>
          <w:kern w:val="0"/>
          <w:szCs w:val="21"/>
        </w:rPr>
        <w:t>表授权直</w:t>
      </w:r>
      <w:r>
        <w:rPr>
          <w:rFonts w:hint="eastAsia" w:ascii="宋体" w:hAnsi="宋体" w:cs="MingLiU"/>
          <w:color w:val="auto"/>
          <w:spacing w:val="1"/>
          <w:kern w:val="0"/>
          <w:szCs w:val="21"/>
        </w:rPr>
        <w:t>接</w:t>
      </w:r>
      <w:r>
        <w:rPr>
          <w:rFonts w:hint="eastAsia" w:ascii="宋体" w:hAnsi="宋体" w:cs="MingLiU"/>
          <w:color w:val="auto"/>
          <w:kern w:val="0"/>
          <w:szCs w:val="21"/>
        </w:rPr>
        <w:t>确定</w:t>
      </w:r>
      <w:r>
        <w:rPr>
          <w:rFonts w:ascii="宋体" w:hAnsi="宋体" w:cs="MingLiU"/>
          <w:color w:val="auto"/>
          <w:kern w:val="0"/>
          <w:szCs w:val="21"/>
        </w:rPr>
        <w:t>中选人</w:t>
      </w:r>
      <w:r>
        <w:rPr>
          <w:rFonts w:hint="eastAsia" w:ascii="宋体" w:hAnsi="宋体" w:cs="MingLiU"/>
          <w:color w:val="auto"/>
          <w:kern w:val="0"/>
          <w:szCs w:val="21"/>
        </w:rPr>
        <w:t>外，评标</w:t>
      </w:r>
      <w:r>
        <w:rPr>
          <w:rFonts w:hint="eastAsia" w:ascii="宋体" w:hAnsi="宋体" w:cs="MingLiU"/>
          <w:color w:val="auto"/>
          <w:spacing w:val="1"/>
          <w:kern w:val="0"/>
          <w:szCs w:val="21"/>
        </w:rPr>
        <w:t>委</w:t>
      </w:r>
      <w:r>
        <w:rPr>
          <w:rFonts w:hint="eastAsia" w:ascii="宋体" w:hAnsi="宋体" w:cs="MingLiU"/>
          <w:color w:val="auto"/>
          <w:kern w:val="0"/>
          <w:szCs w:val="21"/>
        </w:rPr>
        <w:t>员会按照</w:t>
      </w:r>
      <w:r>
        <w:rPr>
          <w:rFonts w:hint="eastAsia" w:ascii="宋体" w:hAnsi="宋体" w:cs="MingLiU"/>
          <w:color w:val="auto"/>
          <w:spacing w:val="1"/>
          <w:kern w:val="0"/>
          <w:szCs w:val="21"/>
        </w:rPr>
        <w:t>得分</w:t>
      </w:r>
      <w:r>
        <w:rPr>
          <w:rFonts w:hint="eastAsia" w:ascii="宋体" w:hAnsi="宋体" w:cs="MingLiU"/>
          <w:color w:val="auto"/>
          <w:kern w:val="0"/>
          <w:szCs w:val="21"/>
        </w:rPr>
        <w:t>由高到低的顺序推荐</w:t>
      </w:r>
      <w:r>
        <w:rPr>
          <w:rFonts w:ascii="宋体" w:hAnsi="宋体" w:cs="MingLiU"/>
          <w:color w:val="auto"/>
          <w:kern w:val="0"/>
          <w:szCs w:val="21"/>
        </w:rPr>
        <w:t>中选</w:t>
      </w:r>
      <w:r>
        <w:rPr>
          <w:rFonts w:hint="eastAsia" w:ascii="宋体" w:hAnsi="宋体" w:cs="MingLiU"/>
          <w:color w:val="auto"/>
          <w:kern w:val="0"/>
          <w:szCs w:val="21"/>
        </w:rPr>
        <w:t>候选人。</w:t>
      </w:r>
    </w:p>
    <w:p>
      <w:pPr>
        <w:autoSpaceDE w:val="0"/>
        <w:autoSpaceDN w:val="0"/>
        <w:adjustRightInd w:val="0"/>
        <w:snapToGrid w:val="0"/>
        <w:ind w:firstLine="424"/>
        <w:rPr>
          <w:rFonts w:ascii="宋体" w:hAnsi="宋体"/>
          <w:color w:val="auto"/>
        </w:rPr>
      </w:pPr>
      <w:r>
        <w:rPr>
          <w:rFonts w:ascii="宋体" w:hAnsi="宋体"/>
          <w:color w:val="auto"/>
          <w:spacing w:val="1"/>
          <w:kern w:val="0"/>
          <w:szCs w:val="21"/>
        </w:rPr>
        <w:t xml:space="preserve">     3</w:t>
      </w:r>
      <w:r>
        <w:rPr>
          <w:rFonts w:ascii="宋体" w:hAnsi="宋体"/>
          <w:color w:val="auto"/>
          <w:kern w:val="0"/>
          <w:szCs w:val="21"/>
        </w:rPr>
        <w:t xml:space="preserve">.4.2  </w:t>
      </w:r>
      <w:r>
        <w:rPr>
          <w:rFonts w:hint="eastAsia" w:ascii="宋体" w:hAnsi="宋体" w:cs="MingLiU"/>
          <w:color w:val="auto"/>
          <w:kern w:val="0"/>
          <w:szCs w:val="21"/>
        </w:rPr>
        <w:t>评标</w:t>
      </w:r>
      <w:r>
        <w:rPr>
          <w:rFonts w:hint="eastAsia" w:ascii="宋体" w:hAnsi="宋体" w:cs="MingLiU"/>
          <w:color w:val="auto"/>
          <w:spacing w:val="-1"/>
          <w:kern w:val="0"/>
          <w:szCs w:val="21"/>
        </w:rPr>
        <w:t>委</w:t>
      </w:r>
      <w:r>
        <w:rPr>
          <w:rFonts w:hint="eastAsia" w:ascii="宋体" w:hAnsi="宋体" w:cs="MingLiU"/>
          <w:color w:val="auto"/>
          <w:kern w:val="0"/>
          <w:szCs w:val="21"/>
        </w:rPr>
        <w:t>员会完成评标后，应当向</w:t>
      </w:r>
      <w:r>
        <w:rPr>
          <w:rFonts w:ascii="宋体" w:hAnsi="宋体" w:cs="MingLiU"/>
          <w:color w:val="auto"/>
          <w:kern w:val="0"/>
          <w:szCs w:val="21"/>
        </w:rPr>
        <w:t>比选人</w:t>
      </w:r>
      <w:r>
        <w:rPr>
          <w:rFonts w:hint="eastAsia" w:ascii="宋体" w:hAnsi="宋体" w:cs="MingLiU"/>
          <w:color w:val="auto"/>
          <w:kern w:val="0"/>
          <w:szCs w:val="21"/>
        </w:rPr>
        <w:t>提交书面评标报告。</w:t>
      </w:r>
    </w:p>
    <w:p>
      <w:pPr>
        <w:ind w:firstLine="420"/>
        <w:rPr>
          <w:rFonts w:ascii="宋体" w:hAnsi="宋体"/>
          <w:color w:val="auto"/>
          <w:kern w:val="0"/>
        </w:rPr>
      </w:pPr>
    </w:p>
    <w:p>
      <w:pPr>
        <w:autoSpaceDE w:val="0"/>
        <w:autoSpaceDN w:val="0"/>
        <w:adjustRightInd w:val="0"/>
        <w:spacing w:before="9"/>
        <w:ind w:right="-20" w:firstLine="480"/>
        <w:rPr>
          <w:rFonts w:ascii="宋体" w:hAnsi="宋体"/>
          <w:color w:val="auto"/>
          <w:kern w:val="0"/>
          <w:sz w:val="24"/>
        </w:rPr>
      </w:pPr>
    </w:p>
    <w:p>
      <w:pPr>
        <w:pStyle w:val="5"/>
        <w:keepNext w:val="0"/>
        <w:keepLines w:val="0"/>
        <w:autoSpaceDE w:val="0"/>
        <w:autoSpaceDN w:val="0"/>
        <w:adjustRightInd w:val="0"/>
        <w:spacing w:before="0" w:after="0" w:line="240" w:lineRule="auto"/>
        <w:ind w:firstLine="0" w:firstLineChars="0"/>
        <w:rPr>
          <w:rFonts w:ascii="宋体" w:hAnsi="宋体"/>
          <w:bCs w:val="0"/>
          <w:color w:val="auto"/>
          <w:sz w:val="21"/>
          <w:szCs w:val="22"/>
        </w:rPr>
      </w:pPr>
      <w:bookmarkStart w:id="340" w:name="_Toc230410480"/>
      <w:bookmarkStart w:id="341" w:name="_Toc277082627"/>
      <w:bookmarkStart w:id="342" w:name="_Toc374662443"/>
      <w:bookmarkStart w:id="343" w:name="_Toc376115251"/>
      <w:r>
        <w:rPr>
          <w:rFonts w:ascii="宋体" w:hAnsi="宋体"/>
          <w:snapToGrid w:val="0"/>
          <w:color w:val="auto"/>
          <w:szCs w:val="24"/>
        </w:rPr>
        <w:br w:type="page"/>
      </w:r>
      <w:bookmarkStart w:id="344" w:name="_Toc613"/>
      <w:bookmarkStart w:id="345" w:name="_Toc47012040"/>
      <w:bookmarkStart w:id="346" w:name="_Toc50988543"/>
      <w:r>
        <w:rPr>
          <w:rFonts w:hint="eastAsia" w:ascii="宋体" w:hAnsi="宋体"/>
          <w:bCs w:val="0"/>
          <w:color w:val="auto"/>
          <w:sz w:val="21"/>
          <w:szCs w:val="22"/>
        </w:rPr>
        <w:t>附件</w:t>
      </w:r>
      <w:r>
        <w:rPr>
          <w:rFonts w:ascii="宋体" w:hAnsi="宋体"/>
          <w:bCs w:val="0"/>
          <w:color w:val="auto"/>
          <w:sz w:val="21"/>
          <w:szCs w:val="22"/>
        </w:rPr>
        <w:t>A：否决比选情况一览表</w:t>
      </w:r>
      <w:bookmarkEnd w:id="344"/>
    </w:p>
    <w:p>
      <w:pPr>
        <w:spacing w:line="240" w:lineRule="auto"/>
        <w:ind w:firstLine="0" w:firstLineChars="0"/>
        <w:jc w:val="center"/>
        <w:rPr>
          <w:rFonts w:ascii="宋体" w:hAnsi="宋体" w:cs="宋体"/>
          <w:b/>
          <w:color w:val="auto"/>
          <w:sz w:val="36"/>
          <w:szCs w:val="36"/>
        </w:rPr>
      </w:pPr>
      <w:r>
        <w:rPr>
          <w:rFonts w:hint="eastAsia" w:ascii="宋体" w:hAnsi="宋体" w:cs="宋体"/>
          <w:b/>
          <w:color w:val="auto"/>
          <w:sz w:val="36"/>
          <w:szCs w:val="36"/>
        </w:rPr>
        <w:t>否决</w:t>
      </w:r>
      <w:r>
        <w:rPr>
          <w:rFonts w:ascii="宋体" w:hAnsi="宋体" w:cs="宋体"/>
          <w:b/>
          <w:color w:val="auto"/>
          <w:sz w:val="36"/>
          <w:szCs w:val="36"/>
        </w:rPr>
        <w:t>比选</w:t>
      </w:r>
      <w:r>
        <w:rPr>
          <w:rFonts w:hint="eastAsia" w:ascii="宋体" w:hAnsi="宋体" w:cs="宋体"/>
          <w:b/>
          <w:color w:val="auto"/>
          <w:sz w:val="36"/>
          <w:szCs w:val="36"/>
        </w:rPr>
        <w:t>情况一览表</w:t>
      </w:r>
    </w:p>
    <w:p>
      <w:pPr>
        <w:widowControl/>
        <w:ind w:firstLine="422"/>
        <w:jc w:val="both"/>
        <w:rPr>
          <w:rFonts w:ascii="宋体" w:hAnsi="宋体" w:cs="宋体"/>
          <w:b/>
          <w:color w:val="auto"/>
          <w:kern w:val="0"/>
          <w:szCs w:val="21"/>
        </w:rPr>
      </w:pPr>
      <w:r>
        <w:rPr>
          <w:rFonts w:hint="eastAsia" w:ascii="宋体" w:hAnsi="宋体" w:cs="宋体"/>
          <w:b/>
          <w:color w:val="auto"/>
          <w:kern w:val="0"/>
          <w:szCs w:val="21"/>
        </w:rPr>
        <w:t>一览表否决</w:t>
      </w:r>
      <w:r>
        <w:rPr>
          <w:rFonts w:ascii="宋体" w:hAnsi="宋体" w:cs="宋体"/>
          <w:b/>
          <w:color w:val="auto"/>
          <w:kern w:val="0"/>
          <w:szCs w:val="21"/>
        </w:rPr>
        <w:t>比选</w:t>
      </w:r>
      <w:r>
        <w:rPr>
          <w:rFonts w:hint="eastAsia" w:ascii="宋体" w:hAnsi="宋体" w:cs="宋体"/>
          <w:b/>
          <w:color w:val="auto"/>
          <w:kern w:val="0"/>
          <w:szCs w:val="21"/>
        </w:rPr>
        <w:t>条件之外的评标委员会不得判为重大偏差或</w:t>
      </w:r>
      <w:r>
        <w:rPr>
          <w:rFonts w:ascii="宋体" w:hAnsi="宋体" w:cs="宋体"/>
          <w:b/>
          <w:color w:val="auto"/>
          <w:kern w:val="0"/>
          <w:szCs w:val="21"/>
        </w:rPr>
        <w:t>作</w:t>
      </w:r>
      <w:r>
        <w:rPr>
          <w:rFonts w:hint="eastAsia" w:ascii="宋体" w:hAnsi="宋体" w:cs="宋体"/>
          <w:b/>
          <w:color w:val="auto"/>
          <w:kern w:val="0"/>
          <w:szCs w:val="21"/>
        </w:rPr>
        <w:t>为</w:t>
      </w:r>
      <w:r>
        <w:rPr>
          <w:rFonts w:ascii="宋体" w:hAnsi="宋体" w:cs="宋体"/>
          <w:b/>
          <w:color w:val="auto"/>
          <w:kern w:val="0"/>
          <w:szCs w:val="21"/>
        </w:rPr>
        <w:t>否决比选的依据</w:t>
      </w:r>
      <w:r>
        <w:rPr>
          <w:rFonts w:hint="eastAsia" w:ascii="宋体" w:hAnsi="宋体" w:cs="宋体"/>
          <w:b/>
          <w:color w:val="auto"/>
          <w:kern w:val="0"/>
          <w:szCs w:val="21"/>
        </w:rPr>
        <w:t>。</w:t>
      </w:r>
    </w:p>
    <w:tbl>
      <w:tblPr>
        <w:tblStyle w:val="45"/>
        <w:tblW w:w="87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1701"/>
        <w:gridCol w:w="5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adjustRightInd w:val="0"/>
              <w:spacing w:line="240" w:lineRule="auto"/>
              <w:ind w:firstLine="0" w:firstLineChars="0"/>
              <w:contextualSpacing/>
              <w:jc w:val="center"/>
              <w:rPr>
                <w:rFonts w:ascii="宋体" w:hAnsi="宋体" w:cs="宋体"/>
                <w:b/>
                <w:color w:val="auto"/>
                <w:szCs w:val="21"/>
              </w:rPr>
            </w:pPr>
            <w:r>
              <w:rPr>
                <w:rFonts w:ascii="宋体" w:hAnsi="宋体" w:cs="宋体"/>
                <w:b/>
                <w:color w:val="auto"/>
                <w:szCs w:val="21"/>
              </w:rPr>
              <w:t>比选</w:t>
            </w:r>
            <w:r>
              <w:rPr>
                <w:rFonts w:hint="eastAsia" w:ascii="宋体" w:hAnsi="宋体" w:cs="宋体"/>
                <w:b/>
                <w:color w:val="auto"/>
                <w:szCs w:val="21"/>
              </w:rPr>
              <w:t>文件</w:t>
            </w:r>
          </w:p>
          <w:p>
            <w:pPr>
              <w:adjustRightInd w:val="0"/>
              <w:spacing w:line="240" w:lineRule="auto"/>
              <w:ind w:firstLine="0" w:firstLineChars="0"/>
              <w:contextualSpacing/>
              <w:jc w:val="center"/>
              <w:rPr>
                <w:rFonts w:ascii="宋体" w:hAnsi="宋体" w:cs="宋体"/>
                <w:b/>
                <w:color w:val="auto"/>
                <w:szCs w:val="21"/>
              </w:rPr>
            </w:pPr>
            <w:r>
              <w:rPr>
                <w:rFonts w:hint="eastAsia" w:ascii="宋体" w:hAnsi="宋体" w:cs="宋体"/>
                <w:b/>
                <w:color w:val="auto"/>
                <w:szCs w:val="21"/>
              </w:rPr>
              <w:t>章节号</w:t>
            </w:r>
          </w:p>
        </w:tc>
        <w:tc>
          <w:tcPr>
            <w:tcW w:w="1701" w:type="dxa"/>
            <w:vAlign w:val="center"/>
          </w:tcPr>
          <w:p>
            <w:pPr>
              <w:adjustRightInd w:val="0"/>
              <w:spacing w:line="240" w:lineRule="auto"/>
              <w:ind w:firstLine="0" w:firstLineChars="0"/>
              <w:contextualSpacing/>
              <w:jc w:val="center"/>
              <w:rPr>
                <w:rFonts w:ascii="宋体" w:hAnsi="宋体" w:cs="宋体"/>
                <w:b/>
                <w:color w:val="auto"/>
                <w:szCs w:val="21"/>
              </w:rPr>
            </w:pPr>
            <w:r>
              <w:rPr>
                <w:rFonts w:hint="eastAsia" w:ascii="宋体" w:hAnsi="宋体" w:cs="宋体"/>
                <w:b/>
                <w:color w:val="auto"/>
                <w:szCs w:val="21"/>
              </w:rPr>
              <w:t>条款名称</w:t>
            </w:r>
          </w:p>
        </w:tc>
        <w:tc>
          <w:tcPr>
            <w:tcW w:w="5688" w:type="dxa"/>
            <w:vAlign w:val="center"/>
          </w:tcPr>
          <w:p>
            <w:pPr>
              <w:adjustRightInd w:val="0"/>
              <w:ind w:firstLine="422"/>
              <w:contextualSpacing/>
              <w:jc w:val="center"/>
              <w:rPr>
                <w:rFonts w:ascii="宋体" w:hAnsi="宋体" w:cs="宋体"/>
                <w:b/>
                <w:color w:val="auto"/>
                <w:szCs w:val="21"/>
              </w:rPr>
            </w:pPr>
            <w:r>
              <w:rPr>
                <w:rFonts w:hint="eastAsia" w:ascii="宋体" w:hAnsi="宋体" w:cs="宋体"/>
                <w:b/>
                <w:color w:val="auto"/>
                <w:szCs w:val="21"/>
              </w:rPr>
              <w:t>否决</w:t>
            </w:r>
            <w:r>
              <w:rPr>
                <w:rFonts w:ascii="宋体" w:hAnsi="宋体" w:cs="宋体"/>
                <w:b/>
                <w:color w:val="auto"/>
                <w:szCs w:val="21"/>
              </w:rPr>
              <w:t>比选</w:t>
            </w:r>
            <w:r>
              <w:rPr>
                <w:rFonts w:hint="eastAsia" w:ascii="宋体" w:hAnsi="宋体" w:cs="宋体"/>
                <w:b/>
                <w:color w:val="auto"/>
                <w:szCs w:val="21"/>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adjustRightInd w:val="0"/>
              <w:spacing w:line="240" w:lineRule="auto"/>
              <w:ind w:firstLine="0" w:firstLineChars="0"/>
              <w:contextualSpacing/>
              <w:jc w:val="center"/>
              <w:rPr>
                <w:rFonts w:ascii="宋体" w:hAnsi="宋体" w:cs="宋体"/>
                <w:b/>
                <w:color w:val="auto"/>
                <w:szCs w:val="21"/>
              </w:rPr>
            </w:pPr>
            <w:r>
              <w:rPr>
                <w:rFonts w:hint="eastAsia" w:ascii="宋体" w:hAnsi="宋体" w:cs="宋体"/>
                <w:color w:val="auto"/>
                <w:szCs w:val="21"/>
              </w:rPr>
              <w:t>第</w:t>
            </w:r>
            <w:r>
              <w:rPr>
                <w:rFonts w:ascii="宋体" w:hAnsi="宋体" w:cs="宋体"/>
                <w:color w:val="auto"/>
                <w:szCs w:val="21"/>
              </w:rPr>
              <w:t>二章1.4.1</w:t>
            </w:r>
          </w:p>
        </w:tc>
        <w:tc>
          <w:tcPr>
            <w:tcW w:w="1701" w:type="dxa"/>
            <w:vAlign w:val="center"/>
          </w:tcPr>
          <w:p>
            <w:pPr>
              <w:adjustRightInd w:val="0"/>
              <w:spacing w:line="240" w:lineRule="auto"/>
              <w:ind w:firstLine="0" w:firstLineChars="0"/>
              <w:contextualSpacing/>
              <w:jc w:val="center"/>
              <w:rPr>
                <w:rFonts w:ascii="宋体" w:hAnsi="宋体" w:cs="宋体"/>
                <w:b/>
                <w:color w:val="auto"/>
                <w:szCs w:val="21"/>
              </w:rPr>
            </w:pPr>
            <w:r>
              <w:rPr>
                <w:rFonts w:ascii="宋体" w:hAnsi="宋体" w:cs="宋体"/>
                <w:color w:val="auto"/>
                <w:szCs w:val="21"/>
              </w:rPr>
              <w:t>比选申请人</w:t>
            </w:r>
            <w:r>
              <w:rPr>
                <w:rFonts w:hint="eastAsia" w:ascii="宋体" w:hAnsi="宋体" w:cs="宋体"/>
                <w:color w:val="auto"/>
                <w:szCs w:val="21"/>
              </w:rPr>
              <w:t>资格要求</w:t>
            </w:r>
          </w:p>
        </w:tc>
        <w:tc>
          <w:tcPr>
            <w:tcW w:w="5688" w:type="dxa"/>
            <w:vAlign w:val="center"/>
          </w:tcPr>
          <w:p>
            <w:pPr>
              <w:ind w:firstLine="420"/>
              <w:contextualSpacing/>
              <w:jc w:val="both"/>
              <w:rPr>
                <w:rFonts w:ascii="宋体" w:hAnsi="宋体"/>
                <w:color w:val="auto"/>
                <w:szCs w:val="24"/>
              </w:rPr>
            </w:pPr>
            <w:r>
              <w:rPr>
                <w:rFonts w:hint="eastAsia" w:ascii="宋体" w:hAnsi="宋体" w:cs="宋体"/>
                <w:color w:val="auto"/>
                <w:kern w:val="0"/>
                <w:szCs w:val="21"/>
              </w:rPr>
              <w:t>未按照</w:t>
            </w:r>
            <w:r>
              <w:rPr>
                <w:rFonts w:ascii="宋体" w:hAnsi="宋体" w:cs="宋体"/>
                <w:color w:val="auto"/>
                <w:kern w:val="0"/>
                <w:szCs w:val="21"/>
              </w:rPr>
              <w:t>比选</w:t>
            </w:r>
            <w:r>
              <w:rPr>
                <w:rFonts w:hint="eastAsia" w:ascii="宋体" w:hAnsi="宋体" w:cs="宋体"/>
                <w:color w:val="auto"/>
                <w:kern w:val="0"/>
                <w:szCs w:val="21"/>
              </w:rPr>
              <w:t>文件第二章投人须知前附表</w:t>
            </w:r>
            <w:r>
              <w:rPr>
                <w:rFonts w:ascii="宋体" w:hAnsi="宋体" w:cs="宋体"/>
                <w:color w:val="auto"/>
                <w:kern w:val="0"/>
                <w:szCs w:val="21"/>
              </w:rPr>
              <w:t>1.4.1</w:t>
            </w:r>
            <w:r>
              <w:rPr>
                <w:rFonts w:hint="eastAsia" w:ascii="宋体" w:hAnsi="宋体" w:cs="宋体"/>
                <w:color w:val="auto"/>
                <w:kern w:val="0"/>
                <w:szCs w:val="21"/>
              </w:rPr>
              <w:t>条要求提 供资料，只要有一项不符合要求，作否决</w:t>
            </w:r>
            <w:r>
              <w:rPr>
                <w:rFonts w:ascii="宋体" w:hAnsi="宋体" w:cs="宋体"/>
                <w:color w:val="auto"/>
                <w:kern w:val="0"/>
                <w:szCs w:val="21"/>
              </w:rPr>
              <w:t>比选</w:t>
            </w:r>
            <w:r>
              <w:rPr>
                <w:rFonts w:hint="eastAsia" w:ascii="宋体" w:hAnsi="宋体" w:cs="宋体"/>
                <w:color w:val="auto"/>
                <w:kern w:val="0"/>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3.2</w:t>
            </w:r>
          </w:p>
        </w:tc>
        <w:tc>
          <w:tcPr>
            <w:tcW w:w="1701" w:type="dxa"/>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比选申请报价</w:t>
            </w:r>
          </w:p>
        </w:tc>
        <w:tc>
          <w:tcPr>
            <w:tcW w:w="5688" w:type="dxa"/>
            <w:vAlign w:val="center"/>
          </w:tcPr>
          <w:p>
            <w:pPr>
              <w:ind w:firstLine="420"/>
              <w:contextualSpacing/>
              <w:jc w:val="both"/>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比选申请报价应符合</w:t>
            </w:r>
            <w:r>
              <w:rPr>
                <w:rFonts w:ascii="宋体" w:hAnsi="宋体" w:cs="宋体"/>
                <w:color w:val="auto"/>
                <w:szCs w:val="21"/>
              </w:rPr>
              <w:t>比选</w:t>
            </w:r>
            <w:r>
              <w:rPr>
                <w:rFonts w:hint="eastAsia" w:ascii="宋体" w:hAnsi="宋体" w:cs="宋体"/>
                <w:color w:val="auto"/>
                <w:szCs w:val="21"/>
              </w:rPr>
              <w:t>文件第二章</w:t>
            </w:r>
            <w:r>
              <w:rPr>
                <w:rFonts w:ascii="宋体" w:hAnsi="宋体" w:cs="宋体"/>
                <w:color w:val="auto"/>
                <w:szCs w:val="21"/>
              </w:rPr>
              <w:t>比选申请人</w:t>
            </w:r>
            <w:r>
              <w:rPr>
                <w:rFonts w:hint="eastAsia" w:ascii="宋体" w:hAnsi="宋体" w:cs="宋体"/>
                <w:color w:val="auto"/>
                <w:szCs w:val="21"/>
              </w:rPr>
              <w:t>须知前附表3.2条要求，且比选申请人报价不得超过比选人发布的最高限价和各分项限价，否则评标委员会将按否决投标处理。</w:t>
            </w:r>
          </w:p>
          <w:p>
            <w:pPr>
              <w:ind w:firstLine="420"/>
              <w:contextualSpacing/>
              <w:jc w:val="both"/>
              <w:rPr>
                <w:rFonts w:ascii="宋体" w:hAnsi="宋体" w:cs="宋体"/>
                <w:color w:val="auto"/>
                <w:szCs w:val="21"/>
              </w:rPr>
            </w:pPr>
            <w:r>
              <w:rPr>
                <w:rFonts w:hint="eastAsia" w:ascii="宋体" w:hAnsi="宋体" w:cs="宋体"/>
                <w:color w:val="auto"/>
                <w:szCs w:val="21"/>
                <w:lang w:val="en-US" w:eastAsia="zh-CN"/>
              </w:rPr>
              <w:t>2.比选总报价低于最高限价85%的，比选申请人应在编制投标文件时，在比选申请函部分中递交低价风险担保提交承诺书。承诺书格式详见第六章比选申请文件格式。</w:t>
            </w:r>
            <w:r>
              <w:rPr>
                <w:rFonts w:hint="eastAsia" w:ascii="宋体" w:hAnsi="宋体" w:cs="宋体"/>
                <w:color w:val="auto"/>
                <w:szCs w:val="21"/>
              </w:rPr>
              <w:t>否则评标委员会将按否决投标处理。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第二章</w:t>
            </w:r>
          </w:p>
          <w:p>
            <w:pPr>
              <w:adjustRightInd w:val="0"/>
              <w:spacing w:line="240" w:lineRule="auto"/>
              <w:ind w:firstLine="0" w:firstLineChars="0"/>
              <w:contextualSpacing/>
              <w:jc w:val="center"/>
              <w:rPr>
                <w:rFonts w:ascii="宋体" w:hAnsi="宋体" w:cs="宋体"/>
                <w:color w:val="auto"/>
                <w:szCs w:val="21"/>
              </w:rPr>
            </w:pPr>
            <w:r>
              <w:rPr>
                <w:rFonts w:ascii="宋体" w:hAnsi="宋体" w:cs="宋体"/>
                <w:bCs/>
                <w:color w:val="auto"/>
                <w:szCs w:val="21"/>
              </w:rPr>
              <w:t>3.7.3</w:t>
            </w:r>
          </w:p>
        </w:tc>
        <w:tc>
          <w:tcPr>
            <w:tcW w:w="1701" w:type="dxa"/>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olor w:val="auto"/>
                <w:szCs w:val="21"/>
              </w:rPr>
              <w:t>签字盖章要求</w:t>
            </w:r>
          </w:p>
        </w:tc>
        <w:tc>
          <w:tcPr>
            <w:tcW w:w="5688" w:type="dxa"/>
            <w:vAlign w:val="center"/>
          </w:tcPr>
          <w:p>
            <w:pPr>
              <w:ind w:firstLine="420"/>
              <w:contextualSpacing/>
              <w:jc w:val="both"/>
              <w:rPr>
                <w:rFonts w:ascii="宋体" w:hAnsi="宋体"/>
                <w:color w:val="auto"/>
                <w:szCs w:val="21"/>
              </w:rPr>
            </w:pPr>
            <w:r>
              <w:rPr>
                <w:rFonts w:hint="eastAsia" w:ascii="宋体" w:hAnsi="宋体"/>
                <w:color w:val="auto"/>
                <w:szCs w:val="21"/>
              </w:rPr>
              <w:t>比选申请文件应用不褪色的材料书写或打印，并由比选申请人的法定代表人或其委托代理人在比选文件规定的位置按比选文件要求签名或盖章、盖单位法人章。委托代理人签名的，比选申请文件应附法定代表人签署的授权委托书。比选申请文件应尽量避免涂改、行间插字或删除。如果出现上述情况，改动之处应加盖单位法人章或由比选申请人的法定代表人或其授权的代理人签名确认。</w:t>
            </w:r>
          </w:p>
          <w:p>
            <w:pPr>
              <w:ind w:firstLine="420"/>
              <w:contextualSpacing/>
              <w:jc w:val="both"/>
              <w:rPr>
                <w:rFonts w:ascii="宋体" w:hAnsi="宋体"/>
                <w:color w:val="auto"/>
                <w:szCs w:val="21"/>
              </w:rPr>
            </w:pPr>
            <w:r>
              <w:rPr>
                <w:rFonts w:hint="eastAsia" w:ascii="宋体" w:hAnsi="宋体"/>
                <w:color w:val="auto"/>
                <w:szCs w:val="21"/>
              </w:rPr>
              <w:t>未按上述规定执行的，交由评标委员会作否决比选处理。</w:t>
            </w:r>
          </w:p>
          <w:p>
            <w:pPr>
              <w:ind w:firstLine="420"/>
              <w:contextualSpacing/>
              <w:jc w:val="both"/>
              <w:rPr>
                <w:rFonts w:ascii="宋体" w:hAnsi="宋体" w:cs="宋体"/>
                <w:color w:val="auto"/>
                <w:szCs w:val="21"/>
              </w:rPr>
            </w:pPr>
            <w:r>
              <w:rPr>
                <w:rFonts w:hint="eastAsia" w:ascii="宋体" w:hAnsi="宋体"/>
                <w:color w:val="auto"/>
                <w:szCs w:val="21"/>
              </w:rPr>
              <w:t>注：“盖单位法人章”均指“盖单位公章”。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第二章</w:t>
            </w:r>
          </w:p>
          <w:p>
            <w:pPr>
              <w:autoSpaceDE w:val="0"/>
              <w:autoSpaceDN w:val="0"/>
              <w:adjustRightInd w:val="0"/>
              <w:spacing w:line="240" w:lineRule="auto"/>
              <w:ind w:firstLine="420"/>
              <w:contextualSpacing/>
              <w:jc w:val="center"/>
              <w:outlineLvl w:val="2"/>
              <w:rPr>
                <w:rFonts w:ascii="宋体" w:hAnsi="宋体" w:cs="宋体"/>
                <w:color w:val="auto"/>
                <w:kern w:val="0"/>
                <w:szCs w:val="21"/>
              </w:rPr>
            </w:pPr>
            <w:bookmarkStart w:id="347" w:name="_Toc22398"/>
            <w:r>
              <w:rPr>
                <w:rFonts w:ascii="宋体" w:hAnsi="宋体" w:cs="宋体"/>
                <w:color w:val="auto"/>
                <w:kern w:val="0"/>
                <w:szCs w:val="21"/>
              </w:rPr>
              <w:t>3.7.</w:t>
            </w:r>
            <w:r>
              <w:rPr>
                <w:rFonts w:hint="eastAsia" w:ascii="宋体" w:hAnsi="宋体" w:cs="宋体"/>
                <w:color w:val="auto"/>
                <w:kern w:val="0"/>
                <w:szCs w:val="21"/>
              </w:rPr>
              <w:t>4</w:t>
            </w:r>
            <w:bookmarkEnd w:id="347"/>
          </w:p>
        </w:tc>
        <w:tc>
          <w:tcPr>
            <w:tcW w:w="1701" w:type="dxa"/>
            <w:vAlign w:val="center"/>
          </w:tcPr>
          <w:p>
            <w:pPr>
              <w:spacing w:line="240" w:lineRule="auto"/>
              <w:ind w:firstLine="0" w:firstLineChars="0"/>
              <w:contextualSpacing/>
              <w:jc w:val="center"/>
              <w:rPr>
                <w:rFonts w:ascii="宋体" w:hAnsi="宋体" w:cs="宋体"/>
                <w:color w:val="auto"/>
                <w:szCs w:val="21"/>
              </w:rPr>
            </w:pPr>
            <w:r>
              <w:rPr>
                <w:rFonts w:ascii="宋体" w:hAnsi="宋体"/>
                <w:color w:val="auto"/>
                <w:szCs w:val="21"/>
              </w:rPr>
              <w:t>比选</w:t>
            </w:r>
            <w:r>
              <w:rPr>
                <w:rFonts w:hint="eastAsia" w:ascii="宋体" w:hAnsi="宋体" w:cs="宋体"/>
                <w:color w:val="auto"/>
                <w:szCs w:val="21"/>
              </w:rPr>
              <w:t>申请</w:t>
            </w:r>
            <w:r>
              <w:rPr>
                <w:rFonts w:ascii="宋体" w:hAnsi="宋体"/>
                <w:color w:val="auto"/>
                <w:szCs w:val="21"/>
              </w:rPr>
              <w:t>文件份数</w:t>
            </w:r>
          </w:p>
        </w:tc>
        <w:tc>
          <w:tcPr>
            <w:tcW w:w="5688" w:type="dxa"/>
          </w:tcPr>
          <w:p>
            <w:pPr>
              <w:ind w:firstLine="420"/>
              <w:contextualSpacing/>
              <w:jc w:val="both"/>
              <w:rPr>
                <w:rFonts w:ascii="宋体" w:hAnsi="宋体" w:cs="宋体"/>
                <w:color w:val="auto"/>
                <w:kern w:val="0"/>
                <w:szCs w:val="21"/>
              </w:rPr>
            </w:pPr>
            <w:r>
              <w:rPr>
                <w:rFonts w:hint="eastAsia" w:ascii="宋体" w:hAnsi="宋体"/>
                <w:color w:val="auto"/>
                <w:szCs w:val="21"/>
              </w:rPr>
              <w:t>符合</w:t>
            </w:r>
            <w:r>
              <w:rPr>
                <w:rFonts w:ascii="宋体" w:hAnsi="宋体"/>
                <w:color w:val="auto"/>
                <w:szCs w:val="21"/>
              </w:rPr>
              <w:t>比选</w:t>
            </w:r>
            <w:r>
              <w:rPr>
                <w:rFonts w:hint="eastAsia" w:ascii="宋体" w:hAnsi="宋体"/>
                <w:color w:val="auto"/>
                <w:szCs w:val="21"/>
              </w:rPr>
              <w:t>文件第二章</w:t>
            </w:r>
            <w:r>
              <w:rPr>
                <w:rFonts w:ascii="宋体" w:hAnsi="宋体"/>
                <w:color w:val="auto"/>
                <w:szCs w:val="21"/>
              </w:rPr>
              <w:t>比选申请人</w:t>
            </w:r>
            <w:r>
              <w:rPr>
                <w:rFonts w:hint="eastAsia" w:ascii="宋体" w:hAnsi="宋体"/>
                <w:color w:val="auto"/>
                <w:szCs w:val="21"/>
              </w:rPr>
              <w:t>须知前附表3.7.4项，</w:t>
            </w:r>
            <w:r>
              <w:rPr>
                <w:rFonts w:hint="eastAsia" w:ascii="宋体" w:hAnsi="宋体" w:cs="宋体"/>
                <w:color w:val="auto"/>
                <w:szCs w:val="21"/>
              </w:rPr>
              <w:t>否则，评标委员会将按否决</w:t>
            </w:r>
            <w:r>
              <w:rPr>
                <w:rFonts w:ascii="宋体" w:hAnsi="宋体" w:cs="宋体"/>
                <w:color w:val="auto"/>
                <w:szCs w:val="21"/>
              </w:rPr>
              <w:t>比选</w:t>
            </w:r>
            <w:r>
              <w:rPr>
                <w:rFonts w:hint="eastAsia" w:ascii="宋体" w:hAnsi="宋体" w:cs="宋体"/>
                <w:color w:val="auto"/>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3.4.1</w:t>
            </w:r>
          </w:p>
        </w:tc>
        <w:tc>
          <w:tcPr>
            <w:tcW w:w="1701" w:type="dxa"/>
            <w:vAlign w:val="center"/>
          </w:tcPr>
          <w:p>
            <w:pPr>
              <w:adjustRightInd w:val="0"/>
              <w:spacing w:line="240" w:lineRule="auto"/>
              <w:ind w:firstLine="0" w:firstLineChars="0"/>
              <w:contextualSpacing/>
              <w:jc w:val="center"/>
              <w:rPr>
                <w:rFonts w:ascii="宋体" w:hAnsi="宋体" w:cs="宋体"/>
                <w:color w:val="auto"/>
                <w:szCs w:val="21"/>
              </w:rPr>
            </w:pPr>
            <w:r>
              <w:rPr>
                <w:rFonts w:ascii="宋体" w:hAnsi="宋体" w:cs="宋体"/>
                <w:color w:val="auto"/>
                <w:szCs w:val="21"/>
              </w:rPr>
              <w:t>比选</w:t>
            </w:r>
            <w:r>
              <w:rPr>
                <w:rFonts w:hint="eastAsia" w:ascii="宋体" w:hAnsi="宋体" w:cs="宋体"/>
                <w:color w:val="auto"/>
                <w:szCs w:val="21"/>
              </w:rPr>
              <w:t>申请保证金</w:t>
            </w:r>
          </w:p>
        </w:tc>
        <w:tc>
          <w:tcPr>
            <w:tcW w:w="5688" w:type="dxa"/>
          </w:tcPr>
          <w:p>
            <w:pPr>
              <w:adjustRightInd w:val="0"/>
              <w:ind w:firstLine="420"/>
              <w:contextualSpacing/>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应按</w:t>
            </w:r>
            <w:r>
              <w:rPr>
                <w:rFonts w:ascii="宋体" w:hAnsi="宋体" w:cs="宋体"/>
                <w:color w:val="auto"/>
                <w:kern w:val="0"/>
                <w:szCs w:val="21"/>
              </w:rPr>
              <w:t>比选申请人</w:t>
            </w:r>
            <w:r>
              <w:rPr>
                <w:rFonts w:hint="eastAsia" w:ascii="宋体" w:hAnsi="宋体" w:cs="宋体"/>
                <w:color w:val="auto"/>
                <w:kern w:val="0"/>
                <w:szCs w:val="21"/>
              </w:rPr>
              <w:t>须知前附表3.4.1规定递交</w:t>
            </w:r>
            <w:r>
              <w:rPr>
                <w:rFonts w:ascii="宋体" w:hAnsi="宋体" w:cs="宋体"/>
                <w:color w:val="auto"/>
                <w:kern w:val="0"/>
                <w:szCs w:val="21"/>
              </w:rPr>
              <w:t>比选</w:t>
            </w:r>
            <w:r>
              <w:rPr>
                <w:rFonts w:hint="eastAsia" w:ascii="宋体" w:hAnsi="宋体" w:cs="宋体"/>
                <w:color w:val="auto"/>
                <w:kern w:val="0"/>
                <w:szCs w:val="21"/>
              </w:rPr>
              <w:t>保证金，并作为其</w:t>
            </w:r>
            <w:r>
              <w:rPr>
                <w:rFonts w:ascii="宋体" w:hAnsi="宋体" w:cs="宋体"/>
                <w:color w:val="auto"/>
                <w:kern w:val="0"/>
                <w:szCs w:val="21"/>
              </w:rPr>
              <w:t>比选文件</w:t>
            </w:r>
            <w:r>
              <w:rPr>
                <w:rFonts w:hint="eastAsia" w:ascii="宋体" w:hAnsi="宋体" w:cs="宋体"/>
                <w:color w:val="auto"/>
                <w:kern w:val="0"/>
                <w:szCs w:val="21"/>
              </w:rPr>
              <w:t>的组成部分，否则由评标委员会作否决</w:t>
            </w:r>
            <w:r>
              <w:rPr>
                <w:rFonts w:ascii="宋体" w:hAnsi="宋体" w:cs="宋体"/>
                <w:color w:val="auto"/>
                <w:kern w:val="0"/>
                <w:szCs w:val="21"/>
              </w:rPr>
              <w:t>比选</w:t>
            </w:r>
            <w:r>
              <w:rPr>
                <w:rFonts w:hint="eastAsia" w:ascii="宋体" w:hAnsi="宋体" w:cs="宋体"/>
                <w:color w:val="auto"/>
                <w:kern w:val="0"/>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Merge w:val="restart"/>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3.1</w:t>
            </w:r>
          </w:p>
        </w:tc>
        <w:tc>
          <w:tcPr>
            <w:tcW w:w="1701" w:type="dxa"/>
            <w:vMerge w:val="restart"/>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初步评审</w:t>
            </w:r>
          </w:p>
        </w:tc>
        <w:tc>
          <w:tcPr>
            <w:tcW w:w="5688" w:type="dxa"/>
          </w:tcPr>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评标委员会依据</w:t>
            </w:r>
            <w:r>
              <w:rPr>
                <w:rFonts w:ascii="宋体" w:hAnsi="宋体" w:cs="宋体"/>
                <w:color w:val="auto"/>
                <w:kern w:val="0"/>
                <w:szCs w:val="21"/>
              </w:rPr>
              <w:t>比选</w:t>
            </w:r>
            <w:r>
              <w:rPr>
                <w:rFonts w:hint="eastAsia" w:ascii="宋体" w:hAnsi="宋体" w:cs="宋体"/>
                <w:color w:val="auto"/>
                <w:kern w:val="0"/>
                <w:szCs w:val="21"/>
              </w:rPr>
              <w:t>文件规定的标准对</w:t>
            </w:r>
            <w:r>
              <w:rPr>
                <w:rFonts w:ascii="宋体" w:hAnsi="宋体" w:cs="宋体"/>
                <w:color w:val="auto"/>
                <w:kern w:val="0"/>
                <w:szCs w:val="21"/>
              </w:rPr>
              <w:t>比选文件</w:t>
            </w:r>
            <w:r>
              <w:rPr>
                <w:rFonts w:hint="eastAsia" w:ascii="宋体" w:hAnsi="宋体" w:cs="宋体"/>
                <w:color w:val="auto"/>
                <w:kern w:val="0"/>
                <w:szCs w:val="21"/>
              </w:rPr>
              <w:t>进行初步评审（即：资格评审、形式评审和响应性评审），有一项不符合评审标准的，作否决</w:t>
            </w:r>
            <w:r>
              <w:rPr>
                <w:rFonts w:ascii="宋体" w:hAnsi="宋体" w:cs="宋体"/>
                <w:color w:val="auto"/>
                <w:kern w:val="0"/>
                <w:szCs w:val="21"/>
              </w:rPr>
              <w:t>比选</w:t>
            </w:r>
            <w:r>
              <w:rPr>
                <w:rFonts w:hint="eastAsia" w:ascii="宋体" w:hAnsi="宋体" w:cs="宋体"/>
                <w:color w:val="auto"/>
                <w:kern w:val="0"/>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Merge w:val="continue"/>
          </w:tcPr>
          <w:p>
            <w:pPr>
              <w:adjustRightInd w:val="0"/>
              <w:spacing w:line="240" w:lineRule="auto"/>
              <w:ind w:firstLine="0" w:firstLineChars="0"/>
              <w:contextualSpacing/>
              <w:jc w:val="both"/>
              <w:rPr>
                <w:rFonts w:ascii="宋体" w:hAnsi="宋体" w:cs="宋体"/>
                <w:color w:val="auto"/>
                <w:szCs w:val="21"/>
              </w:rPr>
            </w:pPr>
          </w:p>
        </w:tc>
        <w:tc>
          <w:tcPr>
            <w:tcW w:w="1701" w:type="dxa"/>
            <w:vMerge w:val="continue"/>
          </w:tcPr>
          <w:p>
            <w:pPr>
              <w:adjustRightInd w:val="0"/>
              <w:spacing w:line="240" w:lineRule="auto"/>
              <w:ind w:firstLine="0" w:firstLineChars="0"/>
              <w:contextualSpacing/>
              <w:jc w:val="both"/>
              <w:rPr>
                <w:rFonts w:ascii="宋体" w:hAnsi="宋体" w:cs="宋体"/>
                <w:color w:val="auto"/>
                <w:szCs w:val="21"/>
              </w:rPr>
            </w:pPr>
          </w:p>
        </w:tc>
        <w:tc>
          <w:tcPr>
            <w:tcW w:w="5688" w:type="dxa"/>
          </w:tcPr>
          <w:p>
            <w:pPr>
              <w:adjustRightInd w:val="0"/>
              <w:ind w:firstLine="420"/>
              <w:contextualSpacing/>
              <w:jc w:val="both"/>
              <w:rPr>
                <w:rFonts w:ascii="宋体" w:hAnsi="宋体" w:cs="宋体"/>
                <w:color w:val="auto"/>
                <w:kern w:val="0"/>
                <w:szCs w:val="21"/>
              </w:rPr>
            </w:pPr>
            <w:r>
              <w:rPr>
                <w:rFonts w:ascii="宋体" w:hAnsi="宋体" w:cs="宋体"/>
                <w:color w:val="auto"/>
                <w:kern w:val="0"/>
                <w:szCs w:val="21"/>
              </w:rPr>
              <w:t>比选申请人</w:t>
            </w:r>
            <w:r>
              <w:rPr>
                <w:rFonts w:hint="eastAsia" w:ascii="宋体" w:hAnsi="宋体" w:cs="宋体"/>
                <w:color w:val="auto"/>
                <w:kern w:val="0"/>
                <w:szCs w:val="21"/>
              </w:rPr>
              <w:t>有以下情形之一的，其</w:t>
            </w:r>
            <w:r>
              <w:rPr>
                <w:rFonts w:ascii="宋体" w:hAnsi="宋体" w:cs="宋体"/>
                <w:color w:val="auto"/>
                <w:kern w:val="0"/>
                <w:szCs w:val="21"/>
              </w:rPr>
              <w:t>比选</w:t>
            </w:r>
            <w:r>
              <w:rPr>
                <w:rFonts w:hint="eastAsia" w:ascii="宋体" w:hAnsi="宋体" w:cs="宋体"/>
                <w:color w:val="auto"/>
                <w:kern w:val="0"/>
                <w:szCs w:val="21"/>
              </w:rPr>
              <w:t>作否决</w:t>
            </w:r>
            <w:r>
              <w:rPr>
                <w:rFonts w:ascii="宋体" w:hAnsi="宋体" w:cs="宋体"/>
                <w:color w:val="auto"/>
                <w:kern w:val="0"/>
                <w:szCs w:val="21"/>
              </w:rPr>
              <w:t>比选</w:t>
            </w:r>
            <w:r>
              <w:rPr>
                <w:rFonts w:hint="eastAsia" w:ascii="宋体" w:hAnsi="宋体" w:cs="宋体"/>
                <w:color w:val="auto"/>
                <w:kern w:val="0"/>
                <w:szCs w:val="21"/>
              </w:rPr>
              <w:t>处理：</w:t>
            </w:r>
          </w:p>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 xml:space="preserve">1）第二章“比选申请人须知”第 1.4.3 </w:t>
            </w:r>
            <w:r>
              <w:rPr>
                <w:rFonts w:hint="eastAsia" w:ascii="宋体" w:hAnsi="宋体" w:cs="宋体"/>
                <w:color w:val="auto"/>
                <w:kern w:val="0"/>
                <w:szCs w:val="21"/>
              </w:rPr>
              <w:t>项规定的任何一种情形的；</w:t>
            </w:r>
          </w:p>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2）串通比选或弄虚作假或有其他违法行为的；</w:t>
            </w:r>
          </w:p>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3）不按评标委员会要求澄清、说明或补正的；</w:t>
            </w:r>
          </w:p>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4）本比选</w:t>
            </w:r>
            <w:r>
              <w:rPr>
                <w:rFonts w:hint="eastAsia" w:ascii="宋体" w:hAnsi="宋体" w:cs="宋体"/>
                <w:color w:val="auto"/>
                <w:kern w:val="0"/>
                <w:szCs w:val="21"/>
              </w:rPr>
              <w:t>文件</w:t>
            </w:r>
            <w:r>
              <w:rPr>
                <w:rFonts w:ascii="宋体" w:hAnsi="宋体" w:cs="宋体"/>
                <w:color w:val="auto"/>
                <w:kern w:val="0"/>
                <w:szCs w:val="21"/>
              </w:rPr>
              <w:t>约定的其它情形。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Merge w:val="continue"/>
          </w:tcPr>
          <w:p>
            <w:pPr>
              <w:adjustRightInd w:val="0"/>
              <w:spacing w:line="240" w:lineRule="auto"/>
              <w:ind w:firstLine="0" w:firstLineChars="0"/>
              <w:contextualSpacing/>
              <w:jc w:val="both"/>
              <w:rPr>
                <w:rFonts w:ascii="宋体" w:hAnsi="宋体" w:cs="宋体"/>
                <w:color w:val="auto"/>
                <w:szCs w:val="21"/>
              </w:rPr>
            </w:pPr>
          </w:p>
        </w:tc>
        <w:tc>
          <w:tcPr>
            <w:tcW w:w="1701" w:type="dxa"/>
            <w:vMerge w:val="continue"/>
          </w:tcPr>
          <w:p>
            <w:pPr>
              <w:adjustRightInd w:val="0"/>
              <w:spacing w:line="240" w:lineRule="auto"/>
              <w:ind w:firstLine="0" w:firstLineChars="0"/>
              <w:contextualSpacing/>
              <w:jc w:val="both"/>
              <w:rPr>
                <w:rFonts w:ascii="宋体" w:hAnsi="宋体" w:cs="宋体"/>
                <w:color w:val="auto"/>
                <w:szCs w:val="21"/>
              </w:rPr>
            </w:pPr>
          </w:p>
        </w:tc>
        <w:tc>
          <w:tcPr>
            <w:tcW w:w="5688" w:type="dxa"/>
          </w:tcPr>
          <w:p>
            <w:pPr>
              <w:ind w:firstLine="420"/>
              <w:jc w:val="both"/>
              <w:rPr>
                <w:rFonts w:ascii="宋体" w:hAnsi="宋体"/>
                <w:color w:val="auto"/>
                <w:kern w:val="0"/>
                <w:szCs w:val="21"/>
              </w:rPr>
            </w:pPr>
            <w:r>
              <w:rPr>
                <w:rFonts w:hint="eastAsia" w:ascii="宋体" w:hAnsi="宋体"/>
                <w:color w:val="auto"/>
                <w:kern w:val="0"/>
                <w:szCs w:val="21"/>
              </w:rPr>
              <w:t>比选申请报价有算术错误</w:t>
            </w:r>
            <w:r>
              <w:rPr>
                <w:rFonts w:ascii="宋体" w:hAnsi="宋体"/>
                <w:color w:val="auto"/>
                <w:kern w:val="0"/>
                <w:szCs w:val="21"/>
              </w:rPr>
              <w:t>及其他错误的，</w:t>
            </w:r>
            <w:r>
              <w:rPr>
                <w:rFonts w:hint="eastAsia" w:ascii="宋体" w:hAnsi="宋体"/>
                <w:color w:val="auto"/>
                <w:kern w:val="0"/>
                <w:szCs w:val="21"/>
              </w:rPr>
              <w:t>评标委员会按以下原则对比选申请报价进行修正，</w:t>
            </w:r>
            <w:r>
              <w:rPr>
                <w:rFonts w:ascii="宋体" w:hAnsi="宋体"/>
                <w:color w:val="auto"/>
                <w:kern w:val="0"/>
                <w:szCs w:val="21"/>
              </w:rPr>
              <w:t>并要求比选申请人书面澄清确认。比选申请人拒不澄清确认的，评标委员会应当否决其比选</w:t>
            </w:r>
            <w:r>
              <w:rPr>
                <w:rFonts w:hint="eastAsia" w:ascii="宋体" w:hAnsi="宋体"/>
                <w:color w:val="auto"/>
                <w:kern w:val="0"/>
                <w:szCs w:val="21"/>
              </w:rPr>
              <w:t>：</w:t>
            </w:r>
          </w:p>
          <w:p>
            <w:pPr>
              <w:adjustRightInd w:val="0"/>
              <w:ind w:firstLine="420"/>
              <w:contextualSpacing/>
              <w:jc w:val="both"/>
              <w:rPr>
                <w:rFonts w:ascii="宋体" w:hAnsi="宋体"/>
                <w:color w:val="auto"/>
                <w:kern w:val="0"/>
                <w:szCs w:val="21"/>
              </w:rPr>
            </w:pPr>
            <w:r>
              <w:rPr>
                <w:rFonts w:hint="eastAsia" w:ascii="宋体" w:hAnsi="宋体"/>
                <w:color w:val="auto"/>
                <w:kern w:val="0"/>
                <w:szCs w:val="21"/>
              </w:rPr>
              <w:t>（1）</w:t>
            </w:r>
            <w:r>
              <w:rPr>
                <w:rFonts w:ascii="宋体" w:hAnsi="宋体"/>
                <w:color w:val="auto"/>
                <w:kern w:val="0"/>
                <w:szCs w:val="21"/>
              </w:rPr>
              <w:t>比选文件</w:t>
            </w:r>
            <w:r>
              <w:rPr>
                <w:rFonts w:hint="eastAsia" w:ascii="宋体" w:hAnsi="宋体"/>
                <w:color w:val="auto"/>
                <w:kern w:val="0"/>
                <w:szCs w:val="21"/>
              </w:rPr>
              <w:t>中的大写金额与小写金额不一致的，以大写金额为准；</w:t>
            </w:r>
          </w:p>
          <w:p>
            <w:pPr>
              <w:adjustRightInd w:val="0"/>
              <w:ind w:firstLine="420"/>
              <w:contextualSpacing/>
              <w:jc w:val="both"/>
              <w:rPr>
                <w:rFonts w:ascii="宋体" w:hAnsi="宋体"/>
                <w:color w:val="auto"/>
                <w:kern w:val="0"/>
                <w:szCs w:val="21"/>
              </w:rPr>
            </w:pPr>
            <w:r>
              <w:rPr>
                <w:rFonts w:hint="eastAsia" w:ascii="宋体" w:hAnsi="宋体"/>
                <w:color w:val="auto"/>
                <w:kern w:val="0"/>
                <w:szCs w:val="21"/>
              </w:rPr>
              <w:t>（2）单价金额小数点或者百分比有明显错位的，以修正后的单价为准；</w:t>
            </w:r>
          </w:p>
          <w:p>
            <w:pPr>
              <w:adjustRightInd w:val="0"/>
              <w:ind w:firstLine="420"/>
              <w:contextualSpacing/>
              <w:jc w:val="both"/>
              <w:rPr>
                <w:rFonts w:ascii="宋体" w:hAnsi="宋体"/>
                <w:color w:val="auto"/>
                <w:kern w:val="0"/>
                <w:szCs w:val="21"/>
              </w:rPr>
            </w:pPr>
            <w:r>
              <w:rPr>
                <w:rFonts w:hint="eastAsia" w:ascii="宋体" w:hAnsi="宋体"/>
                <w:color w:val="auto"/>
                <w:kern w:val="0"/>
                <w:szCs w:val="21"/>
              </w:rPr>
              <w:t>（3）总价金额与按单价汇总金额不一致的，以单价金额计算结果为准。</w:t>
            </w:r>
          </w:p>
          <w:p>
            <w:pPr>
              <w:adjustRightInd w:val="0"/>
              <w:ind w:firstLine="420"/>
              <w:contextualSpacing/>
              <w:jc w:val="both"/>
              <w:rPr>
                <w:rFonts w:ascii="宋体" w:hAnsi="宋体"/>
                <w:color w:val="auto"/>
                <w:kern w:val="0"/>
                <w:szCs w:val="21"/>
              </w:rPr>
            </w:pPr>
            <w:r>
              <w:rPr>
                <w:rFonts w:hint="eastAsia" w:ascii="宋体" w:hAnsi="宋体"/>
                <w:color w:val="auto"/>
                <w:kern w:val="0"/>
                <w:szCs w:val="21"/>
              </w:rPr>
              <w:t>（4）</w:t>
            </w:r>
            <w:r>
              <w:rPr>
                <w:rFonts w:ascii="宋体" w:hAnsi="宋体"/>
                <w:color w:val="auto"/>
                <w:kern w:val="0"/>
                <w:szCs w:val="21"/>
              </w:rPr>
              <w:t>比选文件</w:t>
            </w:r>
            <w:r>
              <w:rPr>
                <w:rFonts w:hint="eastAsia" w:ascii="宋体" w:hAnsi="宋体"/>
                <w:color w:val="auto"/>
                <w:kern w:val="0"/>
                <w:szCs w:val="21"/>
              </w:rPr>
              <w:t>中，若比选申请函的</w:t>
            </w:r>
            <w:r>
              <w:rPr>
                <w:rFonts w:ascii="宋体" w:hAnsi="宋体"/>
                <w:color w:val="auto"/>
                <w:kern w:val="0"/>
                <w:szCs w:val="21"/>
              </w:rPr>
              <w:t>比选</w:t>
            </w:r>
            <w:r>
              <w:rPr>
                <w:rFonts w:hint="eastAsia" w:ascii="宋体" w:hAnsi="宋体"/>
                <w:color w:val="auto"/>
                <w:kern w:val="0"/>
                <w:szCs w:val="21"/>
              </w:rPr>
              <w:t>总报价与比选申请报价清单总价不一致，以比选申请函为准；</w:t>
            </w:r>
          </w:p>
          <w:p>
            <w:pPr>
              <w:adjustRightInd w:val="0"/>
              <w:ind w:firstLine="420"/>
              <w:contextualSpacing/>
              <w:jc w:val="both"/>
              <w:rPr>
                <w:rFonts w:ascii="宋体" w:hAnsi="宋体" w:cs="宋体"/>
                <w:color w:val="auto"/>
                <w:kern w:val="0"/>
                <w:szCs w:val="21"/>
              </w:rPr>
            </w:pPr>
            <w:r>
              <w:rPr>
                <w:rFonts w:hint="eastAsia" w:ascii="宋体" w:hAnsi="宋体"/>
                <w:color w:val="auto"/>
                <w:kern w:val="0"/>
                <w:szCs w:val="21"/>
              </w:rPr>
              <w:t>同时出现两种以上不一致的，按照上述规定的顺序修正。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84" w:type="dxa"/>
            <w:vAlign w:val="center"/>
          </w:tcPr>
          <w:p>
            <w:pPr>
              <w:adjustRightInd w:val="0"/>
              <w:spacing w:line="240" w:lineRule="auto"/>
              <w:ind w:firstLine="0" w:firstLineChars="0"/>
              <w:contextualSpacing/>
              <w:jc w:val="center"/>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3.2</w:t>
            </w:r>
          </w:p>
        </w:tc>
        <w:tc>
          <w:tcPr>
            <w:tcW w:w="7389" w:type="dxa"/>
            <w:gridSpan w:val="2"/>
          </w:tcPr>
          <w:p>
            <w:pPr>
              <w:adjustRightInd w:val="0"/>
              <w:ind w:firstLine="420"/>
              <w:contextualSpacing/>
              <w:jc w:val="both"/>
              <w:rPr>
                <w:rFonts w:ascii="宋体" w:hAnsi="宋体" w:cs="宋体"/>
                <w:color w:val="auto"/>
                <w:kern w:val="0"/>
                <w:szCs w:val="21"/>
              </w:rPr>
            </w:pPr>
            <w:r>
              <w:rPr>
                <w:rFonts w:hint="eastAsia" w:ascii="宋体" w:hAnsi="宋体" w:cs="宋体"/>
                <w:color w:val="auto"/>
                <w:kern w:val="0"/>
                <w:szCs w:val="21"/>
              </w:rPr>
              <w:t>评标委员会发现</w:t>
            </w:r>
            <w:r>
              <w:rPr>
                <w:rFonts w:ascii="宋体" w:hAnsi="宋体" w:cs="宋体"/>
                <w:color w:val="auto"/>
                <w:kern w:val="0"/>
                <w:szCs w:val="21"/>
              </w:rPr>
              <w:t>比选申请人</w:t>
            </w:r>
            <w:r>
              <w:rPr>
                <w:rFonts w:hint="eastAsia" w:ascii="宋体" w:hAnsi="宋体" w:cs="宋体"/>
                <w:color w:val="auto"/>
                <w:kern w:val="0"/>
                <w:szCs w:val="21"/>
              </w:rPr>
              <w:t>的报价明显低于其他比选申请报价，或者在设有标底时明显低于标底，使得其比选申请报价可能低于其个别成本的，应当要求该</w:t>
            </w:r>
            <w:r>
              <w:rPr>
                <w:rFonts w:ascii="宋体" w:hAnsi="宋体" w:cs="宋体"/>
                <w:color w:val="auto"/>
                <w:kern w:val="0"/>
                <w:szCs w:val="21"/>
              </w:rPr>
              <w:t>比选申请人</w:t>
            </w:r>
            <w:r>
              <w:rPr>
                <w:rFonts w:hint="eastAsia" w:ascii="宋体" w:hAnsi="宋体" w:cs="宋体"/>
                <w:color w:val="auto"/>
                <w:kern w:val="0"/>
                <w:szCs w:val="21"/>
              </w:rPr>
              <w:t>做出书面说明并提供相应的证明材料。</w:t>
            </w:r>
            <w:r>
              <w:rPr>
                <w:rFonts w:ascii="宋体" w:hAnsi="宋体" w:cs="宋体"/>
                <w:color w:val="auto"/>
                <w:kern w:val="0"/>
                <w:szCs w:val="21"/>
              </w:rPr>
              <w:t>比选申请人</w:t>
            </w:r>
            <w:r>
              <w:rPr>
                <w:rFonts w:hint="eastAsia" w:ascii="宋体" w:hAnsi="宋体" w:cs="宋体"/>
                <w:color w:val="auto"/>
                <w:kern w:val="0"/>
                <w:szCs w:val="21"/>
              </w:rPr>
              <w:t>不能合理说明或者不能提供相应证明材料的，由评标委员会认定该</w:t>
            </w:r>
            <w:r>
              <w:rPr>
                <w:rFonts w:ascii="宋体" w:hAnsi="宋体" w:cs="宋体"/>
                <w:color w:val="auto"/>
                <w:kern w:val="0"/>
                <w:szCs w:val="21"/>
              </w:rPr>
              <w:t>比选申请人</w:t>
            </w:r>
            <w:r>
              <w:rPr>
                <w:rFonts w:hint="eastAsia" w:ascii="宋体" w:hAnsi="宋体" w:cs="宋体"/>
                <w:color w:val="auto"/>
                <w:kern w:val="0"/>
                <w:szCs w:val="21"/>
              </w:rPr>
              <w:t>以低于成本报价</w:t>
            </w:r>
            <w:r>
              <w:rPr>
                <w:rFonts w:ascii="宋体" w:hAnsi="宋体" w:cs="宋体"/>
                <w:color w:val="auto"/>
                <w:kern w:val="0"/>
                <w:szCs w:val="21"/>
              </w:rPr>
              <w:t>比选</w:t>
            </w:r>
            <w:r>
              <w:rPr>
                <w:rFonts w:hint="eastAsia" w:ascii="宋体" w:hAnsi="宋体" w:cs="宋体"/>
                <w:color w:val="auto"/>
                <w:kern w:val="0"/>
                <w:szCs w:val="21"/>
              </w:rPr>
              <w:t>，其</w:t>
            </w:r>
            <w:r>
              <w:rPr>
                <w:rFonts w:ascii="宋体" w:hAnsi="宋体" w:cs="宋体"/>
                <w:color w:val="auto"/>
                <w:kern w:val="0"/>
                <w:szCs w:val="21"/>
              </w:rPr>
              <w:t>比选</w:t>
            </w:r>
            <w:r>
              <w:rPr>
                <w:rFonts w:hint="eastAsia" w:ascii="宋体" w:hAnsi="宋体" w:cs="宋体"/>
                <w:color w:val="auto"/>
                <w:kern w:val="0"/>
                <w:szCs w:val="21"/>
              </w:rPr>
              <w:t>作否决</w:t>
            </w:r>
            <w:r>
              <w:rPr>
                <w:rFonts w:ascii="宋体" w:hAnsi="宋体" w:cs="宋体"/>
                <w:color w:val="auto"/>
                <w:kern w:val="0"/>
                <w:szCs w:val="21"/>
              </w:rPr>
              <w:t>比选</w:t>
            </w:r>
            <w:r>
              <w:rPr>
                <w:rFonts w:hint="eastAsia" w:ascii="宋体" w:hAnsi="宋体" w:cs="宋体"/>
                <w:color w:val="auto"/>
                <w:kern w:val="0"/>
                <w:szCs w:val="21"/>
              </w:rPr>
              <w:t>处理。</w:t>
            </w:r>
          </w:p>
        </w:tc>
      </w:tr>
      <w:bookmarkEnd w:id="340"/>
      <w:bookmarkEnd w:id="341"/>
      <w:bookmarkEnd w:id="342"/>
      <w:bookmarkEnd w:id="343"/>
      <w:bookmarkEnd w:id="345"/>
      <w:bookmarkEnd w:id="346"/>
    </w:tbl>
    <w:p>
      <w:pPr>
        <w:autoSpaceDE w:val="0"/>
        <w:autoSpaceDN w:val="0"/>
        <w:adjustRightInd w:val="0"/>
        <w:spacing w:before="9"/>
        <w:ind w:right="-20" w:firstLine="420"/>
        <w:rPr>
          <w:rFonts w:ascii="宋体" w:hAnsi="宋体"/>
          <w:color w:val="auto"/>
          <w:kern w:val="0"/>
          <w:szCs w:val="21"/>
        </w:rPr>
      </w:pPr>
    </w:p>
    <w:p>
      <w:pPr>
        <w:pStyle w:val="3"/>
        <w:keepNext w:val="0"/>
        <w:keepLines w:val="0"/>
        <w:autoSpaceDE w:val="0"/>
        <w:autoSpaceDN w:val="0"/>
        <w:adjustRightInd w:val="0"/>
        <w:snapToGrid w:val="0"/>
        <w:spacing w:before="0" w:after="0" w:line="360" w:lineRule="auto"/>
        <w:ind w:firstLine="0" w:firstLineChars="0"/>
        <w:jc w:val="center"/>
        <w:rPr>
          <w:rFonts w:ascii="宋体" w:hAnsi="宋体" w:cs="宋体"/>
          <w:snapToGrid w:val="0"/>
          <w:color w:val="auto"/>
          <w:kern w:val="0"/>
          <w:sz w:val="36"/>
          <w:szCs w:val="36"/>
        </w:rPr>
      </w:pPr>
      <w:r>
        <w:rPr>
          <w:rFonts w:ascii="宋体" w:hAnsi="宋体"/>
          <w:color w:val="auto"/>
          <w:kern w:val="0"/>
          <w:szCs w:val="21"/>
        </w:rPr>
        <w:br w:type="page"/>
      </w:r>
      <w:bookmarkStart w:id="348" w:name="_Toc18781"/>
      <w:bookmarkStart w:id="349" w:name="_Toc615"/>
      <w:bookmarkStart w:id="350" w:name="_Toc23095"/>
      <w:bookmarkStart w:id="351" w:name="_Toc26964"/>
      <w:bookmarkStart w:id="352" w:name="_Toc10917"/>
      <w:bookmarkStart w:id="353" w:name="_Toc24325"/>
      <w:bookmarkStart w:id="354" w:name="_Toc20013"/>
      <w:bookmarkStart w:id="355" w:name="_Toc31677"/>
      <w:bookmarkStart w:id="356" w:name="_Toc31192"/>
      <w:bookmarkStart w:id="357" w:name="_Toc4739"/>
      <w:bookmarkStart w:id="358" w:name="_Toc11036"/>
      <w:bookmarkStart w:id="359" w:name="_Toc30444"/>
      <w:bookmarkStart w:id="360" w:name="_Toc1218"/>
      <w:bookmarkStart w:id="361" w:name="_Toc12459"/>
      <w:r>
        <w:rPr>
          <w:rFonts w:hint="eastAsia" w:ascii="宋体" w:hAnsi="宋体" w:cs="宋体"/>
          <w:snapToGrid w:val="0"/>
          <w:color w:val="auto"/>
          <w:kern w:val="0"/>
          <w:sz w:val="36"/>
          <w:szCs w:val="36"/>
        </w:rPr>
        <w:t>第四章  合同条款及格式</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Start w:id="362" w:name="_Toc5457"/>
    </w:p>
    <w:bookmarkEnd w:id="362"/>
    <w:p>
      <w:pPr>
        <w:ind w:firstLine="723"/>
        <w:jc w:val="center"/>
        <w:rPr>
          <w:rFonts w:ascii="宋体" w:hAnsi="宋体"/>
          <w:b/>
          <w:color w:val="auto"/>
          <w:sz w:val="36"/>
          <w:szCs w:val="36"/>
        </w:rPr>
        <w:sectPr>
          <w:pgSz w:w="11906" w:h="16838"/>
          <w:pgMar w:top="1440" w:right="1800" w:bottom="1440" w:left="1800" w:header="851" w:footer="992" w:gutter="0"/>
          <w:cols w:space="720" w:num="1"/>
          <w:docGrid w:type="lines" w:linePitch="312" w:charSpace="0"/>
        </w:sectPr>
      </w:pPr>
      <w:bookmarkStart w:id="363" w:name="_Toc338926603"/>
      <w:bookmarkStart w:id="364" w:name="_Toc330883535"/>
      <w:bookmarkStart w:id="365" w:name="_Toc287607863"/>
      <w:bookmarkStart w:id="366" w:name="_Toc339889641"/>
      <w:bookmarkStart w:id="367" w:name="_Toc339886011"/>
      <w:bookmarkStart w:id="368" w:name="_Toc369250415"/>
      <w:bookmarkStart w:id="369" w:name="_Toc287620807"/>
    </w:p>
    <w:p>
      <w:pPr>
        <w:ind w:firstLine="723"/>
        <w:jc w:val="center"/>
        <w:rPr>
          <w:rFonts w:ascii="宋体" w:hAnsi="宋体"/>
          <w:b/>
          <w:color w:val="auto"/>
          <w:sz w:val="36"/>
          <w:szCs w:val="36"/>
        </w:rPr>
      </w:pPr>
      <w:r>
        <w:rPr>
          <w:rFonts w:hint="eastAsia" w:ascii="宋体" w:hAnsi="宋体"/>
          <w:b/>
          <w:color w:val="auto"/>
          <w:sz w:val="36"/>
          <w:szCs w:val="36"/>
        </w:rPr>
        <w:t>2022年专项工程金属结构物检测项目</w:t>
      </w:r>
    </w:p>
    <w:p>
      <w:pPr>
        <w:ind w:firstLine="723"/>
        <w:jc w:val="center"/>
        <w:rPr>
          <w:rFonts w:ascii="宋体" w:hAnsi="宋体"/>
          <w:b/>
          <w:color w:val="auto"/>
          <w:sz w:val="36"/>
          <w:szCs w:val="36"/>
        </w:rPr>
      </w:pPr>
    </w:p>
    <w:p>
      <w:pPr>
        <w:ind w:firstLine="723"/>
        <w:jc w:val="center"/>
        <w:rPr>
          <w:rFonts w:ascii="宋体" w:hAnsi="宋体"/>
          <w:b/>
          <w:color w:val="auto"/>
          <w:sz w:val="36"/>
          <w:szCs w:val="36"/>
        </w:rPr>
      </w:pPr>
    </w:p>
    <w:p>
      <w:pPr>
        <w:ind w:firstLine="723"/>
        <w:jc w:val="center"/>
        <w:rPr>
          <w:rFonts w:ascii="宋体" w:hAnsi="宋体"/>
          <w:b/>
          <w:color w:val="auto"/>
          <w:sz w:val="36"/>
          <w:szCs w:val="36"/>
        </w:rPr>
      </w:pPr>
    </w:p>
    <w:p>
      <w:pPr>
        <w:ind w:firstLine="723"/>
        <w:jc w:val="center"/>
        <w:rPr>
          <w:rFonts w:ascii="宋体" w:hAnsi="宋体"/>
          <w:b/>
          <w:color w:val="auto"/>
          <w:sz w:val="36"/>
          <w:szCs w:val="36"/>
        </w:rPr>
      </w:pPr>
    </w:p>
    <w:p>
      <w:pPr>
        <w:ind w:firstLine="964"/>
        <w:jc w:val="center"/>
        <w:rPr>
          <w:rFonts w:ascii="宋体" w:hAnsi="宋体"/>
          <w:b/>
          <w:color w:val="auto"/>
          <w:sz w:val="48"/>
          <w:szCs w:val="48"/>
        </w:rPr>
      </w:pPr>
      <w:r>
        <w:rPr>
          <w:rFonts w:hint="eastAsia" w:ascii="宋体" w:hAnsi="宋体"/>
          <w:b/>
          <w:color w:val="auto"/>
          <w:sz w:val="48"/>
          <w:szCs w:val="48"/>
        </w:rPr>
        <w:t>合同文件</w:t>
      </w:r>
    </w:p>
    <w:p>
      <w:pPr>
        <w:ind w:firstLine="964"/>
        <w:jc w:val="center"/>
        <w:rPr>
          <w:rFonts w:ascii="宋体" w:hAnsi="宋体"/>
          <w:b/>
          <w:color w:val="auto"/>
          <w:sz w:val="48"/>
          <w:szCs w:val="48"/>
        </w:rPr>
      </w:pPr>
    </w:p>
    <w:p>
      <w:pPr>
        <w:ind w:firstLine="964"/>
        <w:jc w:val="center"/>
        <w:rPr>
          <w:rFonts w:ascii="宋体" w:hAnsi="宋体"/>
          <w:b/>
          <w:color w:val="auto"/>
          <w:sz w:val="48"/>
          <w:szCs w:val="48"/>
        </w:rPr>
      </w:pPr>
    </w:p>
    <w:p>
      <w:pPr>
        <w:ind w:firstLine="964"/>
        <w:jc w:val="center"/>
        <w:rPr>
          <w:rFonts w:ascii="宋体" w:hAnsi="宋体"/>
          <w:b/>
          <w:color w:val="auto"/>
          <w:sz w:val="48"/>
          <w:szCs w:val="48"/>
        </w:rPr>
      </w:pPr>
    </w:p>
    <w:p>
      <w:pPr>
        <w:ind w:firstLine="964"/>
        <w:jc w:val="center"/>
        <w:rPr>
          <w:rFonts w:ascii="宋体" w:hAnsi="宋体"/>
          <w:b/>
          <w:color w:val="auto"/>
          <w:sz w:val="48"/>
          <w:szCs w:val="48"/>
        </w:rPr>
      </w:pPr>
    </w:p>
    <w:p>
      <w:pPr>
        <w:ind w:firstLine="964"/>
        <w:jc w:val="center"/>
        <w:rPr>
          <w:rFonts w:ascii="宋体" w:hAnsi="宋体"/>
          <w:b/>
          <w:color w:val="auto"/>
          <w:sz w:val="48"/>
          <w:szCs w:val="48"/>
        </w:rPr>
      </w:pPr>
    </w:p>
    <w:p>
      <w:pPr>
        <w:pStyle w:val="42"/>
        <w:ind w:firstLine="482"/>
        <w:rPr>
          <w:rFonts w:ascii="宋体" w:hAnsi="宋体"/>
          <w:b/>
          <w:color w:val="auto"/>
          <w:sz w:val="48"/>
          <w:szCs w:val="48"/>
        </w:rPr>
      </w:pPr>
    </w:p>
    <w:p>
      <w:pPr>
        <w:pStyle w:val="43"/>
        <w:ind w:firstLine="964"/>
        <w:rPr>
          <w:b/>
          <w:color w:val="auto"/>
          <w:sz w:val="48"/>
          <w:szCs w:val="48"/>
        </w:rPr>
      </w:pPr>
    </w:p>
    <w:p>
      <w:pPr>
        <w:pStyle w:val="43"/>
        <w:ind w:firstLine="964"/>
        <w:rPr>
          <w:b/>
          <w:color w:val="auto"/>
          <w:sz w:val="48"/>
          <w:szCs w:val="48"/>
        </w:rPr>
      </w:pPr>
    </w:p>
    <w:p>
      <w:pPr>
        <w:ind w:firstLine="964"/>
        <w:jc w:val="center"/>
        <w:rPr>
          <w:rFonts w:ascii="宋体" w:hAnsi="宋体"/>
          <w:b/>
          <w:color w:val="auto"/>
          <w:sz w:val="48"/>
          <w:szCs w:val="48"/>
        </w:rPr>
      </w:pPr>
    </w:p>
    <w:p>
      <w:pPr>
        <w:pStyle w:val="42"/>
        <w:ind w:firstLine="200"/>
        <w:rPr>
          <w:color w:val="auto"/>
        </w:rPr>
      </w:pPr>
    </w:p>
    <w:p>
      <w:pPr>
        <w:ind w:firstLine="643"/>
        <w:jc w:val="center"/>
        <w:rPr>
          <w:rFonts w:ascii="宋体" w:hAnsi="宋体"/>
          <w:b/>
          <w:color w:val="auto"/>
          <w:sz w:val="32"/>
          <w:szCs w:val="32"/>
          <w:u w:val="single"/>
        </w:rPr>
      </w:pPr>
      <w:r>
        <w:rPr>
          <w:rFonts w:hint="eastAsia" w:ascii="宋体" w:hAnsi="宋体"/>
          <w:b/>
          <w:color w:val="auto"/>
          <w:sz w:val="32"/>
          <w:szCs w:val="32"/>
        </w:rPr>
        <w:t xml:space="preserve">甲方: </w:t>
      </w:r>
      <w:r>
        <w:rPr>
          <w:rFonts w:hint="eastAsia" w:ascii="宋体" w:hAnsi="宋体"/>
          <w:b/>
          <w:color w:val="auto"/>
          <w:sz w:val="32"/>
          <w:szCs w:val="32"/>
          <w:u w:val="single"/>
        </w:rPr>
        <w:t>重庆首讯科技股份有限公司</w:t>
      </w:r>
    </w:p>
    <w:p>
      <w:pPr>
        <w:ind w:firstLine="2249" w:firstLineChars="700"/>
        <w:rPr>
          <w:rFonts w:ascii="宋体" w:hAnsi="宋体"/>
          <w:b/>
          <w:color w:val="auto"/>
          <w:sz w:val="32"/>
          <w:szCs w:val="32"/>
          <w:u w:val="single"/>
        </w:rPr>
      </w:pPr>
      <w:r>
        <w:rPr>
          <w:rFonts w:hint="eastAsia" w:ascii="宋体" w:hAnsi="宋体"/>
          <w:b/>
          <w:color w:val="auto"/>
          <w:sz w:val="32"/>
          <w:szCs w:val="32"/>
        </w:rPr>
        <w:t>乙方:</w:t>
      </w:r>
      <w:r>
        <w:rPr>
          <w:rFonts w:ascii="宋体" w:hAnsi="宋体"/>
          <w:b/>
          <w:color w:val="auto"/>
          <w:sz w:val="32"/>
          <w:szCs w:val="32"/>
          <w:u w:val="single"/>
        </w:rPr>
        <w:t xml:space="preserve">                          </w:t>
      </w:r>
    </w:p>
    <w:p>
      <w:pPr>
        <w:ind w:firstLine="643"/>
        <w:jc w:val="center"/>
        <w:rPr>
          <w:rFonts w:ascii="宋体" w:hAnsi="宋体"/>
          <w:b/>
          <w:color w:val="auto"/>
          <w:sz w:val="32"/>
          <w:szCs w:val="32"/>
          <w:u w:val="single"/>
        </w:rPr>
      </w:pPr>
      <w:r>
        <w:rPr>
          <w:rFonts w:hint="eastAsia" w:ascii="宋体" w:hAnsi="宋体"/>
          <w:b/>
          <w:color w:val="auto"/>
          <w:sz w:val="32"/>
          <w:szCs w:val="32"/>
          <w:u w:val="single"/>
        </w:rPr>
        <w:t xml:space="preserve">_2022 年 </w:t>
      </w:r>
      <w:r>
        <w:rPr>
          <w:rFonts w:ascii="宋体" w:hAnsi="宋体"/>
          <w:b/>
          <w:color w:val="auto"/>
          <w:sz w:val="32"/>
          <w:szCs w:val="32"/>
          <w:u w:val="single"/>
        </w:rPr>
        <w:t xml:space="preserve"> </w:t>
      </w:r>
      <w:r>
        <w:rPr>
          <w:rFonts w:hint="eastAsia" w:ascii="宋体" w:hAnsi="宋体"/>
          <w:b/>
          <w:color w:val="auto"/>
          <w:sz w:val="32"/>
          <w:szCs w:val="32"/>
          <w:u w:val="single"/>
        </w:rPr>
        <w:t>月</w:t>
      </w:r>
    </w:p>
    <w:p>
      <w:pPr>
        <w:ind w:firstLine="643"/>
        <w:jc w:val="center"/>
        <w:rPr>
          <w:rFonts w:ascii="宋体" w:hAnsi="宋体"/>
          <w:b/>
          <w:color w:val="auto"/>
          <w:sz w:val="32"/>
          <w:szCs w:val="32"/>
        </w:rPr>
      </w:pPr>
    </w:p>
    <w:p>
      <w:pPr>
        <w:ind w:firstLine="640"/>
        <w:jc w:val="center"/>
        <w:rPr>
          <w:rFonts w:ascii="宋体" w:hAnsi="宋体"/>
          <w:color w:val="auto"/>
          <w:sz w:val="32"/>
          <w:szCs w:val="32"/>
        </w:rPr>
      </w:pPr>
    </w:p>
    <w:p>
      <w:pPr>
        <w:pStyle w:val="2"/>
        <w:ind w:firstLine="400"/>
        <w:rPr>
          <w:color w:val="auto"/>
        </w:rPr>
      </w:pPr>
    </w:p>
    <w:p>
      <w:pPr>
        <w:ind w:firstLine="420"/>
        <w:rPr>
          <w:color w:val="auto"/>
        </w:rPr>
      </w:pPr>
    </w:p>
    <w:p>
      <w:pPr>
        <w:spacing w:after="240"/>
        <w:ind w:firstLine="643"/>
        <w:jc w:val="center"/>
        <w:rPr>
          <w:rFonts w:ascii="宋体" w:hAnsi="宋体" w:cs="宋体"/>
          <w:b/>
          <w:color w:val="auto"/>
          <w:sz w:val="32"/>
          <w:szCs w:val="32"/>
        </w:rPr>
      </w:pPr>
      <w:r>
        <w:rPr>
          <w:rFonts w:ascii="宋体" w:hAnsi="宋体" w:cs="宋体"/>
          <w:b/>
          <w:color w:val="auto"/>
          <w:sz w:val="32"/>
          <w:szCs w:val="32"/>
        </w:rPr>
        <w:t>2022年专项工程金属结构物检测项目</w:t>
      </w:r>
      <w:r>
        <w:rPr>
          <w:rFonts w:hint="eastAsia" w:ascii="宋体" w:hAnsi="宋体" w:cs="宋体"/>
          <w:b/>
          <w:color w:val="auto"/>
          <w:sz w:val="32"/>
          <w:szCs w:val="32"/>
        </w:rPr>
        <w:t>合同</w:t>
      </w:r>
    </w:p>
    <w:p>
      <w:pPr>
        <w:spacing w:line="410" w:lineRule="exact"/>
        <w:ind w:firstLine="480"/>
        <w:rPr>
          <w:rFonts w:ascii="宋体" w:hAnsi="宋体"/>
          <w:color w:val="auto"/>
          <w:sz w:val="24"/>
          <w:szCs w:val="24"/>
        </w:rPr>
      </w:pPr>
      <w:r>
        <w:rPr>
          <w:rFonts w:hint="eastAsia" w:ascii="宋体" w:hAnsi="宋体"/>
          <w:color w:val="auto"/>
          <w:sz w:val="24"/>
          <w:szCs w:val="24"/>
        </w:rPr>
        <w:t>甲方(委托方)：重庆首讯科技股份有限公司</w:t>
      </w:r>
    </w:p>
    <w:p>
      <w:pPr>
        <w:spacing w:line="410" w:lineRule="exact"/>
        <w:ind w:firstLine="480"/>
        <w:rPr>
          <w:rFonts w:ascii="宋体" w:hAnsi="宋体"/>
          <w:color w:val="auto"/>
          <w:sz w:val="24"/>
          <w:szCs w:val="24"/>
        </w:rPr>
      </w:pPr>
      <w:r>
        <w:rPr>
          <w:rFonts w:hint="eastAsia" w:ascii="宋体" w:hAnsi="宋体"/>
          <w:color w:val="auto"/>
          <w:sz w:val="24"/>
          <w:szCs w:val="24"/>
        </w:rPr>
        <w:t>地址：重庆市渝北区龙溪街道新南路52号1幢3-1</w:t>
      </w:r>
    </w:p>
    <w:p>
      <w:pPr>
        <w:spacing w:line="410" w:lineRule="exact"/>
        <w:ind w:firstLine="480"/>
        <w:rPr>
          <w:rFonts w:ascii="宋体" w:hAnsi="宋体"/>
          <w:color w:val="auto"/>
          <w:sz w:val="24"/>
          <w:szCs w:val="24"/>
        </w:rPr>
      </w:pPr>
      <w:r>
        <w:rPr>
          <w:rFonts w:hint="eastAsia" w:ascii="宋体" w:hAnsi="宋体"/>
          <w:color w:val="auto"/>
          <w:sz w:val="24"/>
          <w:szCs w:val="24"/>
        </w:rPr>
        <w:t xml:space="preserve">邮编：400067    </w:t>
      </w:r>
      <w:r>
        <w:rPr>
          <w:rFonts w:ascii="宋体" w:hAnsi="宋体"/>
          <w:color w:val="auto"/>
          <w:sz w:val="24"/>
          <w:szCs w:val="24"/>
        </w:rPr>
        <w:t xml:space="preserve">    </w:t>
      </w:r>
      <w:r>
        <w:rPr>
          <w:rFonts w:hint="eastAsia" w:ascii="宋体" w:hAnsi="宋体"/>
          <w:color w:val="auto"/>
          <w:sz w:val="24"/>
          <w:szCs w:val="24"/>
        </w:rPr>
        <w:t>电话： 023-86917860</w:t>
      </w:r>
    </w:p>
    <w:p>
      <w:pPr>
        <w:spacing w:line="410" w:lineRule="exact"/>
        <w:ind w:firstLine="480"/>
        <w:rPr>
          <w:rFonts w:ascii="宋体" w:hAnsi="宋体"/>
          <w:color w:val="auto"/>
          <w:sz w:val="24"/>
          <w:szCs w:val="24"/>
        </w:rPr>
      </w:pPr>
      <w:r>
        <w:rPr>
          <w:rFonts w:hint="eastAsia" w:ascii="宋体" w:hAnsi="宋体"/>
          <w:color w:val="auto"/>
          <w:sz w:val="24"/>
          <w:szCs w:val="24"/>
        </w:rPr>
        <w:t>公司负责人：唐毅    职务：总经理</w:t>
      </w:r>
    </w:p>
    <w:p>
      <w:pPr>
        <w:spacing w:line="410" w:lineRule="exact"/>
        <w:ind w:firstLine="480"/>
        <w:rPr>
          <w:rFonts w:ascii="宋体" w:hAnsi="宋体"/>
          <w:color w:val="auto"/>
          <w:sz w:val="24"/>
          <w:szCs w:val="24"/>
        </w:rPr>
      </w:pPr>
      <w:r>
        <w:rPr>
          <w:rFonts w:hint="eastAsia" w:ascii="宋体" w:hAnsi="宋体"/>
          <w:color w:val="auto"/>
          <w:sz w:val="24"/>
          <w:szCs w:val="24"/>
        </w:rPr>
        <w:t>乙方(服务方)：</w:t>
      </w:r>
      <w:r>
        <w:rPr>
          <w:rFonts w:ascii="宋体" w:hAnsi="宋体"/>
          <w:color w:val="auto"/>
          <w:sz w:val="24"/>
          <w:szCs w:val="24"/>
        </w:rPr>
        <w:t xml:space="preserve"> </w:t>
      </w:r>
    </w:p>
    <w:p>
      <w:pPr>
        <w:spacing w:line="410" w:lineRule="exact"/>
        <w:ind w:firstLine="480"/>
        <w:rPr>
          <w:rFonts w:ascii="宋体" w:hAnsi="宋体"/>
          <w:color w:val="auto"/>
          <w:sz w:val="24"/>
          <w:szCs w:val="24"/>
        </w:rPr>
      </w:pPr>
      <w:r>
        <w:rPr>
          <w:rFonts w:hint="eastAsia" w:ascii="宋体" w:hAnsi="宋体"/>
          <w:color w:val="auto"/>
          <w:sz w:val="24"/>
          <w:szCs w:val="24"/>
        </w:rPr>
        <w:t>地址：</w:t>
      </w:r>
      <w:r>
        <w:rPr>
          <w:rFonts w:ascii="宋体" w:hAnsi="宋体"/>
          <w:color w:val="auto"/>
          <w:sz w:val="24"/>
          <w:szCs w:val="24"/>
        </w:rPr>
        <w:t xml:space="preserve"> </w:t>
      </w:r>
    </w:p>
    <w:p>
      <w:pPr>
        <w:spacing w:line="410" w:lineRule="exact"/>
        <w:ind w:firstLine="480"/>
        <w:rPr>
          <w:rFonts w:ascii="宋体" w:hAnsi="宋体"/>
          <w:color w:val="auto"/>
          <w:sz w:val="24"/>
          <w:szCs w:val="24"/>
        </w:rPr>
      </w:pPr>
      <w:r>
        <w:rPr>
          <w:rFonts w:hint="eastAsia" w:ascii="宋体" w:hAnsi="宋体"/>
          <w:color w:val="auto"/>
          <w:sz w:val="24"/>
          <w:szCs w:val="24"/>
        </w:rPr>
        <w:t>邮编：</w:t>
      </w:r>
      <w:r>
        <w:rPr>
          <w:rFonts w:ascii="宋体" w:hAnsi="宋体"/>
          <w:color w:val="auto"/>
          <w:sz w:val="24"/>
          <w:szCs w:val="24"/>
        </w:rPr>
        <w:t xml:space="preserve">        </w:t>
      </w:r>
      <w:r>
        <w:rPr>
          <w:rFonts w:hint="eastAsia" w:ascii="宋体" w:hAnsi="宋体"/>
          <w:color w:val="auto"/>
          <w:sz w:val="24"/>
          <w:szCs w:val="24"/>
        </w:rPr>
        <w:t xml:space="preserve">  </w:t>
      </w:r>
      <w:r>
        <w:rPr>
          <w:rFonts w:ascii="宋体" w:hAnsi="宋体"/>
          <w:color w:val="auto"/>
          <w:sz w:val="24"/>
          <w:szCs w:val="24"/>
        </w:rPr>
        <w:t xml:space="preserve">    </w:t>
      </w:r>
      <w:r>
        <w:rPr>
          <w:rFonts w:hint="eastAsia" w:ascii="宋体" w:hAnsi="宋体"/>
          <w:color w:val="auto"/>
          <w:sz w:val="24"/>
          <w:szCs w:val="24"/>
        </w:rPr>
        <w:t xml:space="preserve">电话： </w:t>
      </w:r>
      <w:r>
        <w:rPr>
          <w:rFonts w:ascii="宋体" w:hAnsi="宋体"/>
          <w:color w:val="auto"/>
          <w:sz w:val="24"/>
          <w:szCs w:val="24"/>
        </w:rPr>
        <w:t xml:space="preserve"> </w:t>
      </w:r>
    </w:p>
    <w:p>
      <w:pPr>
        <w:spacing w:line="410" w:lineRule="exact"/>
        <w:ind w:firstLine="480"/>
        <w:rPr>
          <w:rFonts w:ascii="宋体" w:hAnsi="宋体"/>
          <w:color w:val="auto"/>
          <w:sz w:val="24"/>
          <w:szCs w:val="24"/>
        </w:rPr>
      </w:pPr>
      <w:r>
        <w:rPr>
          <w:rFonts w:hint="eastAsia" w:ascii="宋体" w:hAnsi="宋体"/>
          <w:color w:val="auto"/>
          <w:sz w:val="24"/>
          <w:szCs w:val="24"/>
        </w:rPr>
        <w:t xml:space="preserve">法定代表人： </w:t>
      </w:r>
      <w:r>
        <w:rPr>
          <w:rFonts w:ascii="宋体" w:hAnsi="宋体"/>
          <w:color w:val="auto"/>
          <w:sz w:val="24"/>
          <w:szCs w:val="24"/>
        </w:rPr>
        <w:t xml:space="preserve">    </w:t>
      </w:r>
      <w:r>
        <w:rPr>
          <w:rFonts w:hint="eastAsia" w:ascii="宋体" w:hAnsi="宋体"/>
          <w:color w:val="auto"/>
          <w:sz w:val="24"/>
          <w:szCs w:val="24"/>
        </w:rPr>
        <w:t xml:space="preserve">   职务： </w:t>
      </w:r>
    </w:p>
    <w:p>
      <w:pPr>
        <w:spacing w:line="410" w:lineRule="exact"/>
        <w:ind w:firstLine="480"/>
        <w:rPr>
          <w:rFonts w:ascii="宋体" w:hAnsi="宋体"/>
          <w:color w:val="auto"/>
          <w:sz w:val="24"/>
          <w:szCs w:val="24"/>
        </w:rPr>
      </w:pPr>
      <w:r>
        <w:rPr>
          <w:rFonts w:hint="eastAsia" w:ascii="宋体" w:hAnsi="宋体"/>
          <w:color w:val="auto"/>
          <w:sz w:val="24"/>
          <w:szCs w:val="24"/>
        </w:rPr>
        <w:t xml:space="preserve">    依照《中华人民共和国民法典》及相关规定，遵循平等、自愿、公平和诚实信用的原则，甲乙双方就《</w:t>
      </w:r>
      <w:r>
        <w:rPr>
          <w:rFonts w:ascii="宋体" w:hAnsi="宋体"/>
          <w:color w:val="auto"/>
          <w:sz w:val="24"/>
          <w:szCs w:val="24"/>
        </w:rPr>
        <w:t>2022年专项工程金属结构物检测项目</w:t>
      </w:r>
      <w:r>
        <w:rPr>
          <w:rFonts w:hint="eastAsia" w:ascii="宋体" w:hAnsi="宋体"/>
          <w:color w:val="auto"/>
          <w:sz w:val="24"/>
          <w:szCs w:val="24"/>
        </w:rPr>
        <w:t>合同》施工有关事</w:t>
      </w:r>
    </w:p>
    <w:p>
      <w:pPr>
        <w:spacing w:line="410" w:lineRule="exact"/>
        <w:ind w:firstLine="480"/>
        <w:rPr>
          <w:rFonts w:ascii="宋体" w:hAnsi="宋体"/>
          <w:color w:val="auto"/>
          <w:sz w:val="24"/>
          <w:szCs w:val="24"/>
        </w:rPr>
      </w:pPr>
      <w:r>
        <w:rPr>
          <w:rFonts w:hint="eastAsia" w:ascii="宋体" w:hAnsi="宋体"/>
          <w:color w:val="auto"/>
          <w:sz w:val="24"/>
          <w:szCs w:val="24"/>
        </w:rPr>
        <w:t>项协商一致，订立本合同。</w:t>
      </w:r>
    </w:p>
    <w:p>
      <w:pPr>
        <w:spacing w:line="410" w:lineRule="exact"/>
        <w:ind w:firstLine="482"/>
        <w:rPr>
          <w:rFonts w:ascii="宋体" w:hAnsi="宋体"/>
          <w:b/>
          <w:color w:val="auto"/>
          <w:sz w:val="24"/>
          <w:szCs w:val="24"/>
        </w:rPr>
      </w:pPr>
      <w:r>
        <w:rPr>
          <w:rFonts w:hint="eastAsia" w:ascii="宋体" w:hAnsi="宋体"/>
          <w:b/>
          <w:color w:val="auto"/>
          <w:sz w:val="24"/>
          <w:szCs w:val="24"/>
        </w:rPr>
        <w:t>第1条  工程概况</w:t>
      </w:r>
    </w:p>
    <w:p>
      <w:pPr>
        <w:ind w:firstLine="480"/>
        <w:rPr>
          <w:rFonts w:ascii="宋体" w:hAnsi="宋体"/>
          <w:b/>
          <w:color w:val="auto"/>
          <w:spacing w:val="-20"/>
          <w:sz w:val="36"/>
          <w:szCs w:val="36"/>
        </w:rPr>
      </w:pPr>
      <w:r>
        <w:rPr>
          <w:rFonts w:hint="eastAsia" w:ascii="宋体" w:hAnsi="宋体"/>
          <w:color w:val="auto"/>
          <w:sz w:val="24"/>
          <w:szCs w:val="24"/>
        </w:rPr>
        <w:t>1.1   工程名称：</w:t>
      </w:r>
      <w:r>
        <w:rPr>
          <w:rFonts w:ascii="宋体" w:hAnsi="宋体"/>
          <w:color w:val="auto"/>
          <w:sz w:val="24"/>
          <w:szCs w:val="24"/>
          <w:u w:val="single"/>
        </w:rPr>
        <w:t>2022年专项工程金属结构物检测项目</w:t>
      </w:r>
    </w:p>
    <w:p>
      <w:pPr>
        <w:spacing w:line="410" w:lineRule="exact"/>
        <w:ind w:firstLine="480"/>
        <w:rPr>
          <w:rFonts w:ascii="宋体" w:hAnsi="宋体"/>
          <w:color w:val="auto"/>
          <w:sz w:val="24"/>
          <w:szCs w:val="24"/>
        </w:rPr>
      </w:pPr>
      <w:r>
        <w:rPr>
          <w:rFonts w:hint="eastAsia" w:ascii="宋体" w:hAnsi="宋体"/>
          <w:color w:val="auto"/>
          <w:sz w:val="24"/>
          <w:szCs w:val="24"/>
        </w:rPr>
        <w:t xml:space="preserve">      工程地点：</w:t>
      </w:r>
      <w:r>
        <w:rPr>
          <w:rFonts w:hint="eastAsia" w:ascii="宋体" w:hAnsi="宋体"/>
          <w:color w:val="auto"/>
          <w:sz w:val="24"/>
          <w:szCs w:val="24"/>
          <w:u w:val="single"/>
        </w:rPr>
        <w:t>云奉路、奉巫路、奉溪路、水界路、水武路、武黄路、南涪路、铜永路</w:t>
      </w:r>
    </w:p>
    <w:p>
      <w:pPr>
        <w:spacing w:line="410" w:lineRule="exact"/>
        <w:ind w:firstLine="480"/>
        <w:rPr>
          <w:rFonts w:ascii="宋体" w:hAnsi="宋体"/>
          <w:color w:val="auto"/>
          <w:sz w:val="24"/>
          <w:szCs w:val="24"/>
        </w:rPr>
      </w:pPr>
      <w:r>
        <w:rPr>
          <w:rFonts w:hint="eastAsia" w:ascii="宋体" w:hAnsi="宋体"/>
          <w:color w:val="auto"/>
          <w:sz w:val="24"/>
          <w:szCs w:val="24"/>
        </w:rPr>
        <w:t xml:space="preserve">      工程内容：</w:t>
      </w:r>
      <w:r>
        <w:rPr>
          <w:rFonts w:hint="eastAsia" w:ascii="宋体" w:hAnsi="宋体"/>
          <w:color w:val="auto"/>
          <w:sz w:val="24"/>
          <w:szCs w:val="24"/>
          <w:u w:val="single"/>
        </w:rPr>
        <w:t>对隧道内的风机、桥架、小型情报板、信息指示灯进行检测及防腐除锈；对隧道外的门架情报板和悬臂式情报板进行检测及防腐除锈等内容。</w:t>
      </w:r>
    </w:p>
    <w:p>
      <w:pPr>
        <w:spacing w:line="410" w:lineRule="exact"/>
        <w:ind w:firstLine="480"/>
        <w:rPr>
          <w:rFonts w:ascii="宋体" w:hAnsi="宋体"/>
          <w:color w:val="auto"/>
          <w:sz w:val="24"/>
          <w:szCs w:val="24"/>
          <w:u w:val="single"/>
        </w:rPr>
      </w:pPr>
      <w:r>
        <w:rPr>
          <w:rFonts w:hint="eastAsia" w:ascii="宋体" w:hAnsi="宋体"/>
          <w:color w:val="auto"/>
          <w:sz w:val="24"/>
          <w:szCs w:val="24"/>
        </w:rPr>
        <w:t xml:space="preserve">      承包范围：</w:t>
      </w:r>
      <w:r>
        <w:rPr>
          <w:rFonts w:hint="eastAsia" w:ascii="宋体" w:hAnsi="宋体"/>
          <w:color w:val="auto"/>
          <w:sz w:val="24"/>
          <w:szCs w:val="24"/>
          <w:u w:val="single"/>
        </w:rPr>
        <w:t>见附件工程量清单</w:t>
      </w:r>
    </w:p>
    <w:p>
      <w:pPr>
        <w:spacing w:line="410" w:lineRule="exact"/>
        <w:ind w:firstLine="480"/>
        <w:rPr>
          <w:rFonts w:ascii="宋体" w:hAnsi="宋体"/>
          <w:color w:val="auto"/>
          <w:sz w:val="24"/>
          <w:szCs w:val="24"/>
        </w:rPr>
      </w:pPr>
      <w:r>
        <w:rPr>
          <w:rFonts w:hint="eastAsia" w:ascii="宋体" w:hAnsi="宋体"/>
          <w:color w:val="auto"/>
          <w:sz w:val="24"/>
          <w:szCs w:val="24"/>
        </w:rPr>
        <w:t>1.2   服务期限：暂定2022年7月30日-2022年9月15日。具体开工及完工时间以比选人通知为准，开展具体时间以比选人通知为准。</w:t>
      </w:r>
    </w:p>
    <w:p>
      <w:pPr>
        <w:spacing w:line="410" w:lineRule="exact"/>
        <w:ind w:firstLine="482"/>
        <w:rPr>
          <w:rFonts w:ascii="宋体" w:hAnsi="宋体"/>
          <w:b/>
          <w:color w:val="auto"/>
          <w:sz w:val="24"/>
          <w:szCs w:val="24"/>
        </w:rPr>
      </w:pPr>
      <w:r>
        <w:rPr>
          <w:rFonts w:hint="eastAsia" w:ascii="宋体" w:hAnsi="宋体"/>
          <w:b/>
          <w:color w:val="auto"/>
          <w:sz w:val="24"/>
          <w:szCs w:val="24"/>
        </w:rPr>
        <w:t>第2条甲方义务(以下如有)</w:t>
      </w:r>
    </w:p>
    <w:p>
      <w:pPr>
        <w:spacing w:line="410" w:lineRule="exact"/>
        <w:ind w:firstLine="480"/>
        <w:rPr>
          <w:rFonts w:ascii="宋体" w:hAnsi="宋体"/>
          <w:color w:val="auto"/>
          <w:sz w:val="24"/>
          <w:szCs w:val="24"/>
        </w:rPr>
      </w:pPr>
      <w:r>
        <w:rPr>
          <w:rFonts w:hint="eastAsia" w:ascii="宋体" w:hAnsi="宋体"/>
          <w:color w:val="auto"/>
          <w:sz w:val="24"/>
          <w:szCs w:val="24"/>
        </w:rPr>
        <w:t>2.1  协助乙方办理工程所需建设用地申报手续及征地、拆迁补偿工作。</w:t>
      </w:r>
    </w:p>
    <w:p>
      <w:pPr>
        <w:spacing w:line="410" w:lineRule="exact"/>
        <w:ind w:firstLine="480"/>
        <w:rPr>
          <w:rFonts w:ascii="宋体" w:hAnsi="宋体"/>
          <w:color w:val="auto"/>
          <w:sz w:val="24"/>
          <w:szCs w:val="24"/>
        </w:rPr>
      </w:pPr>
      <w:r>
        <w:rPr>
          <w:rFonts w:hint="eastAsia" w:ascii="宋体" w:hAnsi="宋体"/>
          <w:color w:val="auto"/>
          <w:sz w:val="24"/>
          <w:szCs w:val="24"/>
        </w:rPr>
        <w:t>2.2  依据合同工期与施工组织设计，及时提供所需建设(养护)资金。</w:t>
      </w:r>
    </w:p>
    <w:p>
      <w:pPr>
        <w:spacing w:line="410" w:lineRule="exact"/>
        <w:ind w:firstLine="480"/>
        <w:rPr>
          <w:rFonts w:ascii="宋体" w:hAnsi="宋体"/>
          <w:color w:val="auto"/>
          <w:sz w:val="24"/>
          <w:szCs w:val="24"/>
        </w:rPr>
      </w:pPr>
      <w:r>
        <w:rPr>
          <w:rFonts w:hint="eastAsia" w:ascii="宋体" w:hAnsi="宋体"/>
          <w:color w:val="auto"/>
          <w:sz w:val="24"/>
          <w:szCs w:val="24"/>
        </w:rPr>
        <w:t>2.3  派驻工地机构和代表，履行甲方职责，协调各方工作。</w:t>
      </w:r>
    </w:p>
    <w:p>
      <w:pPr>
        <w:spacing w:line="410" w:lineRule="exact"/>
        <w:ind w:firstLine="480"/>
        <w:rPr>
          <w:rFonts w:ascii="宋体" w:hAnsi="宋体"/>
          <w:color w:val="auto"/>
          <w:sz w:val="24"/>
          <w:szCs w:val="24"/>
        </w:rPr>
      </w:pPr>
      <w:r>
        <w:rPr>
          <w:rFonts w:hint="eastAsia" w:ascii="宋体" w:hAnsi="宋体"/>
          <w:color w:val="auto"/>
          <w:sz w:val="24"/>
          <w:szCs w:val="24"/>
        </w:rPr>
        <w:t>2.4  按本合同约定，供应施工图等有关设计文件。</w:t>
      </w:r>
    </w:p>
    <w:p>
      <w:pPr>
        <w:spacing w:line="410" w:lineRule="exact"/>
        <w:ind w:firstLine="480"/>
        <w:rPr>
          <w:rFonts w:ascii="宋体" w:hAnsi="宋体"/>
          <w:color w:val="auto"/>
          <w:sz w:val="24"/>
          <w:szCs w:val="24"/>
        </w:rPr>
      </w:pPr>
      <w:r>
        <w:rPr>
          <w:rFonts w:hint="eastAsia" w:ascii="宋体" w:hAnsi="宋体"/>
          <w:color w:val="auto"/>
          <w:sz w:val="24"/>
          <w:szCs w:val="24"/>
        </w:rPr>
        <w:t>2.5  组织设计单位向乙方进行施工图技术交底。</w:t>
      </w:r>
    </w:p>
    <w:p>
      <w:pPr>
        <w:spacing w:line="410" w:lineRule="exact"/>
        <w:ind w:firstLine="480"/>
        <w:rPr>
          <w:rFonts w:ascii="宋体" w:hAnsi="宋体"/>
          <w:color w:val="auto"/>
          <w:sz w:val="24"/>
          <w:szCs w:val="24"/>
        </w:rPr>
      </w:pPr>
      <w:r>
        <w:rPr>
          <w:rFonts w:hint="eastAsia" w:ascii="宋体" w:hAnsi="宋体"/>
          <w:color w:val="auto"/>
          <w:sz w:val="24"/>
          <w:szCs w:val="24"/>
        </w:rPr>
        <w:t>2.6  审查乙方报送的实施性施工组织设计和进度计划，并督促实施。</w:t>
      </w:r>
    </w:p>
    <w:p>
      <w:pPr>
        <w:spacing w:line="410" w:lineRule="exact"/>
        <w:ind w:firstLine="480"/>
        <w:rPr>
          <w:rFonts w:ascii="宋体" w:hAnsi="宋体"/>
          <w:color w:val="auto"/>
          <w:sz w:val="24"/>
          <w:szCs w:val="24"/>
        </w:rPr>
      </w:pPr>
      <w:r>
        <w:rPr>
          <w:rFonts w:hint="eastAsia" w:ascii="宋体" w:hAnsi="宋体"/>
          <w:color w:val="auto"/>
          <w:sz w:val="24"/>
          <w:szCs w:val="24"/>
        </w:rPr>
        <w:t>2.7  按本合同约定的范围和要求，供应设备和材料。</w:t>
      </w:r>
    </w:p>
    <w:p>
      <w:pPr>
        <w:spacing w:line="410" w:lineRule="exact"/>
        <w:ind w:firstLine="480"/>
        <w:rPr>
          <w:rFonts w:ascii="宋体" w:hAnsi="宋体"/>
          <w:color w:val="auto"/>
          <w:sz w:val="24"/>
          <w:szCs w:val="24"/>
        </w:rPr>
      </w:pPr>
      <w:r>
        <w:rPr>
          <w:rFonts w:hint="eastAsia" w:ascii="宋体" w:hAnsi="宋体"/>
          <w:color w:val="auto"/>
          <w:sz w:val="24"/>
          <w:szCs w:val="24"/>
        </w:rPr>
        <w:t>2.8  按有关规定组织和参加交(竣)工验收交接工作。</w:t>
      </w:r>
    </w:p>
    <w:p>
      <w:pPr>
        <w:spacing w:line="410" w:lineRule="exact"/>
        <w:ind w:firstLine="480"/>
        <w:rPr>
          <w:rFonts w:ascii="宋体" w:hAnsi="宋体"/>
          <w:color w:val="auto"/>
          <w:sz w:val="24"/>
          <w:szCs w:val="24"/>
        </w:rPr>
      </w:pPr>
      <w:r>
        <w:rPr>
          <w:rFonts w:hint="eastAsia" w:ascii="宋体" w:hAnsi="宋体"/>
          <w:color w:val="auto"/>
          <w:sz w:val="24"/>
          <w:szCs w:val="24"/>
        </w:rPr>
        <w:t>2.9  按本合同约定向乙方支付费用。</w:t>
      </w:r>
    </w:p>
    <w:p>
      <w:pPr>
        <w:spacing w:line="420" w:lineRule="exact"/>
        <w:ind w:firstLine="482"/>
        <w:rPr>
          <w:rFonts w:ascii="宋体" w:hAnsi="宋体"/>
          <w:b/>
          <w:color w:val="auto"/>
          <w:sz w:val="24"/>
          <w:szCs w:val="24"/>
        </w:rPr>
      </w:pPr>
      <w:r>
        <w:rPr>
          <w:rFonts w:hint="eastAsia" w:ascii="宋体" w:hAnsi="宋体"/>
          <w:b/>
          <w:color w:val="auto"/>
          <w:sz w:val="24"/>
          <w:szCs w:val="24"/>
        </w:rPr>
        <w:t>第3条  乙方义务</w:t>
      </w:r>
    </w:p>
    <w:p>
      <w:pPr>
        <w:spacing w:line="420" w:lineRule="exact"/>
        <w:ind w:firstLine="480"/>
        <w:rPr>
          <w:rFonts w:ascii="宋体" w:hAnsi="宋体"/>
          <w:color w:val="auto"/>
          <w:sz w:val="24"/>
          <w:szCs w:val="24"/>
        </w:rPr>
      </w:pPr>
      <w:r>
        <w:rPr>
          <w:rFonts w:hint="eastAsia" w:ascii="宋体" w:hAnsi="宋体"/>
          <w:color w:val="auto"/>
          <w:sz w:val="24"/>
          <w:szCs w:val="24"/>
        </w:rPr>
        <w:t xml:space="preserve">     乙方按本协议约定的时间和要求完成以下工作:</w:t>
      </w:r>
    </w:p>
    <w:p>
      <w:pPr>
        <w:spacing w:line="420" w:lineRule="exact"/>
        <w:ind w:firstLine="480"/>
        <w:rPr>
          <w:rFonts w:ascii="宋体" w:hAnsi="宋体"/>
          <w:color w:val="auto"/>
          <w:sz w:val="24"/>
          <w:szCs w:val="24"/>
        </w:rPr>
      </w:pPr>
      <w:r>
        <w:rPr>
          <w:rFonts w:hint="eastAsia" w:ascii="宋体" w:hAnsi="宋体"/>
          <w:color w:val="auto"/>
          <w:sz w:val="24"/>
          <w:szCs w:val="24"/>
        </w:rPr>
        <w:t>3.1  乙方项目负责人：及时向甲方提供施工组织和交通组织计划并经甲方认可后实施，每周向甲方报送工程进度报表。</w:t>
      </w:r>
    </w:p>
    <w:p>
      <w:pPr>
        <w:spacing w:line="420" w:lineRule="exact"/>
        <w:ind w:firstLine="480"/>
        <w:rPr>
          <w:rFonts w:ascii="宋体" w:hAnsi="宋体"/>
          <w:color w:val="auto"/>
          <w:sz w:val="24"/>
          <w:szCs w:val="24"/>
        </w:rPr>
      </w:pPr>
      <w:r>
        <w:rPr>
          <w:rFonts w:hint="eastAsia" w:ascii="宋体" w:hAnsi="宋体"/>
          <w:color w:val="auto"/>
          <w:sz w:val="24"/>
          <w:szCs w:val="24"/>
        </w:rPr>
        <w:t>3.2  工程一切险和第三方责任险，以及乙方设备和乙方职工的人身险，均由乙方自行投保，保险费由乙方承担，并已包含在合同总价中。如乙方未履行上述义务造成工程、财产和人身伤害，由乙方承担责任及所发生的费用。</w:t>
      </w:r>
    </w:p>
    <w:p>
      <w:pPr>
        <w:spacing w:line="420" w:lineRule="exact"/>
        <w:ind w:firstLine="480"/>
        <w:rPr>
          <w:rFonts w:ascii="宋体" w:hAnsi="宋体"/>
          <w:color w:val="auto"/>
          <w:sz w:val="24"/>
          <w:szCs w:val="24"/>
        </w:rPr>
      </w:pPr>
      <w:r>
        <w:rPr>
          <w:rFonts w:hint="eastAsia" w:ascii="宋体" w:hAnsi="宋体"/>
          <w:color w:val="auto"/>
          <w:sz w:val="24"/>
          <w:szCs w:val="24"/>
        </w:rPr>
        <w:t>3.3  必须遵守本工程沿线有 关部门对施工现场交通、施工噪音和环境保护等管理规定，经甲方同意后办理有关手续，乙方承担由此发生的费用。</w:t>
      </w:r>
    </w:p>
    <w:p>
      <w:pPr>
        <w:spacing w:line="420" w:lineRule="exact"/>
        <w:ind w:firstLine="480"/>
        <w:rPr>
          <w:rFonts w:ascii="宋体" w:hAnsi="宋体"/>
          <w:color w:val="auto"/>
          <w:sz w:val="24"/>
          <w:szCs w:val="24"/>
        </w:rPr>
      </w:pPr>
      <w:r>
        <w:rPr>
          <w:rFonts w:hint="eastAsia" w:ascii="宋体" w:hAnsi="宋体"/>
          <w:color w:val="auto"/>
          <w:sz w:val="24"/>
          <w:szCs w:val="24"/>
        </w:rPr>
        <w:t>3.4  严格按照设计要求进行施工，确保工程质量，按合同要求时间完工和交付使用。</w:t>
      </w:r>
    </w:p>
    <w:p>
      <w:pPr>
        <w:spacing w:line="420" w:lineRule="exact"/>
        <w:ind w:firstLine="480"/>
        <w:rPr>
          <w:rFonts w:ascii="宋体" w:hAnsi="宋体"/>
          <w:color w:val="auto"/>
          <w:sz w:val="24"/>
          <w:szCs w:val="24"/>
        </w:rPr>
      </w:pPr>
      <w:r>
        <w:rPr>
          <w:rFonts w:hint="eastAsia" w:ascii="宋体" w:hAnsi="宋体"/>
          <w:color w:val="auto"/>
          <w:sz w:val="24"/>
          <w:szCs w:val="24"/>
        </w:rPr>
        <w:t>3.5  在缺陷责任期内， 因乙方施工原因引起的质量问题由乙方完成缺陷修复，并自行承担修复费用。如乙方拒绝或在规定时间内未履行缺陷修复责任，则甲方有权委托另外有资质单位完成，修复费用从乙方质量保证金中支付，且乙方承担相应的违约责任。</w:t>
      </w:r>
    </w:p>
    <w:p>
      <w:pPr>
        <w:spacing w:line="420" w:lineRule="exact"/>
        <w:ind w:firstLine="480"/>
        <w:rPr>
          <w:rFonts w:ascii="宋体" w:hAnsi="宋体"/>
          <w:color w:val="auto"/>
          <w:sz w:val="24"/>
          <w:szCs w:val="24"/>
        </w:rPr>
      </w:pPr>
      <w:r>
        <w:rPr>
          <w:rFonts w:hint="eastAsia" w:ascii="宋体" w:hAnsi="宋体"/>
          <w:color w:val="auto"/>
          <w:sz w:val="24"/>
          <w:szCs w:val="24"/>
        </w:rPr>
        <w:t>3.6  对施工现场周围建筑物、构筑物(含文物保护建筑)、古树名木和地下管线进行保护及承担相应费用。</w:t>
      </w:r>
    </w:p>
    <w:p>
      <w:pPr>
        <w:spacing w:line="420" w:lineRule="exact"/>
        <w:ind w:firstLine="480"/>
        <w:rPr>
          <w:rFonts w:ascii="宋体" w:hAnsi="宋体"/>
          <w:color w:val="auto"/>
          <w:sz w:val="24"/>
          <w:szCs w:val="24"/>
        </w:rPr>
      </w:pPr>
      <w:r>
        <w:rPr>
          <w:rFonts w:hint="eastAsia" w:ascii="宋体" w:hAnsi="宋体"/>
          <w:color w:val="auto"/>
          <w:sz w:val="24"/>
          <w:szCs w:val="24"/>
        </w:rPr>
        <w:t>3.7  在开工前2天，负责办理完成工程所需建设用地申报手续及征地、拆迁补偿工作(如有)。</w:t>
      </w:r>
    </w:p>
    <w:p>
      <w:pPr>
        <w:spacing w:line="420" w:lineRule="exact"/>
        <w:ind w:firstLine="480"/>
        <w:rPr>
          <w:rFonts w:ascii="宋体" w:hAnsi="宋体"/>
          <w:color w:val="auto"/>
          <w:sz w:val="24"/>
          <w:szCs w:val="24"/>
        </w:rPr>
      </w:pPr>
      <w:r>
        <w:rPr>
          <w:rFonts w:hint="eastAsia" w:ascii="宋体" w:hAnsi="宋体"/>
          <w:color w:val="auto"/>
          <w:sz w:val="24"/>
          <w:szCs w:val="24"/>
        </w:rPr>
        <w:t xml:space="preserve">3.8 </w:t>
      </w:r>
      <w:r>
        <w:rPr>
          <w:rFonts w:ascii="宋体" w:hAnsi="宋体"/>
          <w:color w:val="auto"/>
          <w:sz w:val="24"/>
          <w:szCs w:val="24"/>
        </w:rPr>
        <w:t xml:space="preserve"> </w:t>
      </w:r>
      <w:r>
        <w:rPr>
          <w:rFonts w:hint="eastAsia" w:ascii="宋体" w:hAnsi="宋体"/>
          <w:color w:val="auto"/>
          <w:sz w:val="24"/>
          <w:szCs w:val="24"/>
        </w:rPr>
        <w:t>在养护工程施工作业过程中， 要制订相关的预案，要确保道路畅通。</w:t>
      </w:r>
    </w:p>
    <w:p>
      <w:pPr>
        <w:spacing w:line="420" w:lineRule="exact"/>
        <w:ind w:firstLine="480"/>
        <w:rPr>
          <w:rFonts w:ascii="宋体" w:hAnsi="宋体"/>
          <w:color w:val="auto"/>
          <w:sz w:val="24"/>
          <w:szCs w:val="24"/>
        </w:rPr>
      </w:pPr>
      <w:r>
        <w:rPr>
          <w:rFonts w:hint="eastAsia" w:ascii="宋体" w:hAnsi="宋体"/>
          <w:color w:val="auto"/>
          <w:sz w:val="24"/>
          <w:szCs w:val="24"/>
        </w:rPr>
        <w:t>3.9 本工程不允许转包、分包。乙方不按合同约定完成上述工作，造成工期延误，应承担由此造成的经济损失，工期不予顺延。</w:t>
      </w:r>
    </w:p>
    <w:p>
      <w:pPr>
        <w:spacing w:line="420" w:lineRule="exact"/>
        <w:ind w:firstLine="482"/>
        <w:rPr>
          <w:rFonts w:ascii="宋体" w:hAnsi="宋体"/>
          <w:b/>
          <w:color w:val="auto"/>
          <w:sz w:val="24"/>
          <w:szCs w:val="24"/>
        </w:rPr>
      </w:pPr>
      <w:r>
        <w:rPr>
          <w:rFonts w:hint="eastAsia" w:ascii="宋体" w:hAnsi="宋体"/>
          <w:b/>
          <w:color w:val="auto"/>
          <w:sz w:val="24"/>
          <w:szCs w:val="24"/>
        </w:rPr>
        <w:t>第4条  暂停施工</w:t>
      </w:r>
    </w:p>
    <w:p>
      <w:pPr>
        <w:spacing w:line="420" w:lineRule="exact"/>
        <w:ind w:firstLine="480"/>
        <w:rPr>
          <w:rFonts w:ascii="宋体" w:hAnsi="宋体"/>
          <w:color w:val="auto"/>
          <w:sz w:val="24"/>
          <w:szCs w:val="24"/>
        </w:rPr>
      </w:pPr>
      <w:r>
        <w:rPr>
          <w:rFonts w:hint="eastAsia" w:ascii="宋体" w:hAnsi="宋体"/>
          <w:color w:val="auto"/>
          <w:sz w:val="24"/>
          <w:szCs w:val="24"/>
        </w:rPr>
        <w:t>4.1  甲方认为在确有必要时，可书面要求乙方暂停施工，并在提出要求后7日内提出书面处理意见。</w:t>
      </w:r>
    </w:p>
    <w:p>
      <w:pPr>
        <w:spacing w:line="420" w:lineRule="exact"/>
        <w:ind w:firstLine="480"/>
        <w:rPr>
          <w:rFonts w:ascii="宋体" w:hAnsi="宋体"/>
          <w:color w:val="auto"/>
          <w:sz w:val="24"/>
          <w:szCs w:val="24"/>
        </w:rPr>
      </w:pPr>
      <w:r>
        <w:rPr>
          <w:rFonts w:hint="eastAsia" w:ascii="宋体" w:hAnsi="宋体"/>
          <w:color w:val="auto"/>
          <w:sz w:val="24"/>
          <w:szCs w:val="24"/>
        </w:rPr>
        <w:t>4.2  乙方按甲方要求停止施工，妥善保护已完工程。</w:t>
      </w:r>
    </w:p>
    <w:p>
      <w:pPr>
        <w:spacing w:line="420" w:lineRule="exact"/>
        <w:ind w:firstLine="480"/>
        <w:rPr>
          <w:rFonts w:ascii="宋体" w:hAnsi="宋体"/>
          <w:color w:val="auto"/>
          <w:sz w:val="24"/>
          <w:szCs w:val="24"/>
        </w:rPr>
      </w:pPr>
      <w:r>
        <w:rPr>
          <w:rFonts w:hint="eastAsia" w:ascii="宋体" w:hAnsi="宋体"/>
          <w:color w:val="auto"/>
          <w:sz w:val="24"/>
          <w:szCs w:val="24"/>
        </w:rPr>
        <w:t>4.3  乙方在接到甲方要求复工的书面通知后，应复工。</w:t>
      </w:r>
    </w:p>
    <w:p>
      <w:pPr>
        <w:spacing w:line="420" w:lineRule="exact"/>
        <w:ind w:firstLine="480"/>
        <w:rPr>
          <w:rFonts w:ascii="宋体" w:hAnsi="宋体"/>
          <w:color w:val="auto"/>
          <w:sz w:val="24"/>
          <w:szCs w:val="24"/>
        </w:rPr>
      </w:pPr>
      <w:r>
        <w:rPr>
          <w:rFonts w:hint="eastAsia" w:ascii="宋体" w:hAnsi="宋体"/>
          <w:color w:val="auto"/>
          <w:sz w:val="24"/>
          <w:szCs w:val="24"/>
        </w:rPr>
        <w:t>4.4  停工责任在甲方，由甲方承担经济支出，必要时相应顺延工期；</w:t>
      </w:r>
    </w:p>
    <w:p>
      <w:pPr>
        <w:spacing w:line="420" w:lineRule="exact"/>
        <w:ind w:firstLine="480"/>
        <w:rPr>
          <w:rFonts w:ascii="宋体" w:hAnsi="宋体"/>
          <w:color w:val="auto"/>
          <w:sz w:val="24"/>
          <w:szCs w:val="24"/>
        </w:rPr>
      </w:pPr>
      <w:r>
        <w:rPr>
          <w:rFonts w:hint="eastAsia" w:ascii="宋体" w:hAnsi="宋体"/>
          <w:color w:val="auto"/>
          <w:sz w:val="24"/>
          <w:szCs w:val="24"/>
        </w:rPr>
        <w:t>4.5  停工责任在乙方， 由乙方负违约责任，并承担所发生的费用，工期不予顺延。</w:t>
      </w:r>
    </w:p>
    <w:p>
      <w:pPr>
        <w:spacing w:line="420" w:lineRule="exact"/>
        <w:ind w:firstLine="482"/>
        <w:rPr>
          <w:rFonts w:ascii="宋体" w:hAnsi="宋体"/>
          <w:b/>
          <w:color w:val="auto"/>
          <w:sz w:val="24"/>
          <w:szCs w:val="24"/>
        </w:rPr>
      </w:pPr>
      <w:r>
        <w:rPr>
          <w:rFonts w:hint="eastAsia" w:ascii="宋体" w:hAnsi="宋体"/>
          <w:b/>
          <w:color w:val="auto"/>
          <w:sz w:val="24"/>
          <w:szCs w:val="24"/>
        </w:rPr>
        <w:t>第5条  工期延误</w:t>
      </w:r>
    </w:p>
    <w:p>
      <w:pPr>
        <w:spacing w:line="420" w:lineRule="exact"/>
        <w:ind w:firstLine="480"/>
        <w:rPr>
          <w:rFonts w:ascii="宋体" w:hAnsi="宋体"/>
          <w:color w:val="auto"/>
          <w:sz w:val="24"/>
          <w:szCs w:val="24"/>
        </w:rPr>
      </w:pPr>
      <w:r>
        <w:rPr>
          <w:rFonts w:hint="eastAsia" w:ascii="宋体" w:hAnsi="宋体"/>
          <w:color w:val="auto"/>
          <w:sz w:val="24"/>
          <w:szCs w:val="24"/>
        </w:rPr>
        <w:t>5.1  对以下造成交工日期推迟的延误，经甲方代表确认，工期相应顺延：</w:t>
      </w:r>
    </w:p>
    <w:p>
      <w:pPr>
        <w:spacing w:line="420" w:lineRule="exact"/>
        <w:ind w:firstLine="480"/>
        <w:rPr>
          <w:rFonts w:ascii="宋体" w:hAnsi="宋体"/>
          <w:color w:val="auto"/>
          <w:sz w:val="24"/>
          <w:szCs w:val="24"/>
        </w:rPr>
      </w:pPr>
      <w:r>
        <w:rPr>
          <w:rFonts w:hint="eastAsia" w:ascii="宋体" w:hAnsi="宋体"/>
          <w:color w:val="auto"/>
          <w:sz w:val="24"/>
          <w:szCs w:val="24"/>
        </w:rPr>
        <w:t xml:space="preserve">    1、不可抗力；</w:t>
      </w:r>
    </w:p>
    <w:p>
      <w:pPr>
        <w:spacing w:line="420" w:lineRule="exact"/>
        <w:ind w:firstLine="480"/>
        <w:rPr>
          <w:rFonts w:ascii="宋体" w:hAnsi="宋体"/>
          <w:color w:val="auto"/>
          <w:sz w:val="24"/>
          <w:szCs w:val="24"/>
        </w:rPr>
      </w:pPr>
      <w:r>
        <w:rPr>
          <w:rFonts w:hint="eastAsia" w:ascii="宋体" w:hAnsi="宋体"/>
          <w:color w:val="auto"/>
          <w:sz w:val="24"/>
          <w:szCs w:val="24"/>
        </w:rPr>
        <w:t xml:space="preserve">    2、工程变更；</w:t>
      </w:r>
    </w:p>
    <w:p>
      <w:pPr>
        <w:spacing w:line="420" w:lineRule="exact"/>
        <w:ind w:firstLine="480"/>
        <w:rPr>
          <w:rFonts w:ascii="宋体" w:hAnsi="宋体"/>
          <w:color w:val="auto"/>
          <w:sz w:val="24"/>
          <w:szCs w:val="24"/>
        </w:rPr>
      </w:pPr>
      <w:r>
        <w:rPr>
          <w:rFonts w:hint="eastAsia" w:ascii="宋体" w:hAnsi="宋体"/>
          <w:color w:val="auto"/>
          <w:sz w:val="24"/>
          <w:szCs w:val="24"/>
        </w:rPr>
        <w:t xml:space="preserve">    3、甲方同意工期相应顺延的其它情况。</w:t>
      </w:r>
    </w:p>
    <w:p>
      <w:pPr>
        <w:spacing w:line="420" w:lineRule="exact"/>
        <w:ind w:firstLine="482"/>
        <w:rPr>
          <w:rFonts w:ascii="宋体" w:hAnsi="宋体"/>
          <w:b/>
          <w:color w:val="auto"/>
          <w:sz w:val="24"/>
          <w:szCs w:val="24"/>
        </w:rPr>
      </w:pPr>
      <w:r>
        <w:rPr>
          <w:rFonts w:hint="eastAsia" w:ascii="宋体" w:hAnsi="宋体"/>
          <w:b/>
          <w:color w:val="auto"/>
          <w:sz w:val="24"/>
          <w:szCs w:val="24"/>
        </w:rPr>
        <w:t>第6条 工程变更</w:t>
      </w:r>
    </w:p>
    <w:p>
      <w:pPr>
        <w:spacing w:line="420" w:lineRule="exact"/>
        <w:ind w:firstLine="480"/>
        <w:rPr>
          <w:rFonts w:ascii="宋体" w:hAnsi="宋体"/>
          <w:color w:val="auto"/>
          <w:sz w:val="24"/>
          <w:szCs w:val="24"/>
        </w:rPr>
      </w:pPr>
      <w:r>
        <w:rPr>
          <w:rFonts w:hint="eastAsia" w:ascii="宋体" w:hAnsi="宋体"/>
          <w:color w:val="auto"/>
          <w:sz w:val="24"/>
          <w:szCs w:val="24"/>
        </w:rPr>
        <w:t>6.1  对工程量清单中有单价的，按该单价执行:新增项目，由甲方根据当时市场人工价、材料价格和报价提供的格式及相关费率进行重新报价审核。</w:t>
      </w:r>
    </w:p>
    <w:p>
      <w:pPr>
        <w:spacing w:line="420" w:lineRule="exact"/>
        <w:ind w:firstLine="480"/>
        <w:rPr>
          <w:rFonts w:ascii="宋体" w:hAnsi="宋体"/>
          <w:color w:val="auto"/>
          <w:sz w:val="24"/>
          <w:szCs w:val="24"/>
        </w:rPr>
      </w:pPr>
      <w:r>
        <w:rPr>
          <w:rFonts w:hint="eastAsia" w:ascii="宋体" w:hAnsi="宋体"/>
          <w:color w:val="auto"/>
          <w:sz w:val="24"/>
          <w:szCs w:val="24"/>
        </w:rPr>
        <w:t>6.2  工程数量的变更，工程量清单有单价的按工程量清单单价乘以实际完工数量进行结算，工程量清单无单价的按甲方根据第6. 1款审定的新增单价乘以实际完工数量进行结算。</w:t>
      </w:r>
    </w:p>
    <w:p>
      <w:pPr>
        <w:spacing w:line="420" w:lineRule="exact"/>
        <w:ind w:firstLine="480"/>
        <w:rPr>
          <w:rFonts w:ascii="宋体" w:hAnsi="宋体"/>
          <w:color w:val="auto"/>
          <w:sz w:val="24"/>
          <w:szCs w:val="24"/>
        </w:rPr>
      </w:pPr>
      <w:r>
        <w:rPr>
          <w:rFonts w:hint="eastAsia" w:ascii="宋体" w:hAnsi="宋体"/>
          <w:color w:val="auto"/>
          <w:sz w:val="24"/>
          <w:szCs w:val="24"/>
        </w:rPr>
        <w:t>6.3  对于本合同清单未涉及项目的引起的变更，完工日期双方再商议确定，</w:t>
      </w:r>
    </w:p>
    <w:p>
      <w:pPr>
        <w:spacing w:line="420" w:lineRule="exact"/>
        <w:ind w:firstLine="482"/>
        <w:rPr>
          <w:rFonts w:ascii="宋体" w:hAnsi="宋体"/>
          <w:b/>
          <w:color w:val="auto"/>
          <w:sz w:val="24"/>
          <w:szCs w:val="24"/>
        </w:rPr>
      </w:pPr>
      <w:r>
        <w:rPr>
          <w:rFonts w:hint="eastAsia" w:ascii="宋体" w:hAnsi="宋体"/>
          <w:b/>
          <w:color w:val="auto"/>
          <w:sz w:val="24"/>
          <w:szCs w:val="24"/>
        </w:rPr>
        <w:t>第7条  工程质量</w:t>
      </w:r>
    </w:p>
    <w:p>
      <w:pPr>
        <w:spacing w:line="420" w:lineRule="exact"/>
        <w:ind w:firstLine="480"/>
        <w:rPr>
          <w:rFonts w:ascii="宋体" w:hAnsi="宋体"/>
          <w:color w:val="auto"/>
          <w:sz w:val="24"/>
          <w:szCs w:val="24"/>
        </w:rPr>
      </w:pPr>
      <w:r>
        <w:rPr>
          <w:rFonts w:hint="eastAsia" w:ascii="宋体" w:hAnsi="宋体"/>
          <w:color w:val="auto"/>
          <w:sz w:val="24"/>
          <w:szCs w:val="24"/>
        </w:rPr>
        <w:t>7.1  乙方应认真按照标准、规范和设计的要求以及甲方依据合同发出的指令施工，建立完善的质量保证体系，并设立专职质检人员，负责施工过程工程质量的管理和检查。随时接受甲方及其委派人员的检查检验、为检查检验提供便利条件。并按甲方及委派人员的要求返工、修改，承担由自身原因导致返工、修改的费用，工期不予顺延。</w:t>
      </w:r>
    </w:p>
    <w:p>
      <w:pPr>
        <w:spacing w:line="420" w:lineRule="exact"/>
        <w:ind w:firstLine="480"/>
        <w:rPr>
          <w:rFonts w:ascii="宋体" w:hAnsi="宋体"/>
          <w:color w:val="auto"/>
          <w:sz w:val="24"/>
          <w:szCs w:val="24"/>
        </w:rPr>
      </w:pPr>
      <w:r>
        <w:rPr>
          <w:rFonts w:hint="eastAsia" w:ascii="宋体" w:hAnsi="宋体"/>
          <w:color w:val="auto"/>
          <w:sz w:val="24"/>
          <w:szCs w:val="24"/>
        </w:rPr>
        <w:t>7.2  乙方所承包的工程，必须全部达到国家现行的工程质量验收标准，工程一次验收合格率达到100%。</w:t>
      </w:r>
    </w:p>
    <w:p>
      <w:pPr>
        <w:spacing w:line="420" w:lineRule="exact"/>
        <w:ind w:firstLine="480"/>
        <w:rPr>
          <w:rFonts w:ascii="宋体" w:hAnsi="宋体"/>
          <w:color w:val="auto"/>
          <w:sz w:val="24"/>
          <w:szCs w:val="24"/>
        </w:rPr>
      </w:pPr>
      <w:r>
        <w:rPr>
          <w:rFonts w:hint="eastAsia" w:ascii="宋体" w:hAnsi="宋体"/>
          <w:color w:val="auto"/>
          <w:sz w:val="24"/>
          <w:szCs w:val="24"/>
        </w:rPr>
        <w:t>7.3  凡因乙方原因造成的施工质量不合格的工程，乙方应在甲方规定的时间内无偿返工，达到工程质量验收标准。返工后仍达不到的，由乙方承担违约责任。由于甲方原因达不到工程质量标准的，由甲方承担返工责任及经济支出。</w:t>
      </w:r>
    </w:p>
    <w:p>
      <w:pPr>
        <w:spacing w:line="420" w:lineRule="exact"/>
        <w:ind w:firstLine="480"/>
        <w:rPr>
          <w:rFonts w:ascii="宋体" w:hAnsi="宋体"/>
          <w:color w:val="auto"/>
          <w:sz w:val="24"/>
          <w:szCs w:val="24"/>
        </w:rPr>
      </w:pPr>
      <w:r>
        <w:rPr>
          <w:rFonts w:hint="eastAsia" w:ascii="宋体" w:hAnsi="宋体"/>
          <w:color w:val="auto"/>
          <w:sz w:val="24"/>
          <w:szCs w:val="24"/>
        </w:rPr>
        <w:t>7.4  双方对工程质量有争议，由双方同意的工程质量检测机构鉴定，所需费用及因此造成的损失，由责任方承担。</w:t>
      </w:r>
    </w:p>
    <w:p>
      <w:pPr>
        <w:spacing w:line="420" w:lineRule="exact"/>
        <w:ind w:firstLine="482"/>
        <w:rPr>
          <w:rFonts w:ascii="宋体" w:hAnsi="宋体"/>
          <w:b/>
          <w:color w:val="auto"/>
          <w:sz w:val="24"/>
          <w:szCs w:val="24"/>
        </w:rPr>
      </w:pPr>
      <w:r>
        <w:rPr>
          <w:rFonts w:hint="eastAsia" w:ascii="宋体" w:hAnsi="宋体"/>
          <w:b/>
          <w:color w:val="auto"/>
          <w:sz w:val="24"/>
          <w:szCs w:val="24"/>
        </w:rPr>
        <w:t>第8条   隐蔽工程验收</w:t>
      </w:r>
    </w:p>
    <w:p>
      <w:pPr>
        <w:spacing w:line="420" w:lineRule="exact"/>
        <w:ind w:firstLine="480"/>
        <w:rPr>
          <w:rFonts w:ascii="宋体" w:hAnsi="宋体"/>
          <w:color w:val="auto"/>
          <w:sz w:val="24"/>
          <w:szCs w:val="24"/>
        </w:rPr>
      </w:pPr>
      <w:r>
        <w:rPr>
          <w:rFonts w:hint="eastAsia" w:ascii="宋体" w:hAnsi="宋体"/>
          <w:color w:val="auto"/>
          <w:sz w:val="24"/>
          <w:szCs w:val="24"/>
        </w:rPr>
        <w:t>8.1  工程具备覆盖、掩盖条件的验收部位，乙方进行自检，并在进行隐蔽验收48小时前通知甲方或监理方(如有)，通知内容包括乙方自检记录.隐蔽内容、验收时间和地点，乙方准备验收记录。验收合格，甲方或监理方(如有)在验收记录上签字后，方可进行隐蔽和继续施工:验收不合格，乙方应在甲方或监理方(如有)</w:t>
      </w:r>
    </w:p>
    <w:p>
      <w:pPr>
        <w:spacing w:line="420" w:lineRule="exact"/>
        <w:ind w:firstLine="480"/>
        <w:rPr>
          <w:rFonts w:ascii="宋体" w:hAnsi="宋体"/>
          <w:color w:val="auto"/>
          <w:sz w:val="24"/>
          <w:szCs w:val="24"/>
        </w:rPr>
      </w:pPr>
      <w:r>
        <w:rPr>
          <w:rFonts w:hint="eastAsia" w:ascii="宋体" w:hAnsi="宋体"/>
          <w:color w:val="auto"/>
          <w:sz w:val="24"/>
          <w:szCs w:val="24"/>
        </w:rPr>
        <w:t>限定的时间内修改后重新验收，工程质量应符合规范要求。</w:t>
      </w:r>
    </w:p>
    <w:p>
      <w:pPr>
        <w:spacing w:line="420" w:lineRule="exact"/>
        <w:ind w:firstLine="480"/>
        <w:rPr>
          <w:rFonts w:ascii="宋体" w:hAnsi="宋体"/>
          <w:color w:val="auto"/>
          <w:sz w:val="24"/>
          <w:szCs w:val="24"/>
        </w:rPr>
      </w:pPr>
      <w:r>
        <w:rPr>
          <w:rFonts w:hint="eastAsia" w:ascii="宋体" w:hAnsi="宋体"/>
          <w:color w:val="auto"/>
          <w:sz w:val="24"/>
          <w:szCs w:val="24"/>
        </w:rPr>
        <w:t>8.2   甲方或监理方(如有)不能按时进行验收，应在验收前24小时以书面形式向乙方提出延期要求，延期不能超过36小时。</w:t>
      </w:r>
    </w:p>
    <w:p>
      <w:pPr>
        <w:spacing w:line="420" w:lineRule="exact"/>
        <w:ind w:firstLine="482"/>
        <w:rPr>
          <w:rFonts w:ascii="宋体" w:hAnsi="宋体"/>
          <w:b/>
          <w:color w:val="auto"/>
          <w:sz w:val="24"/>
          <w:szCs w:val="24"/>
        </w:rPr>
      </w:pPr>
      <w:r>
        <w:rPr>
          <w:rFonts w:hint="eastAsia" w:ascii="宋体" w:hAnsi="宋体"/>
          <w:b/>
          <w:color w:val="auto"/>
          <w:sz w:val="24"/>
          <w:szCs w:val="24"/>
        </w:rPr>
        <w:t>第9条  技术标准和规范</w:t>
      </w:r>
    </w:p>
    <w:p>
      <w:pPr>
        <w:spacing w:line="420" w:lineRule="exact"/>
        <w:ind w:firstLine="480"/>
        <w:rPr>
          <w:rFonts w:ascii="宋体" w:hAnsi="宋体"/>
          <w:color w:val="auto"/>
          <w:sz w:val="24"/>
          <w:szCs w:val="24"/>
        </w:rPr>
      </w:pPr>
      <w:r>
        <w:rPr>
          <w:rFonts w:hint="eastAsia" w:ascii="宋体" w:hAnsi="宋体"/>
          <w:color w:val="auto"/>
          <w:sz w:val="24"/>
          <w:szCs w:val="24"/>
        </w:rPr>
        <w:t xml:space="preserve">    参见国家相关规范和本项目检测方案资料。</w:t>
      </w:r>
    </w:p>
    <w:p>
      <w:pPr>
        <w:spacing w:line="420" w:lineRule="exact"/>
        <w:ind w:firstLine="482"/>
        <w:rPr>
          <w:rFonts w:ascii="宋体" w:hAnsi="宋体"/>
          <w:b/>
          <w:color w:val="auto"/>
          <w:sz w:val="24"/>
          <w:szCs w:val="24"/>
        </w:rPr>
      </w:pPr>
      <w:r>
        <w:rPr>
          <w:rFonts w:hint="eastAsia" w:ascii="宋体" w:hAnsi="宋体"/>
          <w:b/>
          <w:color w:val="auto"/>
          <w:sz w:val="24"/>
          <w:szCs w:val="24"/>
        </w:rPr>
        <w:t>第10条  合同费用</w:t>
      </w:r>
    </w:p>
    <w:p>
      <w:pPr>
        <w:spacing w:line="400" w:lineRule="exact"/>
        <w:ind w:firstLine="480"/>
        <w:rPr>
          <w:rFonts w:ascii="宋体" w:hAnsi="宋体"/>
          <w:color w:val="auto"/>
          <w:sz w:val="24"/>
          <w:szCs w:val="24"/>
        </w:rPr>
      </w:pPr>
      <w:r>
        <w:rPr>
          <w:rFonts w:hint="eastAsia" w:ascii="宋体" w:hAnsi="宋体"/>
          <w:color w:val="auto"/>
          <w:sz w:val="24"/>
          <w:szCs w:val="24"/>
        </w:rPr>
        <w:t>10.1合同费用：本工程采用固定单价合同，合同履行期间不做单价调整，单价见附件清单。</w:t>
      </w:r>
    </w:p>
    <w:p>
      <w:pPr>
        <w:spacing w:line="400" w:lineRule="exact"/>
        <w:ind w:firstLine="480"/>
        <w:rPr>
          <w:rFonts w:ascii="宋体" w:hAnsi="宋体"/>
          <w:color w:val="auto"/>
          <w:sz w:val="24"/>
          <w:szCs w:val="24"/>
        </w:rPr>
      </w:pPr>
      <w:r>
        <w:rPr>
          <w:rFonts w:hint="eastAsia" w:ascii="宋体" w:hAnsi="宋体"/>
          <w:color w:val="auto"/>
          <w:sz w:val="24"/>
          <w:szCs w:val="24"/>
        </w:rPr>
        <w:t>合同费用人民币(大写:</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元整)￥</w:t>
      </w:r>
      <w:r>
        <w:rPr>
          <w:rFonts w:ascii="宋体" w:hAnsi="宋体"/>
          <w:color w:val="auto"/>
          <w:sz w:val="24"/>
          <w:szCs w:val="24"/>
          <w:u w:val="single"/>
        </w:rPr>
        <w:t xml:space="preserve">   </w:t>
      </w:r>
      <w:r>
        <w:rPr>
          <w:rFonts w:hint="eastAsia" w:ascii="宋体" w:hAnsi="宋体"/>
          <w:color w:val="auto"/>
          <w:sz w:val="24"/>
          <w:szCs w:val="24"/>
        </w:rPr>
        <w:t xml:space="preserve">元,本合同费用含6%增值税税费和1.5%的安全文明施工费。 </w:t>
      </w:r>
    </w:p>
    <w:p>
      <w:pPr>
        <w:spacing w:line="400" w:lineRule="exact"/>
        <w:ind w:firstLine="480"/>
        <w:rPr>
          <w:rFonts w:ascii="宋体" w:hAnsi="宋体"/>
          <w:color w:val="auto"/>
          <w:sz w:val="24"/>
          <w:szCs w:val="24"/>
        </w:rPr>
      </w:pPr>
      <w:r>
        <w:rPr>
          <w:rFonts w:hint="eastAsia" w:ascii="宋体" w:hAnsi="宋体"/>
          <w:color w:val="auto"/>
          <w:sz w:val="24"/>
          <w:szCs w:val="24"/>
        </w:rPr>
        <w:t>10.2合同费用组成：</w:t>
      </w:r>
    </w:p>
    <w:p>
      <w:pPr>
        <w:spacing w:line="400" w:lineRule="exact"/>
        <w:ind w:firstLine="480"/>
        <w:rPr>
          <w:rFonts w:ascii="宋体" w:hAnsi="宋体"/>
          <w:color w:val="auto"/>
          <w:sz w:val="24"/>
          <w:szCs w:val="24"/>
        </w:rPr>
      </w:pPr>
      <w:r>
        <w:rPr>
          <w:rFonts w:hint="eastAsia" w:ascii="宋体" w:hAnsi="宋体"/>
          <w:color w:val="auto"/>
          <w:sz w:val="24"/>
          <w:szCs w:val="24"/>
        </w:rPr>
        <w:t>合同价均已包括了为实施和完成合同工程量所需的劳务、设备材料、机械、质检(自检)、安装及调试、安全文明施工费、交通组织、运输、竣工资料费、过路过桥费、缺陷修复、管理、保险、安全设施、税费、利润等全部费用，以及合同明示或暗示的所有责任、义务和一般风险。</w:t>
      </w:r>
    </w:p>
    <w:p>
      <w:pPr>
        <w:spacing w:line="400" w:lineRule="exact"/>
        <w:ind w:firstLine="480"/>
        <w:rPr>
          <w:rFonts w:ascii="宋体" w:hAnsi="宋体"/>
          <w:color w:val="auto"/>
          <w:sz w:val="24"/>
          <w:szCs w:val="24"/>
        </w:rPr>
      </w:pPr>
      <w:r>
        <w:rPr>
          <w:rFonts w:hint="eastAsia" w:ascii="宋体" w:hAnsi="宋体"/>
          <w:color w:val="auto"/>
          <w:sz w:val="24"/>
          <w:szCs w:val="24"/>
        </w:rPr>
        <w:t>安全文明施工费包含:渝建发(2014) 25号关于印发《重庆市建设工程安全</w:t>
      </w:r>
    </w:p>
    <w:p>
      <w:pPr>
        <w:spacing w:line="400" w:lineRule="exact"/>
        <w:ind w:firstLine="480"/>
        <w:rPr>
          <w:rFonts w:ascii="宋体" w:hAnsi="宋体"/>
          <w:color w:val="auto"/>
          <w:sz w:val="24"/>
          <w:szCs w:val="24"/>
        </w:rPr>
      </w:pPr>
      <w:r>
        <w:rPr>
          <w:rFonts w:hint="eastAsia" w:ascii="宋体" w:hAnsi="宋体"/>
          <w:color w:val="auto"/>
          <w:sz w:val="24"/>
          <w:szCs w:val="24"/>
        </w:rPr>
        <w:t>文明施工费计取及使用管理规定》的通知，安全文明施工费由安全施工费、文明施工费、环境保护费及临时设施费组成。</w:t>
      </w:r>
    </w:p>
    <w:p>
      <w:pPr>
        <w:spacing w:line="400" w:lineRule="exact"/>
        <w:ind w:firstLine="480"/>
        <w:rPr>
          <w:rFonts w:ascii="宋体" w:hAnsi="宋体"/>
          <w:color w:val="auto"/>
          <w:sz w:val="24"/>
          <w:szCs w:val="24"/>
        </w:rPr>
      </w:pPr>
      <w:r>
        <w:rPr>
          <w:rFonts w:hint="eastAsia" w:ascii="宋体" w:hAnsi="宋体"/>
          <w:color w:val="auto"/>
          <w:sz w:val="24"/>
          <w:szCs w:val="24"/>
        </w:rPr>
        <w:t xml:space="preserve"> 一、安全施工费：1.完善、改造和维护安全防护设施设备费用(不含安全设施与主体工程同时设计、同时施工、同时投入生产和使用，即“三同时”要求初期投入的安全设施)，包括施工现场临时用电系统(施工安全用电的三级配电箱、两级保护装置、外电保护措施)、洞口(楼梯口、电梯井口、通道口、预留洞口)、临边(阳台边、楼板边、屋面周边、槽坑周边、卸料平台两侧)、机械设备(起重机、塔吊、施工升降机等机械设备的安全防护及现场施工机具操作区安全保护设施)、高处及交叉作业防护(建筑物垂直封闭、垂直防护架。水平防护架、安全防护通道措施)、防火、防爆、防尘、防毒、防雷等设施设备费用。2.配备、维护、保养应急救授器材、设备费用和应急演练费用。3.配备和更新安全帽、安全绳等现场作业人员安全防护用品及用具费用。4.安全施工专项方案及安全资料的编制费用。5.建筑工地安全设施及起重机械等设备的特种检测检验费用。6.开展重大危险源和事故隐患评估、监控和整改及远程监控设施安装、使用及设施摊销等费用。7.安全生产检查、评价、咨询和标准化建设费用。8.安全生产培训、教育、宣传费用。9.安全生产适用的新技术、新标准、新工艺、新装备的推广应用费用。10.治安秩序管理费用。11.其他安全生产费用。</w:t>
      </w:r>
    </w:p>
    <w:p>
      <w:pPr>
        <w:spacing w:line="400" w:lineRule="exact"/>
        <w:ind w:firstLine="480"/>
        <w:rPr>
          <w:rFonts w:ascii="宋体" w:hAnsi="宋体"/>
          <w:color w:val="auto"/>
          <w:sz w:val="24"/>
          <w:szCs w:val="24"/>
        </w:rPr>
      </w:pPr>
      <w:r>
        <w:rPr>
          <w:rFonts w:hint="eastAsia" w:ascii="宋体" w:hAnsi="宋体"/>
          <w:color w:val="auto"/>
          <w:sz w:val="24"/>
          <w:szCs w:val="24"/>
        </w:rPr>
        <w:t>二、文明施工费： 1.安全文明施工标志及标牌的购置、安装费用。2.临时围挡墙面的美化(内外抹灰、刷白、标语、彩绘等)、维护、保洁费用。3. 现场临时办公及生活设施包括办公、宿舍、食堂、厕所、淋浴房、盥洗处、医疗保健室、学习娱乐活动室等墙地面贴砖、地面硬化等装饰装修费用，以及符合安全、卫生、通风、采光、防火要求的设施费用。4.现场出入口、施工操作场地、现场临时道路硬化、拆除、清运及弃渣费用。5.车辆冲洗设施及冲洗保洁费用、现场卫生保洁费用。6.现场临时绿化费用。7.控制扬尘、噪声、废气费用。8.临时设施的保温隔热措施费用。9. 临时占道施工协助交通管理费用。10. 施工围挡封闭施工费用。11.建筑施工垃圾清运及弃渣费用。12. 易洒漏物质密闭运输费用。13. 现场临时医疗、救援及保健物品的配置费用。14.生产工人防暑降温费、防寒保暖费用。15.其他文明施工费用。</w:t>
      </w:r>
    </w:p>
    <w:p>
      <w:pPr>
        <w:spacing w:line="400" w:lineRule="exact"/>
        <w:ind w:firstLine="480"/>
        <w:rPr>
          <w:rFonts w:ascii="宋体" w:hAnsi="宋体"/>
          <w:color w:val="auto"/>
          <w:sz w:val="24"/>
          <w:szCs w:val="24"/>
        </w:rPr>
      </w:pPr>
      <w:r>
        <w:rPr>
          <w:rFonts w:hint="eastAsia" w:ascii="宋体" w:hAnsi="宋体"/>
          <w:color w:val="auto"/>
          <w:sz w:val="24"/>
          <w:szCs w:val="24"/>
        </w:rPr>
        <w:t>三、环境保护费：施工现场为达到环保等有关部门要求所需要的各项费用。</w:t>
      </w:r>
    </w:p>
    <w:p>
      <w:pPr>
        <w:spacing w:line="400" w:lineRule="exact"/>
        <w:ind w:firstLine="480"/>
        <w:rPr>
          <w:rFonts w:ascii="宋体" w:hAnsi="宋体"/>
          <w:color w:val="auto"/>
          <w:sz w:val="24"/>
          <w:szCs w:val="24"/>
        </w:rPr>
      </w:pPr>
      <w:r>
        <w:rPr>
          <w:rFonts w:hint="eastAsia" w:ascii="宋体" w:hAnsi="宋体"/>
          <w:color w:val="auto"/>
          <w:sz w:val="24"/>
          <w:szCs w:val="24"/>
        </w:rPr>
        <w:t>四、临时设施费：包括临时办公、宿舍、食堂、厕所、淋浴房、盥洗处、医疗保健室、学习娱乐活动室、材料仓库、加工厂、施工围墙、人行便道、构筑物以及施工现场范围内建筑物(构筑物)沿外边起50m以内的供(排)水管道(沟)、供电管线等设施的搭设、维修、拆除、清理和摊销等费用。本工程安全文明施工费包含设备设施、材料照管(含发包人采购设备、材料) .现场工作安全、人员安全、交通组织、占道施工许可申报等内容。</w:t>
      </w:r>
    </w:p>
    <w:p>
      <w:pPr>
        <w:spacing w:line="400" w:lineRule="exact"/>
        <w:ind w:firstLine="480"/>
        <w:rPr>
          <w:rFonts w:ascii="宋体" w:hAnsi="宋体"/>
          <w:color w:val="auto"/>
          <w:sz w:val="24"/>
          <w:szCs w:val="24"/>
        </w:rPr>
      </w:pPr>
      <w:r>
        <w:rPr>
          <w:rFonts w:hint="eastAsia" w:ascii="宋体" w:hAnsi="宋体"/>
          <w:color w:val="auto"/>
          <w:sz w:val="24"/>
          <w:szCs w:val="24"/>
        </w:rPr>
        <w:t xml:space="preserve">    乙方应保证投入足够的人力、物力及车辆(至少一辆)看护本项目中的设备设施及材料，看护工作应落实到人。比选申请人还应根据现场实际情况增加看护力量，设备设施及材料，在实施期间和移交之前发生的偷盗、人为破环、损坏等情况，均由乙方自行承担，并予以修复、补齐。</w:t>
      </w:r>
    </w:p>
    <w:p>
      <w:pPr>
        <w:spacing w:line="400" w:lineRule="exact"/>
        <w:ind w:firstLine="480"/>
        <w:rPr>
          <w:rFonts w:ascii="宋体" w:hAnsi="宋体"/>
          <w:color w:val="auto"/>
          <w:sz w:val="24"/>
          <w:szCs w:val="24"/>
        </w:rPr>
      </w:pPr>
      <w:r>
        <w:rPr>
          <w:rFonts w:hint="eastAsia" w:ascii="宋体" w:hAnsi="宋体"/>
          <w:color w:val="auto"/>
          <w:sz w:val="24"/>
          <w:szCs w:val="24"/>
        </w:rPr>
        <w:t xml:space="preserve">    报价清单中安全文明施工费用是指企业按照规定标准提取在成本中单项列支，由所中标的报价方在签定合同后包干使用。</w:t>
      </w:r>
    </w:p>
    <w:p>
      <w:pPr>
        <w:spacing w:line="400" w:lineRule="exact"/>
        <w:ind w:firstLine="482"/>
        <w:rPr>
          <w:rFonts w:ascii="宋体" w:hAnsi="宋体"/>
          <w:b/>
          <w:color w:val="auto"/>
          <w:sz w:val="24"/>
          <w:szCs w:val="24"/>
        </w:rPr>
      </w:pPr>
      <w:r>
        <w:rPr>
          <w:rFonts w:hint="eastAsia" w:ascii="宋体" w:hAnsi="宋体"/>
          <w:b/>
          <w:color w:val="auto"/>
          <w:sz w:val="24"/>
          <w:szCs w:val="24"/>
        </w:rPr>
        <w:t>第11条  工程款支付</w:t>
      </w:r>
    </w:p>
    <w:p>
      <w:pPr>
        <w:spacing w:line="400" w:lineRule="exact"/>
        <w:ind w:firstLine="480"/>
        <w:rPr>
          <w:rFonts w:ascii="宋体" w:hAnsi="宋体"/>
          <w:color w:val="auto"/>
          <w:sz w:val="24"/>
          <w:szCs w:val="24"/>
        </w:rPr>
      </w:pPr>
      <w:r>
        <w:rPr>
          <w:rFonts w:hint="eastAsia" w:ascii="宋体" w:hAnsi="宋体"/>
          <w:color w:val="auto"/>
          <w:sz w:val="24"/>
          <w:szCs w:val="24"/>
        </w:rPr>
        <w:t>11.1</w:t>
      </w:r>
      <w:r>
        <w:rPr>
          <w:rFonts w:ascii="宋体" w:hAnsi="宋体"/>
          <w:color w:val="auto"/>
          <w:sz w:val="24"/>
          <w:szCs w:val="24"/>
        </w:rPr>
        <w:t xml:space="preserve">  </w:t>
      </w:r>
      <w:r>
        <w:rPr>
          <w:rFonts w:hint="eastAsia" w:ascii="宋体" w:hAnsi="宋体"/>
          <w:color w:val="auto"/>
          <w:sz w:val="24"/>
          <w:szCs w:val="24"/>
        </w:rPr>
        <w:t>乙方当月检测完成后，甲方将对当月检测的相关设备进行随机抽查，抽查结果及报告合格后次月支付到上月完成检测金额的70%；若抽查结果或报告不合格，甲方有权责令其重新进行实施，直至当月检测路段重新抽查结果及报告合格后次月支付到上月完成检测金额的70%。</w:t>
      </w:r>
    </w:p>
    <w:p>
      <w:pPr>
        <w:spacing w:line="400" w:lineRule="exact"/>
        <w:ind w:firstLine="480"/>
        <w:rPr>
          <w:rFonts w:ascii="宋体" w:hAnsi="宋体"/>
          <w:color w:val="auto"/>
          <w:sz w:val="24"/>
          <w:szCs w:val="24"/>
        </w:rPr>
      </w:pPr>
      <w:r>
        <w:rPr>
          <w:rFonts w:ascii="宋体" w:hAnsi="宋体"/>
          <w:color w:val="auto"/>
          <w:sz w:val="24"/>
          <w:szCs w:val="24"/>
        </w:rPr>
        <w:t xml:space="preserve">11.2  </w:t>
      </w:r>
      <w:r>
        <w:rPr>
          <w:rFonts w:hint="eastAsia" w:ascii="宋体" w:hAnsi="宋体"/>
          <w:color w:val="auto"/>
          <w:sz w:val="24"/>
          <w:szCs w:val="24"/>
        </w:rPr>
        <w:t>项目检测完成后并通过业主单位组织的验收合格后支付到结算总金额的97%，缺陷责任期满一年后支付到结算总金额的100%。检测报告有效期为3年。注：乙方方每次办理支付前须开具等额的税率</w:t>
      </w:r>
      <w:r>
        <w:rPr>
          <w:rFonts w:ascii="宋体" w:hAnsi="宋体"/>
          <w:color w:val="auto"/>
          <w:sz w:val="24"/>
          <w:szCs w:val="24"/>
        </w:rPr>
        <w:t>6%的增值税专用发票给</w:t>
      </w:r>
      <w:r>
        <w:rPr>
          <w:rFonts w:hint="eastAsia" w:ascii="宋体" w:hAnsi="宋体"/>
          <w:color w:val="auto"/>
          <w:sz w:val="24"/>
          <w:szCs w:val="24"/>
        </w:rPr>
        <w:t>甲</w:t>
      </w:r>
      <w:r>
        <w:rPr>
          <w:rFonts w:ascii="宋体" w:hAnsi="宋体"/>
          <w:color w:val="auto"/>
          <w:sz w:val="24"/>
          <w:szCs w:val="24"/>
        </w:rPr>
        <w:t>方，否则</w:t>
      </w:r>
      <w:r>
        <w:rPr>
          <w:rFonts w:hint="eastAsia" w:ascii="宋体" w:hAnsi="宋体"/>
          <w:color w:val="auto"/>
          <w:sz w:val="24"/>
          <w:szCs w:val="24"/>
        </w:rPr>
        <w:t>甲</w:t>
      </w:r>
      <w:r>
        <w:rPr>
          <w:rFonts w:ascii="宋体" w:hAnsi="宋体"/>
          <w:color w:val="auto"/>
          <w:sz w:val="24"/>
          <w:szCs w:val="24"/>
        </w:rPr>
        <w:t>方不予支付。</w:t>
      </w:r>
    </w:p>
    <w:p>
      <w:pPr>
        <w:spacing w:line="400" w:lineRule="exact"/>
        <w:ind w:firstLine="480"/>
        <w:rPr>
          <w:rFonts w:ascii="宋体" w:hAnsi="宋体"/>
          <w:color w:val="auto"/>
          <w:sz w:val="24"/>
          <w:szCs w:val="24"/>
        </w:rPr>
      </w:pPr>
      <w:r>
        <w:rPr>
          <w:rFonts w:hint="eastAsia" w:ascii="宋体" w:hAnsi="宋体"/>
          <w:color w:val="auto"/>
          <w:sz w:val="24"/>
          <w:szCs w:val="24"/>
        </w:rPr>
        <w:t>11.</w:t>
      </w:r>
      <w:r>
        <w:rPr>
          <w:rFonts w:ascii="宋体" w:hAnsi="宋体"/>
          <w:color w:val="auto"/>
          <w:sz w:val="24"/>
          <w:szCs w:val="24"/>
        </w:rPr>
        <w:t xml:space="preserve">3  </w:t>
      </w:r>
      <w:r>
        <w:rPr>
          <w:rFonts w:hint="eastAsia" w:ascii="宋体" w:hAnsi="宋体"/>
          <w:color w:val="auto"/>
          <w:sz w:val="24"/>
          <w:szCs w:val="24"/>
        </w:rPr>
        <w:t>合同签订前，乙方向甲方提供履约担保。履约保函或履约保证金在完成合同约定的全部工作内容后28天后自动失效或无息退还剩余部分。担保金额为合同金额的10%，履约担保作为本合同附件。</w:t>
      </w:r>
    </w:p>
    <w:p>
      <w:pPr>
        <w:spacing w:line="400" w:lineRule="exact"/>
        <w:ind w:firstLine="480"/>
        <w:rPr>
          <w:rFonts w:ascii="宋体" w:hAnsi="宋体"/>
          <w:color w:val="auto"/>
          <w:sz w:val="24"/>
          <w:szCs w:val="24"/>
        </w:rPr>
      </w:pPr>
      <w:r>
        <w:rPr>
          <w:rFonts w:ascii="宋体" w:hAnsi="宋体"/>
          <w:color w:val="auto"/>
          <w:sz w:val="24"/>
          <w:szCs w:val="24"/>
        </w:rPr>
        <w:t xml:space="preserve">11.4  </w:t>
      </w:r>
      <w:r>
        <w:rPr>
          <w:rFonts w:hint="eastAsia" w:ascii="宋体" w:hAnsi="宋体"/>
          <w:color w:val="auto"/>
          <w:sz w:val="24"/>
          <w:szCs w:val="24"/>
        </w:rPr>
        <w:t>履约担保有效期：自双方签订的合同文件生效之日起，至合同验收完成止。如果乙方出具的履约保函有效期早于合同约定的履约担保有效期，乙方应在保函到期1个月之前延长保函的有效期，否则甲方有权停止支付合同价格。</w:t>
      </w:r>
    </w:p>
    <w:p>
      <w:pPr>
        <w:spacing w:line="400" w:lineRule="exact"/>
        <w:ind w:firstLine="480"/>
        <w:rPr>
          <w:rFonts w:ascii="宋体" w:hAnsi="宋体"/>
          <w:color w:val="auto"/>
          <w:sz w:val="24"/>
          <w:szCs w:val="24"/>
        </w:rPr>
      </w:pPr>
      <w:r>
        <w:rPr>
          <w:rFonts w:hint="eastAsia" w:ascii="宋体" w:hAnsi="宋体"/>
          <w:color w:val="auto"/>
          <w:sz w:val="24"/>
          <w:szCs w:val="24"/>
        </w:rPr>
        <w:t>1</w:t>
      </w:r>
      <w:r>
        <w:rPr>
          <w:rFonts w:ascii="宋体" w:hAnsi="宋体"/>
          <w:color w:val="auto"/>
          <w:sz w:val="24"/>
          <w:szCs w:val="24"/>
        </w:rPr>
        <w:t xml:space="preserve">1.5  </w:t>
      </w:r>
      <w:r>
        <w:rPr>
          <w:rFonts w:hint="eastAsia" w:ascii="宋体" w:hAnsi="宋体"/>
          <w:color w:val="auto"/>
          <w:sz w:val="24"/>
          <w:szCs w:val="24"/>
        </w:rPr>
        <w:t>担保形式：银行保函担保或现金转账。</w:t>
      </w:r>
    </w:p>
    <w:p>
      <w:pPr>
        <w:spacing w:line="400" w:lineRule="exact"/>
        <w:ind w:firstLine="482"/>
        <w:rPr>
          <w:rFonts w:ascii="宋体" w:hAnsi="宋体"/>
          <w:b/>
          <w:color w:val="auto"/>
          <w:sz w:val="24"/>
          <w:szCs w:val="24"/>
        </w:rPr>
      </w:pPr>
      <w:r>
        <w:rPr>
          <w:rFonts w:hint="eastAsia" w:ascii="宋体" w:hAnsi="宋体"/>
          <w:b/>
          <w:color w:val="auto"/>
          <w:sz w:val="24"/>
          <w:szCs w:val="24"/>
        </w:rPr>
        <w:t>第12条   争议</w:t>
      </w:r>
    </w:p>
    <w:p>
      <w:pPr>
        <w:spacing w:line="400" w:lineRule="exact"/>
        <w:ind w:firstLine="480"/>
        <w:rPr>
          <w:rFonts w:ascii="宋体" w:hAnsi="宋体"/>
          <w:color w:val="auto"/>
          <w:sz w:val="24"/>
          <w:szCs w:val="24"/>
        </w:rPr>
      </w:pPr>
      <w:r>
        <w:rPr>
          <w:rFonts w:hint="eastAsia" w:ascii="宋体" w:hAnsi="宋体"/>
          <w:color w:val="auto"/>
          <w:sz w:val="24"/>
          <w:szCs w:val="24"/>
        </w:rPr>
        <w:t>在发生因履行本合同而引起的或与本合同有关的争议时，双方应首先通过友好协商解决。如果争议在一方送交书面要求开始协商的通知后 10 天内未能解决，任何一方可将争议向甲方所在地人民法院提请诉讼。</w:t>
      </w:r>
    </w:p>
    <w:p>
      <w:pPr>
        <w:spacing w:line="400" w:lineRule="exact"/>
        <w:ind w:firstLine="482"/>
        <w:rPr>
          <w:rFonts w:ascii="宋体" w:hAnsi="宋体"/>
          <w:b/>
          <w:color w:val="auto"/>
          <w:sz w:val="24"/>
          <w:szCs w:val="24"/>
        </w:rPr>
      </w:pPr>
      <w:r>
        <w:rPr>
          <w:rFonts w:hint="eastAsia" w:ascii="宋体" w:hAnsi="宋体"/>
          <w:b/>
          <w:color w:val="auto"/>
          <w:sz w:val="24"/>
          <w:szCs w:val="24"/>
        </w:rPr>
        <w:t xml:space="preserve">第13条  违约责任 </w:t>
      </w:r>
    </w:p>
    <w:p>
      <w:pPr>
        <w:spacing w:line="400" w:lineRule="exact"/>
        <w:ind w:firstLine="480"/>
        <w:rPr>
          <w:rFonts w:ascii="宋体" w:hAnsi="宋体" w:cs="仿宋"/>
          <w:color w:val="auto"/>
          <w:sz w:val="24"/>
        </w:rPr>
      </w:pPr>
      <w:r>
        <w:rPr>
          <w:rFonts w:hint="eastAsia" w:ascii="宋体" w:hAnsi="宋体" w:cs="仿宋"/>
          <w:color w:val="auto"/>
          <w:sz w:val="24"/>
        </w:rPr>
        <w:t xml:space="preserve">13.1因乙方原因工程不能按合同工期交工，乙方每延期交工一天，应向甲方支付合同总价1%的违约金。 </w:t>
      </w:r>
    </w:p>
    <w:p>
      <w:pPr>
        <w:spacing w:line="400" w:lineRule="exact"/>
        <w:ind w:firstLine="480"/>
        <w:rPr>
          <w:rFonts w:ascii="宋体" w:hAnsi="宋体" w:cs="仿宋"/>
          <w:color w:val="auto"/>
          <w:sz w:val="24"/>
        </w:rPr>
      </w:pPr>
      <w:r>
        <w:rPr>
          <w:rFonts w:hint="eastAsia" w:ascii="宋体" w:hAnsi="宋体" w:cs="仿宋"/>
          <w:color w:val="auto"/>
          <w:sz w:val="24"/>
        </w:rPr>
        <w:t>13.2 甲方无正当理由不按本合同约定按时向乙方支付合同价款，每延期支付一天，应向乙方支付应付合同金额的1%的违约金，违约金支付限额不超过合同价的30%。</w:t>
      </w:r>
    </w:p>
    <w:p>
      <w:pPr>
        <w:ind w:firstLine="480"/>
        <w:rPr>
          <w:rFonts w:ascii="宋体" w:hAnsi="宋体"/>
          <w:color w:val="auto"/>
          <w:sz w:val="24"/>
        </w:rPr>
      </w:pPr>
      <w:r>
        <w:rPr>
          <w:rFonts w:hint="eastAsia" w:ascii="宋体" w:hAnsi="宋体"/>
          <w:color w:val="auto"/>
          <w:sz w:val="24"/>
        </w:rPr>
        <w:t>13.</w:t>
      </w:r>
      <w:r>
        <w:rPr>
          <w:rFonts w:ascii="宋体" w:hAnsi="宋体"/>
          <w:color w:val="auto"/>
          <w:sz w:val="24"/>
        </w:rPr>
        <w:t>3</w:t>
      </w:r>
      <w:r>
        <w:rPr>
          <w:rFonts w:hint="eastAsia" w:ascii="宋体" w:hAnsi="宋体"/>
          <w:color w:val="auto"/>
          <w:sz w:val="24"/>
        </w:rPr>
        <w:t>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ind w:firstLine="480"/>
        <w:rPr>
          <w:rFonts w:ascii="宋体" w:hAnsi="宋体"/>
          <w:color w:val="auto"/>
          <w:sz w:val="24"/>
        </w:rPr>
      </w:pPr>
      <w:r>
        <w:rPr>
          <w:rFonts w:hint="eastAsia" w:ascii="宋体" w:hAnsi="宋体"/>
          <w:color w:val="auto"/>
          <w:sz w:val="24"/>
        </w:rPr>
        <w:t>13.</w:t>
      </w:r>
      <w:r>
        <w:rPr>
          <w:rFonts w:ascii="宋体" w:hAnsi="宋体"/>
          <w:color w:val="auto"/>
          <w:sz w:val="24"/>
        </w:rPr>
        <w:t>4</w:t>
      </w:r>
      <w:r>
        <w:rPr>
          <w:rFonts w:hint="eastAsia" w:ascii="宋体" w:hAnsi="宋体"/>
          <w:color w:val="auto"/>
          <w:sz w:val="24"/>
        </w:rPr>
        <w:t>乙方人员未能按照合同约定开工日期进场，逾期开工或乙方逾期履行任何一项有期限要求的义务的，每逾期一天，乙方应向甲方支付合同总价款1%的违约金，逾期超过3日的，甲方有权解除本合同。</w:t>
      </w:r>
    </w:p>
    <w:p>
      <w:pPr>
        <w:ind w:firstLine="480"/>
        <w:rPr>
          <w:rFonts w:ascii="宋体" w:hAnsi="宋体"/>
          <w:color w:val="auto"/>
          <w:sz w:val="24"/>
        </w:rPr>
      </w:pPr>
      <w:r>
        <w:rPr>
          <w:rFonts w:hint="eastAsia" w:ascii="宋体" w:hAnsi="宋体"/>
          <w:color w:val="auto"/>
          <w:sz w:val="24"/>
        </w:rPr>
        <w:t>13.</w:t>
      </w:r>
      <w:r>
        <w:rPr>
          <w:rFonts w:ascii="宋体" w:hAnsi="宋体"/>
          <w:color w:val="auto"/>
          <w:sz w:val="24"/>
        </w:rPr>
        <w:t>5</w:t>
      </w:r>
      <w:r>
        <w:rPr>
          <w:rFonts w:hint="eastAsia" w:ascii="宋体" w:hAnsi="宋体"/>
          <w:color w:val="auto"/>
          <w:sz w:val="24"/>
        </w:rPr>
        <w:t>乙方必须重视安全生产，严格按照施工安全规范进行施工，出现违规操作或违反安全规范，每处违约金500-2000元/次，并责令停工整改，造成损失的乙方自行承担，甲方有权向乙方追偿。</w:t>
      </w:r>
    </w:p>
    <w:p>
      <w:pPr>
        <w:ind w:firstLine="480"/>
        <w:rPr>
          <w:rFonts w:ascii="宋体" w:hAnsi="宋体"/>
          <w:color w:val="auto"/>
          <w:sz w:val="24"/>
        </w:rPr>
      </w:pPr>
      <w:r>
        <w:rPr>
          <w:rFonts w:hint="eastAsia" w:ascii="宋体" w:hAnsi="宋体"/>
          <w:color w:val="auto"/>
          <w:sz w:val="24"/>
        </w:rPr>
        <w:t>13.</w:t>
      </w:r>
      <w:r>
        <w:rPr>
          <w:rFonts w:ascii="宋体" w:hAnsi="宋体"/>
          <w:color w:val="auto"/>
          <w:sz w:val="24"/>
        </w:rPr>
        <w:t>6</w:t>
      </w:r>
      <w:r>
        <w:rPr>
          <w:rFonts w:hint="eastAsia" w:ascii="宋体" w:hAnsi="宋体"/>
          <w:color w:val="auto"/>
          <w:sz w:val="24"/>
        </w:rPr>
        <w:t>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ind w:firstLine="480"/>
        <w:rPr>
          <w:rFonts w:ascii="宋体" w:hAnsi="宋体"/>
          <w:color w:val="auto"/>
          <w:sz w:val="24"/>
        </w:rPr>
      </w:pPr>
      <w:r>
        <w:rPr>
          <w:rFonts w:hint="eastAsia" w:ascii="宋体" w:hAnsi="宋体"/>
          <w:color w:val="auto"/>
          <w:sz w:val="24"/>
        </w:rPr>
        <w:t>13.</w:t>
      </w:r>
      <w:r>
        <w:rPr>
          <w:rFonts w:ascii="宋体" w:hAnsi="宋体"/>
          <w:color w:val="auto"/>
          <w:sz w:val="24"/>
        </w:rPr>
        <w:t>7</w:t>
      </w:r>
      <w:r>
        <w:rPr>
          <w:rFonts w:hint="eastAsia" w:ascii="宋体" w:hAnsi="宋体"/>
          <w:color w:val="auto"/>
          <w:sz w:val="24"/>
        </w:rPr>
        <w:t>乙方在本项目工作开展期间，更换现场负责人，甲方按5万元/人进行违约处理；更换安全负责人，甲方按2万元/人进行违约处理。新更换的人员不低于比选文件人员资质要求。</w:t>
      </w:r>
    </w:p>
    <w:p>
      <w:pPr>
        <w:ind w:firstLine="480"/>
        <w:rPr>
          <w:rFonts w:ascii="宋体" w:hAnsi="宋体"/>
          <w:color w:val="auto"/>
          <w:sz w:val="24"/>
        </w:rPr>
      </w:pPr>
      <w:r>
        <w:rPr>
          <w:rFonts w:hint="eastAsia" w:ascii="宋体" w:hAnsi="宋体"/>
          <w:color w:val="auto"/>
          <w:sz w:val="24"/>
        </w:rPr>
        <w:t>1</w:t>
      </w:r>
      <w:r>
        <w:rPr>
          <w:rFonts w:ascii="宋体" w:hAnsi="宋体"/>
          <w:color w:val="auto"/>
          <w:sz w:val="24"/>
        </w:rPr>
        <w:t>3.8</w:t>
      </w:r>
      <w:r>
        <w:rPr>
          <w:rFonts w:hint="eastAsia" w:ascii="宋体" w:hAnsi="宋体"/>
          <w:color w:val="auto"/>
          <w:sz w:val="24"/>
        </w:rPr>
        <w:t>乙方当月检测完成后，甲方将对当月检测的相关设备进行随机抽查，抽查结果或报告不合格，甲方按2千元/次进行违约处理，并责令乙方重新进行实施，直至当月检测路段重新抽查结果及报告合格为止。</w:t>
      </w:r>
    </w:p>
    <w:p>
      <w:pPr>
        <w:ind w:firstLine="482"/>
        <w:rPr>
          <w:rFonts w:ascii="宋体" w:hAnsi="宋体"/>
          <w:b/>
          <w:bCs/>
          <w:color w:val="auto"/>
          <w:sz w:val="24"/>
        </w:rPr>
      </w:pPr>
      <w:r>
        <w:rPr>
          <w:rFonts w:hint="eastAsia" w:ascii="宋体" w:hAnsi="宋体"/>
          <w:b/>
          <w:bCs/>
          <w:color w:val="auto"/>
          <w:sz w:val="24"/>
        </w:rPr>
        <w:t>第14条 通知与送达</w:t>
      </w:r>
    </w:p>
    <w:p>
      <w:pPr>
        <w:ind w:firstLine="480"/>
        <w:rPr>
          <w:rFonts w:ascii="宋体" w:hAnsi="宋体"/>
          <w:color w:val="auto"/>
          <w:sz w:val="24"/>
        </w:rPr>
      </w:pPr>
      <w:r>
        <w:rPr>
          <w:rFonts w:hint="eastAsia" w:ascii="宋体" w:hAnsi="宋体"/>
          <w:color w:val="auto"/>
          <w:sz w:val="24"/>
        </w:rPr>
        <w:t>14.1甲方确认其送达地址为：*</w:t>
      </w:r>
      <w:r>
        <w:rPr>
          <w:rFonts w:ascii="宋体" w:hAnsi="宋体"/>
          <w:color w:val="auto"/>
          <w:sz w:val="24"/>
        </w:rPr>
        <w:t>**</w:t>
      </w:r>
      <w:r>
        <w:rPr>
          <w:rFonts w:hint="eastAsia" w:ascii="宋体" w:hAnsi="宋体"/>
          <w:color w:val="auto"/>
          <w:sz w:val="24"/>
        </w:rPr>
        <w:t>，受送达人为：*</w:t>
      </w:r>
      <w:r>
        <w:rPr>
          <w:rFonts w:ascii="宋体" w:hAnsi="宋体"/>
          <w:color w:val="auto"/>
          <w:sz w:val="24"/>
        </w:rPr>
        <w:t>**</w:t>
      </w:r>
      <w:r>
        <w:rPr>
          <w:rFonts w:hint="eastAsia" w:ascii="宋体" w:hAnsi="宋体"/>
          <w:color w:val="auto"/>
          <w:sz w:val="24"/>
        </w:rPr>
        <w:t>，联系方式为：*</w:t>
      </w:r>
      <w:r>
        <w:rPr>
          <w:rFonts w:ascii="宋体" w:hAnsi="宋体"/>
          <w:color w:val="auto"/>
          <w:sz w:val="24"/>
        </w:rPr>
        <w:t>**</w:t>
      </w:r>
      <w:r>
        <w:rPr>
          <w:rFonts w:hint="eastAsia" w:ascii="宋体" w:hAnsi="宋体"/>
          <w:color w:val="auto"/>
          <w:sz w:val="24"/>
        </w:rPr>
        <w:t>。</w:t>
      </w:r>
    </w:p>
    <w:p>
      <w:pPr>
        <w:ind w:firstLine="480"/>
        <w:rPr>
          <w:rFonts w:ascii="宋体" w:hAnsi="宋体"/>
          <w:color w:val="auto"/>
          <w:sz w:val="24"/>
        </w:rPr>
      </w:pPr>
      <w:r>
        <w:rPr>
          <w:rFonts w:hint="eastAsia" w:ascii="宋体" w:hAnsi="宋体"/>
          <w:color w:val="auto"/>
          <w:sz w:val="24"/>
        </w:rPr>
        <w:t>乙方确认其送达地址为：</w:t>
      </w:r>
      <w:r>
        <w:rPr>
          <w:rFonts w:ascii="宋体" w:hAnsi="宋体"/>
          <w:color w:val="auto"/>
          <w:sz w:val="24"/>
        </w:rPr>
        <w:t>***</w:t>
      </w:r>
      <w:r>
        <w:rPr>
          <w:rFonts w:hint="eastAsia" w:ascii="宋体" w:hAnsi="宋体"/>
          <w:color w:val="auto"/>
          <w:sz w:val="24"/>
        </w:rPr>
        <w:t>，受送达人为：**</w:t>
      </w:r>
      <w:r>
        <w:rPr>
          <w:rFonts w:ascii="宋体" w:hAnsi="宋体"/>
          <w:color w:val="auto"/>
          <w:sz w:val="24"/>
        </w:rPr>
        <w:t>*</w:t>
      </w:r>
      <w:r>
        <w:rPr>
          <w:rFonts w:hint="eastAsia" w:ascii="宋体" w:hAnsi="宋体"/>
          <w:color w:val="auto"/>
          <w:sz w:val="24"/>
        </w:rPr>
        <w:t>，联系方式为：</w:t>
      </w:r>
      <w:r>
        <w:rPr>
          <w:rFonts w:ascii="宋体" w:hAnsi="宋体"/>
          <w:color w:val="auto"/>
          <w:sz w:val="24"/>
        </w:rPr>
        <w:t>***</w:t>
      </w:r>
      <w:r>
        <w:rPr>
          <w:rFonts w:hint="eastAsia" w:ascii="宋体" w:hAnsi="宋体"/>
          <w:color w:val="auto"/>
          <w:sz w:val="24"/>
        </w:rPr>
        <w:t>。</w:t>
      </w:r>
    </w:p>
    <w:p>
      <w:pPr>
        <w:ind w:firstLine="480"/>
        <w:rPr>
          <w:rFonts w:ascii="宋体" w:hAnsi="宋体"/>
          <w:color w:val="auto"/>
          <w:sz w:val="24"/>
        </w:rPr>
      </w:pPr>
      <w:r>
        <w:rPr>
          <w:rFonts w:hint="eastAsia" w:ascii="宋体" w:hAnsi="宋体"/>
          <w:color w:val="auto"/>
          <w:sz w:val="24"/>
        </w:rPr>
        <w:t>（若联系地址未填写，则以身份证载明的住址或工商登记的住所地为送达地址）</w:t>
      </w:r>
    </w:p>
    <w:p>
      <w:pPr>
        <w:ind w:firstLine="480"/>
        <w:rPr>
          <w:rFonts w:ascii="宋体" w:hAnsi="宋体"/>
          <w:color w:val="auto"/>
          <w:sz w:val="24"/>
        </w:rPr>
      </w:pPr>
      <w:r>
        <w:rPr>
          <w:rFonts w:hint="eastAsia" w:ascii="宋体" w:hAnsi="宋体"/>
          <w:color w:val="auto"/>
          <w:sz w:val="24"/>
        </w:rPr>
        <w:t xml:space="preserve">14.2以上送达地址适用范围包括但不限于各类告知书、通知书、工作联系单、协议文件、诉讼或仲裁文书，送达主体可以是合同各方、人民法院、仲裁委员会及各行政机关。                         </w:t>
      </w:r>
    </w:p>
    <w:p>
      <w:pPr>
        <w:ind w:firstLine="480"/>
        <w:rPr>
          <w:rFonts w:ascii="宋体" w:hAnsi="宋体"/>
          <w:color w:val="auto"/>
          <w:sz w:val="24"/>
        </w:rPr>
      </w:pPr>
      <w:r>
        <w:rPr>
          <w:rFonts w:hint="eastAsia" w:ascii="宋体" w:hAnsi="宋体"/>
          <w:color w:val="auto"/>
          <w:sz w:val="24"/>
        </w:rPr>
        <w:t>14.3送达主体按照上述送达地址进行送达，视为有效送达；采用邮寄送达的，以文书签收之日或退回之日视为送达之日；直接送达的，送达人当场在送达回证上记明情况之日视为送达之日。</w:t>
      </w:r>
    </w:p>
    <w:p>
      <w:pPr>
        <w:ind w:firstLine="480"/>
        <w:rPr>
          <w:rFonts w:ascii="宋体" w:hAnsi="宋体"/>
          <w:color w:val="auto"/>
          <w:sz w:val="24"/>
        </w:rPr>
      </w:pPr>
      <w:r>
        <w:rPr>
          <w:rFonts w:hint="eastAsia" w:ascii="宋体" w:hAnsi="宋体"/>
          <w:color w:val="auto"/>
          <w:sz w:val="24"/>
        </w:rPr>
        <w:t>14.4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spacing w:line="400" w:lineRule="exact"/>
        <w:ind w:firstLine="482"/>
        <w:rPr>
          <w:rFonts w:ascii="宋体" w:hAnsi="宋体"/>
          <w:b/>
          <w:color w:val="auto"/>
          <w:sz w:val="24"/>
          <w:szCs w:val="24"/>
        </w:rPr>
      </w:pPr>
      <w:r>
        <w:rPr>
          <w:rFonts w:hint="eastAsia" w:ascii="宋体" w:hAnsi="宋体"/>
          <w:b/>
          <w:color w:val="auto"/>
          <w:sz w:val="24"/>
          <w:szCs w:val="24"/>
        </w:rPr>
        <w:t>第15条  附则</w:t>
      </w:r>
    </w:p>
    <w:p>
      <w:pPr>
        <w:spacing w:line="400" w:lineRule="exact"/>
        <w:ind w:firstLine="480"/>
        <w:rPr>
          <w:rFonts w:ascii="宋体" w:hAnsi="宋体"/>
          <w:color w:val="auto"/>
          <w:sz w:val="24"/>
          <w:szCs w:val="24"/>
        </w:rPr>
      </w:pPr>
      <w:r>
        <w:rPr>
          <w:rFonts w:hint="eastAsia" w:ascii="宋体" w:hAnsi="宋体"/>
          <w:color w:val="auto"/>
          <w:sz w:val="24"/>
          <w:szCs w:val="24"/>
        </w:rPr>
        <w:t>15.1  本合同自双方法定代表人或其授权代理人签字并加盖公章之日起生效，至缺陷責任期满后合同履行完毕后失效。</w:t>
      </w:r>
    </w:p>
    <w:p>
      <w:pPr>
        <w:spacing w:line="410" w:lineRule="exact"/>
        <w:ind w:firstLine="480"/>
        <w:rPr>
          <w:rFonts w:ascii="宋体" w:hAnsi="宋体"/>
          <w:b/>
          <w:color w:val="auto"/>
          <w:sz w:val="24"/>
          <w:szCs w:val="24"/>
        </w:rPr>
      </w:pPr>
      <w:r>
        <w:rPr>
          <w:rFonts w:hint="eastAsia" w:ascii="宋体" w:hAnsi="宋体"/>
          <w:color w:val="auto"/>
          <w:sz w:val="24"/>
          <w:szCs w:val="24"/>
        </w:rPr>
        <w:t>15.2  合同条款位尽事宜， 甲乙双方另行协商解决。</w:t>
      </w:r>
    </w:p>
    <w:p>
      <w:pPr>
        <w:spacing w:line="420" w:lineRule="exact"/>
        <w:ind w:firstLine="480"/>
        <w:rPr>
          <w:rFonts w:ascii="宋体" w:hAnsi="宋体"/>
          <w:color w:val="auto"/>
          <w:sz w:val="24"/>
          <w:szCs w:val="24"/>
        </w:rPr>
      </w:pPr>
      <w:r>
        <w:rPr>
          <w:rFonts w:hint="eastAsia" w:ascii="宋体" w:hAnsi="宋体"/>
          <w:color w:val="auto"/>
          <w:sz w:val="24"/>
          <w:szCs w:val="24"/>
        </w:rPr>
        <w:t>15.3  本合同一式陆份， 甲方执肆份，乙方执贰份。</w:t>
      </w:r>
    </w:p>
    <w:p>
      <w:pPr>
        <w:spacing w:line="420" w:lineRule="exact"/>
        <w:ind w:firstLine="480"/>
        <w:rPr>
          <w:rFonts w:ascii="宋体" w:hAnsi="宋体"/>
          <w:color w:val="auto"/>
          <w:sz w:val="24"/>
          <w:szCs w:val="24"/>
        </w:rPr>
      </w:pPr>
      <w:r>
        <w:rPr>
          <w:rFonts w:hint="eastAsia" w:ascii="宋体" w:hAnsi="宋体"/>
          <w:color w:val="auto"/>
          <w:sz w:val="24"/>
          <w:szCs w:val="24"/>
        </w:rPr>
        <w:t>15.4  后附的工程费用清单、安全生产协议、违约处理细则、廉政合同、履约担保、中标通知书及技术标准和要求为本合同重要组成部分，与本合同具有同等的法律效力。</w:t>
      </w:r>
    </w:p>
    <w:p>
      <w:pPr>
        <w:spacing w:line="420" w:lineRule="exact"/>
        <w:ind w:firstLine="480"/>
        <w:rPr>
          <w:rFonts w:ascii="宋体" w:hAnsi="宋体"/>
          <w:color w:val="auto"/>
          <w:sz w:val="24"/>
          <w:szCs w:val="24"/>
        </w:rPr>
      </w:pPr>
      <w:r>
        <w:rPr>
          <w:rFonts w:hint="eastAsia" w:ascii="宋体" w:hAnsi="宋体"/>
          <w:color w:val="auto"/>
          <w:sz w:val="24"/>
          <w:szCs w:val="24"/>
        </w:rPr>
        <w:t>附件一: 工程量清单</w:t>
      </w:r>
    </w:p>
    <w:p>
      <w:pPr>
        <w:spacing w:line="420" w:lineRule="exact"/>
        <w:ind w:firstLine="480"/>
        <w:rPr>
          <w:rFonts w:ascii="宋体" w:hAnsi="宋体"/>
          <w:color w:val="auto"/>
          <w:sz w:val="24"/>
          <w:szCs w:val="24"/>
        </w:rPr>
      </w:pPr>
      <w:r>
        <w:rPr>
          <w:rFonts w:hint="eastAsia" w:ascii="宋体" w:hAnsi="宋体"/>
          <w:color w:val="auto"/>
          <w:sz w:val="24"/>
          <w:szCs w:val="24"/>
        </w:rPr>
        <w:t>附件二：项目人员名单</w:t>
      </w:r>
    </w:p>
    <w:p>
      <w:pPr>
        <w:spacing w:line="420" w:lineRule="exact"/>
        <w:ind w:firstLine="480"/>
        <w:rPr>
          <w:rFonts w:ascii="宋体" w:hAnsi="宋体"/>
          <w:color w:val="auto"/>
          <w:sz w:val="24"/>
          <w:szCs w:val="24"/>
        </w:rPr>
      </w:pPr>
      <w:r>
        <w:rPr>
          <w:rFonts w:hint="eastAsia" w:ascii="宋体" w:hAnsi="宋体"/>
          <w:color w:val="auto"/>
          <w:sz w:val="24"/>
          <w:szCs w:val="24"/>
        </w:rPr>
        <w:t>附件三：安全生产协议</w:t>
      </w:r>
    </w:p>
    <w:p>
      <w:pPr>
        <w:spacing w:line="420" w:lineRule="exact"/>
        <w:ind w:firstLine="480"/>
        <w:rPr>
          <w:rFonts w:ascii="宋体" w:hAnsi="宋体"/>
          <w:color w:val="auto"/>
          <w:sz w:val="24"/>
          <w:szCs w:val="24"/>
        </w:rPr>
      </w:pPr>
      <w:r>
        <w:rPr>
          <w:rFonts w:hint="eastAsia" w:ascii="宋体" w:hAnsi="宋体"/>
          <w:color w:val="auto"/>
          <w:sz w:val="24"/>
          <w:szCs w:val="24"/>
        </w:rPr>
        <w:t>附件四：违约处理细则</w:t>
      </w:r>
    </w:p>
    <w:p>
      <w:pPr>
        <w:spacing w:line="420" w:lineRule="exact"/>
        <w:ind w:firstLine="480"/>
        <w:rPr>
          <w:rFonts w:ascii="宋体" w:hAnsi="宋体"/>
          <w:color w:val="auto"/>
          <w:sz w:val="24"/>
          <w:szCs w:val="24"/>
        </w:rPr>
      </w:pPr>
      <w:r>
        <w:rPr>
          <w:rFonts w:hint="eastAsia" w:ascii="宋体" w:hAnsi="宋体"/>
          <w:color w:val="auto"/>
          <w:sz w:val="24"/>
          <w:szCs w:val="24"/>
        </w:rPr>
        <w:t>附件五：廉政合同</w:t>
      </w:r>
    </w:p>
    <w:p>
      <w:pPr>
        <w:spacing w:line="420" w:lineRule="exact"/>
        <w:ind w:firstLine="480"/>
        <w:rPr>
          <w:rFonts w:ascii="宋体" w:hAnsi="宋体"/>
          <w:color w:val="auto"/>
          <w:sz w:val="24"/>
          <w:szCs w:val="24"/>
        </w:rPr>
      </w:pPr>
      <w:r>
        <w:rPr>
          <w:rFonts w:hint="eastAsia" w:ascii="宋体" w:hAnsi="宋体"/>
          <w:color w:val="auto"/>
          <w:sz w:val="24"/>
          <w:szCs w:val="24"/>
        </w:rPr>
        <w:t>附件六：履约担保</w:t>
      </w:r>
    </w:p>
    <w:p>
      <w:pPr>
        <w:spacing w:line="420" w:lineRule="exact"/>
        <w:ind w:firstLine="480"/>
        <w:rPr>
          <w:rFonts w:ascii="宋体" w:hAnsi="宋体"/>
          <w:color w:val="auto"/>
          <w:sz w:val="24"/>
          <w:szCs w:val="24"/>
        </w:rPr>
      </w:pPr>
      <w:r>
        <w:rPr>
          <w:rFonts w:hint="eastAsia" w:ascii="宋体" w:hAnsi="宋体"/>
          <w:color w:val="auto"/>
          <w:sz w:val="24"/>
          <w:szCs w:val="24"/>
        </w:rPr>
        <w:t>附件七：中标通知书</w:t>
      </w:r>
    </w:p>
    <w:p>
      <w:pPr>
        <w:spacing w:line="420" w:lineRule="exact"/>
        <w:ind w:firstLine="480"/>
        <w:rPr>
          <w:color w:val="auto"/>
        </w:rPr>
      </w:pPr>
      <w:r>
        <w:rPr>
          <w:rFonts w:hint="eastAsia" w:ascii="宋体" w:hAnsi="宋体"/>
          <w:color w:val="auto"/>
          <w:sz w:val="24"/>
          <w:szCs w:val="24"/>
        </w:rPr>
        <w:t>附件八：技术标准和要求</w:t>
      </w:r>
    </w:p>
    <w:p>
      <w:pPr>
        <w:spacing w:line="420" w:lineRule="exact"/>
        <w:ind w:firstLine="480"/>
        <w:rPr>
          <w:rFonts w:ascii="宋体" w:hAnsi="宋体"/>
          <w:color w:val="auto"/>
          <w:sz w:val="24"/>
          <w:szCs w:val="24"/>
        </w:rPr>
      </w:pPr>
    </w:p>
    <w:p>
      <w:pPr>
        <w:spacing w:line="420" w:lineRule="exact"/>
        <w:ind w:firstLine="480"/>
        <w:rPr>
          <w:rFonts w:ascii="宋体" w:hAnsi="宋体"/>
          <w:color w:val="auto"/>
          <w:sz w:val="24"/>
          <w:szCs w:val="24"/>
        </w:rPr>
      </w:pPr>
    </w:p>
    <w:p>
      <w:pPr>
        <w:spacing w:line="420" w:lineRule="exact"/>
        <w:ind w:firstLine="480"/>
        <w:rPr>
          <w:rFonts w:ascii="宋体" w:hAnsi="宋体"/>
          <w:color w:val="auto"/>
          <w:sz w:val="24"/>
          <w:szCs w:val="24"/>
        </w:rPr>
      </w:pPr>
      <w:r>
        <w:rPr>
          <w:rFonts w:hint="eastAsia" w:ascii="宋体" w:hAnsi="宋体"/>
          <w:color w:val="auto"/>
          <w:sz w:val="24"/>
          <w:szCs w:val="24"/>
        </w:rPr>
        <w:t>甲方:重庆首讯科技股份有限公司     乙方:</w:t>
      </w:r>
      <w:r>
        <w:rPr>
          <w:rFonts w:ascii="宋体" w:hAnsi="宋体"/>
          <w:color w:val="auto"/>
          <w:sz w:val="24"/>
          <w:szCs w:val="24"/>
        </w:rPr>
        <w:t xml:space="preserve"> </w:t>
      </w:r>
    </w:p>
    <w:p>
      <w:pPr>
        <w:spacing w:line="420" w:lineRule="exact"/>
        <w:ind w:firstLine="480"/>
        <w:rPr>
          <w:rFonts w:ascii="宋体" w:hAnsi="宋体"/>
          <w:color w:val="auto"/>
          <w:sz w:val="24"/>
          <w:szCs w:val="24"/>
        </w:rPr>
      </w:pPr>
      <w:r>
        <w:rPr>
          <w:rFonts w:hint="eastAsia" w:ascii="宋体" w:hAnsi="宋体"/>
          <w:color w:val="auto"/>
          <w:sz w:val="24"/>
          <w:szCs w:val="24"/>
        </w:rPr>
        <w:t>公司负责人:                       法定代表人或其授权代理人:</w:t>
      </w:r>
    </w:p>
    <w:p>
      <w:pPr>
        <w:spacing w:line="420" w:lineRule="exact"/>
        <w:ind w:firstLine="480"/>
        <w:rPr>
          <w:rFonts w:ascii="宋体" w:hAnsi="宋体"/>
          <w:color w:val="auto"/>
          <w:sz w:val="24"/>
          <w:szCs w:val="24"/>
        </w:rPr>
      </w:pPr>
    </w:p>
    <w:p>
      <w:pPr>
        <w:spacing w:line="420" w:lineRule="exact"/>
        <w:ind w:firstLine="480"/>
        <w:rPr>
          <w:rFonts w:ascii="宋体" w:hAnsi="宋体"/>
          <w:color w:val="auto"/>
          <w:sz w:val="24"/>
          <w:szCs w:val="24"/>
        </w:rPr>
      </w:pPr>
      <w:r>
        <w:rPr>
          <w:rFonts w:hint="eastAsia" w:ascii="宋体" w:hAnsi="宋体"/>
          <w:color w:val="auto"/>
          <w:sz w:val="24"/>
          <w:szCs w:val="24"/>
        </w:rPr>
        <w:t>经办人:                           经办人:</w:t>
      </w:r>
    </w:p>
    <w:p>
      <w:pPr>
        <w:spacing w:line="420" w:lineRule="exact"/>
        <w:ind w:firstLine="480"/>
        <w:rPr>
          <w:rFonts w:ascii="宋体" w:hAnsi="宋体"/>
          <w:color w:val="auto"/>
          <w:sz w:val="24"/>
          <w:szCs w:val="24"/>
        </w:rPr>
      </w:pPr>
    </w:p>
    <w:p>
      <w:pPr>
        <w:spacing w:line="420" w:lineRule="exact"/>
        <w:ind w:firstLine="480"/>
        <w:rPr>
          <w:rFonts w:ascii="宋体" w:hAnsi="宋体"/>
          <w:color w:val="auto"/>
          <w:sz w:val="24"/>
          <w:szCs w:val="24"/>
        </w:rPr>
      </w:pPr>
      <w:r>
        <w:rPr>
          <w:rFonts w:hint="eastAsia" w:ascii="宋体" w:hAnsi="宋体"/>
          <w:color w:val="auto"/>
          <w:sz w:val="24"/>
          <w:szCs w:val="24"/>
        </w:rPr>
        <w:t>开户银行:                         开户银行:</w:t>
      </w:r>
      <w:r>
        <w:rPr>
          <w:rFonts w:hint="eastAsia" w:ascii="宋体" w:hAnsi="宋体"/>
          <w:color w:val="auto"/>
        </w:rPr>
        <w:t xml:space="preserve"> </w:t>
      </w:r>
    </w:p>
    <w:p>
      <w:pPr>
        <w:spacing w:line="420" w:lineRule="exact"/>
        <w:ind w:firstLine="480"/>
        <w:rPr>
          <w:rFonts w:ascii="宋体" w:hAnsi="宋体"/>
          <w:color w:val="auto"/>
          <w:sz w:val="24"/>
          <w:szCs w:val="24"/>
        </w:rPr>
      </w:pPr>
    </w:p>
    <w:p>
      <w:pPr>
        <w:spacing w:line="420" w:lineRule="exact"/>
        <w:ind w:firstLine="480"/>
        <w:rPr>
          <w:rFonts w:ascii="宋体" w:hAnsi="宋体"/>
          <w:color w:val="auto"/>
          <w:sz w:val="24"/>
          <w:szCs w:val="24"/>
        </w:rPr>
      </w:pPr>
      <w:r>
        <w:rPr>
          <w:rFonts w:hint="eastAsia" w:ascii="宋体" w:hAnsi="宋体"/>
          <w:color w:val="auto"/>
          <w:sz w:val="24"/>
          <w:szCs w:val="24"/>
        </w:rPr>
        <w:t>账号:                             账号:</w:t>
      </w:r>
    </w:p>
    <w:p>
      <w:pPr>
        <w:spacing w:line="420" w:lineRule="exact"/>
        <w:ind w:firstLine="480"/>
        <w:rPr>
          <w:rFonts w:ascii="宋体" w:hAnsi="宋体"/>
          <w:color w:val="auto"/>
          <w:sz w:val="24"/>
          <w:szCs w:val="24"/>
        </w:rPr>
      </w:pPr>
      <w:r>
        <w:rPr>
          <w:rFonts w:hint="eastAsia" w:ascii="宋体" w:hAnsi="宋体"/>
          <w:color w:val="auto"/>
          <w:sz w:val="24"/>
          <w:szCs w:val="24"/>
        </w:rPr>
        <w:t>日期:                             日期:</w:t>
      </w:r>
    </w:p>
    <w:p>
      <w:pPr>
        <w:spacing w:line="420" w:lineRule="exact"/>
        <w:ind w:firstLine="562"/>
        <w:rPr>
          <w:rFonts w:ascii="宋体" w:hAnsi="宋体"/>
          <w:b/>
          <w:color w:val="auto"/>
          <w:sz w:val="28"/>
          <w:szCs w:val="28"/>
        </w:rPr>
        <w:sectPr>
          <w:pgSz w:w="11906" w:h="16838"/>
          <w:pgMar w:top="1440" w:right="1800" w:bottom="1440" w:left="1800" w:header="851" w:footer="992" w:gutter="0"/>
          <w:cols w:space="720" w:num="1"/>
          <w:docGrid w:type="lines" w:linePitch="312" w:charSpace="0"/>
        </w:sectPr>
      </w:pPr>
    </w:p>
    <w:p>
      <w:pPr>
        <w:ind w:firstLine="602"/>
        <w:textAlignment w:val="baseline"/>
        <w:rPr>
          <w:rFonts w:ascii="宋体" w:hAnsi="宋体" w:cs="宋体"/>
          <w:b/>
          <w:bCs/>
          <w:color w:val="auto"/>
          <w:sz w:val="30"/>
          <w:szCs w:val="30"/>
        </w:rPr>
      </w:pPr>
      <w:r>
        <w:rPr>
          <w:rFonts w:hint="eastAsia" w:ascii="宋体" w:hAnsi="宋体" w:cs="宋体"/>
          <w:b/>
          <w:bCs/>
          <w:color w:val="auto"/>
          <w:sz w:val="30"/>
          <w:szCs w:val="30"/>
        </w:rPr>
        <w:t>附件一</w:t>
      </w:r>
      <w:r>
        <w:rPr>
          <w:rFonts w:ascii="宋体" w:hAnsi="宋体" w:cs="宋体"/>
          <w:b/>
          <w:bCs/>
          <w:color w:val="auto"/>
          <w:sz w:val="30"/>
          <w:szCs w:val="30"/>
        </w:rPr>
        <w:t>:</w:t>
      </w:r>
      <w:r>
        <w:rPr>
          <w:rFonts w:hint="eastAsia"/>
          <w:color w:val="auto"/>
          <w:sz w:val="30"/>
          <w:szCs w:val="30"/>
        </w:rPr>
        <w:t xml:space="preserve"> </w:t>
      </w:r>
      <w:r>
        <w:rPr>
          <w:rFonts w:hint="eastAsia" w:ascii="宋体" w:hAnsi="宋体" w:cs="宋体"/>
          <w:b/>
          <w:bCs/>
          <w:color w:val="auto"/>
          <w:sz w:val="30"/>
          <w:szCs w:val="30"/>
        </w:rPr>
        <w:t>工程量清单</w:t>
      </w: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602"/>
        <w:textAlignment w:val="baseline"/>
        <w:rPr>
          <w:rFonts w:ascii="宋体" w:hAnsi="宋体" w:cs="宋体"/>
          <w:b/>
          <w:bCs/>
          <w:color w:val="auto"/>
          <w:sz w:val="30"/>
          <w:szCs w:val="30"/>
        </w:rPr>
      </w:pPr>
      <w:r>
        <w:rPr>
          <w:rFonts w:hint="eastAsia" w:ascii="宋体" w:hAnsi="宋体" w:cs="宋体"/>
          <w:b/>
          <w:bCs/>
          <w:color w:val="auto"/>
          <w:sz w:val="30"/>
          <w:szCs w:val="30"/>
        </w:rPr>
        <w:t>附件二：项目人员名单</w:t>
      </w: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43"/>
        <w:jc w:val="center"/>
        <w:textAlignment w:val="baseline"/>
        <w:rPr>
          <w:rFonts w:ascii="宋体" w:hAnsi="宋体" w:cs="宋体"/>
          <w:b/>
          <w:bCs/>
          <w:color w:val="auto"/>
          <w:sz w:val="32"/>
          <w:szCs w:val="32"/>
        </w:rPr>
      </w:pPr>
    </w:p>
    <w:p>
      <w:pPr>
        <w:ind w:firstLine="602"/>
        <w:textAlignment w:val="baseline"/>
        <w:rPr>
          <w:rFonts w:ascii="宋体" w:hAnsi="宋体" w:cs="宋体"/>
          <w:b/>
          <w:bCs/>
          <w:color w:val="auto"/>
          <w:sz w:val="32"/>
          <w:szCs w:val="32"/>
        </w:rPr>
      </w:pPr>
      <w:r>
        <w:rPr>
          <w:rFonts w:hint="eastAsia" w:ascii="宋体" w:hAnsi="宋体" w:cs="宋体"/>
          <w:b/>
          <w:bCs/>
          <w:color w:val="auto"/>
          <w:sz w:val="30"/>
          <w:szCs w:val="30"/>
        </w:rPr>
        <w:t>附件三：安全生产协议</w:t>
      </w:r>
    </w:p>
    <w:p>
      <w:pPr>
        <w:ind w:firstLine="643"/>
        <w:jc w:val="center"/>
        <w:textAlignment w:val="baseline"/>
        <w:rPr>
          <w:rFonts w:ascii="宋体" w:hAnsi="宋体" w:cs="宋体"/>
          <w:b/>
          <w:bCs/>
          <w:color w:val="auto"/>
          <w:sz w:val="32"/>
          <w:szCs w:val="32"/>
        </w:rPr>
      </w:pPr>
      <w:r>
        <w:rPr>
          <w:rFonts w:hint="eastAsia" w:ascii="宋体" w:hAnsi="宋体" w:cs="宋体"/>
          <w:b/>
          <w:bCs/>
          <w:color w:val="auto"/>
          <w:sz w:val="32"/>
          <w:szCs w:val="32"/>
        </w:rPr>
        <w:t>安全生产协议</w:t>
      </w:r>
    </w:p>
    <w:p>
      <w:pPr>
        <w:widowControl/>
        <w:spacing w:line="400" w:lineRule="exact"/>
        <w:ind w:firstLine="480"/>
        <w:rPr>
          <w:rFonts w:ascii="宋体" w:hAnsi="宋体" w:cs="宋体"/>
          <w:color w:val="auto"/>
          <w:sz w:val="24"/>
        </w:rPr>
      </w:pPr>
      <w:r>
        <w:rPr>
          <w:rFonts w:hint="eastAsia" w:ascii="宋体" w:hAnsi="宋体" w:cs="宋体"/>
          <w:color w:val="auto"/>
          <w:sz w:val="24"/>
        </w:rPr>
        <w:t>为在</w:t>
      </w:r>
      <w:r>
        <w:rPr>
          <w:rFonts w:hint="eastAsia" w:ascii="宋体" w:hAnsi="宋体" w:cs="宋体"/>
          <w:color w:val="auto"/>
          <w:sz w:val="24"/>
          <w:u w:val="single"/>
        </w:rPr>
        <w:t>2022年专项工程金属结构物检测项目</w:t>
      </w:r>
      <w:r>
        <w:rPr>
          <w:rFonts w:hint="eastAsia" w:ascii="宋体" w:hAnsi="宋体" w:cs="宋体"/>
          <w:color w:val="auto"/>
          <w:sz w:val="24"/>
        </w:rPr>
        <w:t>实施过程中创造安全、高效的施工环境，切实做好本项目的安全管理工作，本项目发包人</w:t>
      </w:r>
      <w:r>
        <w:rPr>
          <w:rFonts w:hint="eastAsia" w:ascii="宋体" w:hAnsi="宋体" w:cs="宋体"/>
          <w:color w:val="auto"/>
          <w:sz w:val="24"/>
          <w:u w:val="single"/>
        </w:rPr>
        <w:t>重庆首讯科技股份有限公司</w:t>
      </w:r>
      <w:r>
        <w:rPr>
          <w:rFonts w:hint="eastAsia" w:ascii="宋体" w:hAnsi="宋体" w:cs="宋体"/>
          <w:color w:val="auto"/>
          <w:sz w:val="24"/>
        </w:rPr>
        <w:t xml:space="preserve">（以下简称“甲方”）与乙方 </w:t>
      </w:r>
      <w:r>
        <w:rPr>
          <w:rFonts w:hint="eastAsia" w:ascii="宋体" w:hAnsi="宋体" w:cs="宋体"/>
          <w:color w:val="auto"/>
          <w:sz w:val="24"/>
          <w:u w:val="single"/>
        </w:rPr>
        <w:t xml:space="preserve"> </w:t>
      </w:r>
      <w:r>
        <w:rPr>
          <w:rFonts w:ascii="宋体" w:hAnsi="宋体" w:cs="宋体"/>
          <w:color w:val="auto"/>
          <w:sz w:val="24"/>
          <w:u w:val="single"/>
        </w:rPr>
        <w:t xml:space="preserve">      </w:t>
      </w:r>
      <w:r>
        <w:rPr>
          <w:rFonts w:hint="eastAsia" w:ascii="宋体" w:hAnsi="宋体" w:cs="宋体"/>
          <w:color w:val="auto"/>
          <w:sz w:val="24"/>
          <w:u w:val="single"/>
        </w:rPr>
        <w:t xml:space="preserve"> </w:t>
      </w:r>
      <w:r>
        <w:rPr>
          <w:rFonts w:hint="eastAsia" w:ascii="宋体" w:hAnsi="宋体" w:cs="宋体"/>
          <w:color w:val="auto"/>
          <w:sz w:val="24"/>
        </w:rPr>
        <w:t>（以下简称“乙方”）特此签订安全生产协议：</w:t>
      </w:r>
    </w:p>
    <w:p>
      <w:pPr>
        <w:spacing w:line="660" w:lineRule="exact"/>
        <w:ind w:firstLine="482"/>
        <w:rPr>
          <w:rFonts w:ascii="宋体" w:hAnsi="宋体" w:cs="宋体"/>
          <w:b/>
          <w:bCs/>
          <w:color w:val="auto"/>
          <w:sz w:val="24"/>
          <w:szCs w:val="24"/>
        </w:rPr>
      </w:pPr>
      <w:r>
        <w:rPr>
          <w:rFonts w:hint="eastAsia" w:ascii="宋体" w:hAnsi="宋体" w:cs="宋体"/>
          <w:b/>
          <w:bCs/>
          <w:color w:val="auto"/>
          <w:sz w:val="24"/>
          <w:szCs w:val="24"/>
        </w:rPr>
        <w:t>一、此项工程甲乙双方安全责任人</w:t>
      </w:r>
    </w:p>
    <w:p>
      <w:pPr>
        <w:spacing w:line="400" w:lineRule="exact"/>
        <w:ind w:firstLine="480"/>
        <w:rPr>
          <w:rFonts w:ascii="宋体" w:hAnsi="宋体" w:cs="宋体"/>
          <w:color w:val="auto"/>
          <w:sz w:val="24"/>
          <w:szCs w:val="24"/>
          <w:u w:val="single"/>
        </w:rPr>
      </w:pPr>
      <w:r>
        <w:rPr>
          <w:rFonts w:hint="eastAsia" w:ascii="宋体" w:hAnsi="宋体" w:cs="宋体"/>
          <w:color w:val="auto"/>
          <w:sz w:val="24"/>
          <w:szCs w:val="24"/>
        </w:rPr>
        <w:t>甲方（工程管理部或维护中心项目负责人）：</w:t>
      </w:r>
      <w:r>
        <w:rPr>
          <w:rFonts w:hint="eastAsia" w:ascii="宋体" w:hAnsi="宋体" w:cs="宋体"/>
          <w:color w:val="auto"/>
          <w:sz w:val="24"/>
          <w:szCs w:val="24"/>
          <w:u w:val="single"/>
        </w:rPr>
        <w:t xml:space="preserve">  </w:t>
      </w:r>
      <w:r>
        <w:rPr>
          <w:rFonts w:ascii="宋体" w:hAnsi="宋体" w:cs="宋体"/>
          <w:color w:val="auto"/>
          <w:sz w:val="24"/>
          <w:szCs w:val="24"/>
          <w:u w:val="single"/>
        </w:rPr>
        <w:t xml:space="preserve">   </w:t>
      </w:r>
    </w:p>
    <w:p>
      <w:pPr>
        <w:spacing w:line="400" w:lineRule="exact"/>
        <w:ind w:firstLine="480"/>
        <w:rPr>
          <w:rFonts w:ascii="宋体" w:hAnsi="宋体" w:cs="宋体"/>
          <w:color w:val="auto"/>
          <w:sz w:val="24"/>
          <w:szCs w:val="24"/>
          <w:u w:val="single"/>
        </w:rPr>
      </w:pPr>
      <w:r>
        <w:rPr>
          <w:rFonts w:hint="eastAsia" w:ascii="宋体" w:hAnsi="宋体" w:cs="宋体"/>
          <w:color w:val="auto"/>
          <w:sz w:val="24"/>
          <w:szCs w:val="24"/>
        </w:rPr>
        <w:t>乙方（此工程项目负责人）：</w:t>
      </w:r>
      <w:r>
        <w:rPr>
          <w:rFonts w:hint="eastAsia" w:ascii="宋体" w:hAnsi="宋体" w:cs="宋体"/>
          <w:color w:val="auto"/>
          <w:sz w:val="24"/>
          <w:szCs w:val="24"/>
          <w:u w:val="single"/>
        </w:rPr>
        <w:t xml:space="preserve">  </w:t>
      </w:r>
      <w:r>
        <w:rPr>
          <w:rFonts w:ascii="宋体" w:hAnsi="宋体" w:cs="宋体"/>
          <w:color w:val="auto"/>
          <w:sz w:val="24"/>
          <w:szCs w:val="24"/>
          <w:u w:val="single"/>
        </w:rPr>
        <w:t xml:space="preserve">   </w:t>
      </w:r>
    </w:p>
    <w:p>
      <w:pPr>
        <w:ind w:firstLine="482"/>
        <w:rPr>
          <w:rFonts w:ascii="宋体" w:hAnsi="宋体" w:cs="宋体"/>
          <w:b/>
          <w:bCs/>
          <w:color w:val="auto"/>
          <w:sz w:val="24"/>
        </w:rPr>
      </w:pPr>
      <w:r>
        <w:rPr>
          <w:rFonts w:hint="eastAsia" w:ascii="宋体" w:hAnsi="宋体" w:cs="宋体"/>
          <w:b/>
          <w:bCs/>
          <w:color w:val="auto"/>
          <w:sz w:val="24"/>
        </w:rPr>
        <w:t>二、甲方职责</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1、严格遵守国家有关安全生产的法律法规，认真执行工程施工合同中的有关安全要求。</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2、按照“安全第一、预防为主”和坚持“管生产必须管安全”的原则进行安全生产管理，做到生产与安全工作同时计划、布置、检查、总结和评比。</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3、重要的安全设施必须坚持与主体工程“三同时”的原则，即：同时设计、审批，同时施工，同时验收，投入使用。</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5、组织对乙方施工现场安全生产检查，监督乙方及时处理发现的各种安全隐患。</w:t>
      </w:r>
    </w:p>
    <w:p>
      <w:pPr>
        <w:ind w:firstLine="482"/>
        <w:rPr>
          <w:rFonts w:ascii="宋体" w:hAnsi="宋体" w:cs="宋体"/>
          <w:b/>
          <w:bCs/>
          <w:color w:val="auto"/>
          <w:sz w:val="24"/>
        </w:rPr>
      </w:pPr>
      <w:r>
        <w:rPr>
          <w:rFonts w:hint="eastAsia" w:ascii="宋体" w:hAnsi="宋体" w:cs="宋体"/>
          <w:b/>
          <w:bCs/>
          <w:color w:val="auto"/>
          <w:sz w:val="24"/>
        </w:rPr>
        <w:t>三、乙方职责</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4、安全生产费用实行专款专用。施工单位应当在规定范围安排使用安全生产费用，不得挪用或挤占，并接受甲方项目经理及安全管理部门的检查。</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5、所有现场施工人员、管理人员必须投保“意外伤害医疗险”“人身意外伤害险”，且“人身意外伤害险”每人投保额度（占道工程不低于100万，非占道工程不低于80万），“意外伤害医疗险”每人投保额度不低于10万。</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6、施工前，应认真勘察现场，按甲方要求制订有针对性的安全技术措施，对管理人员和施工人员进行安全生产进场教育。</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7、在施工期间必须严格执行和遵守甲方的安全生产、防火管理的各项规定，接受甲方的督促、检查和指导，对于查出的隐患，乙方必须限期整改。</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8、乙方必须按照安全作业规程进行现场施工。对施工现场的各类安全防护设施、安全标志和警告牌，不得擅自拆除、更动。</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9、乙方在施工中，应注意地下管线及高压架空线路的保护。如遇有情况，应及时向甲方和有关部门联系，采取保护措施。</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10、乙方在任何时候都应采取各种合理的预防措施，防止其员工发生任何违法、违禁、暴力或妨碍治安的行为。</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11、乙方必须具有劳动安全管理部门颁发的安全生产证书，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13、操作人员上岗，必须按规定穿戴防护用品。施工负责人和安全检查员应随时检查劳动防护用品的穿戴情况，不按规定穿戴防护用品的人员不得上岗。</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14、所有施工机具设备和高空作业的设备均应定期检查，保证其经常处于完好状态；不合格的机具、设备和劳动保护用品严禁使用。</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15、施工中采用新技术、新工艺、新设备、新材料时，必须制定相应的安全技术措施，施工现场必须具有相关的安全标志牌。</w:t>
      </w:r>
    </w:p>
    <w:p>
      <w:pPr>
        <w:widowControl/>
        <w:tabs>
          <w:tab w:val="left" w:pos="3936"/>
        </w:tabs>
        <w:spacing w:line="400" w:lineRule="exact"/>
        <w:ind w:firstLine="480"/>
        <w:rPr>
          <w:rFonts w:ascii="宋体" w:hAnsi="宋体" w:cs="宋体"/>
          <w:b/>
          <w:bCs/>
          <w:color w:val="auto"/>
          <w:sz w:val="24"/>
        </w:rPr>
      </w:pPr>
      <w:r>
        <w:rPr>
          <w:rFonts w:hint="eastAsia" w:ascii="宋体" w:hAnsi="宋体" w:cs="宋体"/>
          <w:color w:val="auto"/>
          <w:sz w:val="24"/>
        </w:rPr>
        <w:t>16、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ind w:firstLine="482"/>
        <w:rPr>
          <w:rFonts w:ascii="宋体" w:hAnsi="宋体" w:cs="宋体"/>
          <w:b/>
          <w:bCs/>
          <w:color w:val="auto"/>
          <w:sz w:val="24"/>
        </w:rPr>
      </w:pPr>
      <w:r>
        <w:rPr>
          <w:rFonts w:hint="eastAsia" w:ascii="宋体" w:hAnsi="宋体" w:cs="宋体"/>
          <w:b/>
          <w:bCs/>
          <w:color w:val="auto"/>
          <w:sz w:val="24"/>
        </w:rPr>
        <w:t>四、违约处罚及责任</w:t>
      </w:r>
    </w:p>
    <w:p>
      <w:pPr>
        <w:ind w:firstLine="480"/>
        <w:rPr>
          <w:rFonts w:ascii="宋体" w:hAnsi="宋体" w:cs="宋体"/>
          <w:color w:val="auto"/>
          <w:sz w:val="24"/>
        </w:rPr>
      </w:pPr>
      <w:r>
        <w:rPr>
          <w:rFonts w:hint="eastAsia" w:ascii="宋体" w:hAnsi="宋体" w:cs="宋体"/>
          <w:color w:val="auto"/>
          <w:sz w:val="24"/>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3、乙方在施工期间违反安全生产相关要求及乙方职责，造成安全事故或人身损害、财产损失的，乙方承担全部责任。</w:t>
      </w:r>
    </w:p>
    <w:p>
      <w:pPr>
        <w:ind w:firstLine="482"/>
        <w:rPr>
          <w:rFonts w:ascii="宋体" w:hAnsi="宋体" w:cs="宋体"/>
          <w:b/>
          <w:bCs/>
          <w:color w:val="auto"/>
          <w:sz w:val="24"/>
        </w:rPr>
      </w:pPr>
      <w:r>
        <w:rPr>
          <w:rFonts w:hint="eastAsia" w:ascii="宋体" w:hAnsi="宋体" w:cs="宋体"/>
          <w:b/>
          <w:bCs/>
          <w:color w:val="auto"/>
          <w:sz w:val="24"/>
        </w:rPr>
        <w:t>五、协议份数与时效</w:t>
      </w:r>
    </w:p>
    <w:p>
      <w:pPr>
        <w:widowControl/>
        <w:spacing w:line="400" w:lineRule="exact"/>
        <w:ind w:firstLine="480"/>
        <w:rPr>
          <w:rFonts w:ascii="宋体" w:hAnsi="宋体" w:cs="宋体"/>
          <w:color w:val="auto"/>
          <w:sz w:val="24"/>
        </w:rPr>
      </w:pPr>
      <w:r>
        <w:rPr>
          <w:rFonts w:hint="eastAsia" w:ascii="宋体" w:hAnsi="宋体" w:cs="宋体"/>
          <w:color w:val="auto"/>
          <w:sz w:val="24"/>
        </w:rPr>
        <w:t>1、本协议作为</w:t>
      </w:r>
      <w:r>
        <w:rPr>
          <w:rFonts w:hint="eastAsia" w:ascii="宋体" w:hAnsi="宋体" w:cs="宋体"/>
          <w:color w:val="auto"/>
          <w:sz w:val="24"/>
          <w:u w:val="single"/>
        </w:rPr>
        <w:t>2022年专项工程金属结构物检测项目</w:t>
      </w:r>
      <w:r>
        <w:rPr>
          <w:rFonts w:hint="eastAsia" w:ascii="宋体" w:hAnsi="宋体" w:cs="宋体"/>
          <w:color w:val="auto"/>
          <w:sz w:val="24"/>
        </w:rPr>
        <w:t>的附件，与工程施工合同具有同等的法律效力。</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2、本协议一式贰份，甲方执壹份，乙方执壹份。由双方法定代表人或其授权的代理人签署与加盖公章后生效，全部工程完工验收后终止。</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3、因协议在履行过程中所产生的争议，双方协商解决，协商不成的，提交甲方所在地有管辖权的人民法院管辖。</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附件：《首讯公司工程安全生产的违约处理细则》渝高速首讯文〔2019〕40 号</w:t>
      </w:r>
    </w:p>
    <w:p>
      <w:pPr>
        <w:widowControl/>
        <w:tabs>
          <w:tab w:val="left" w:pos="3936"/>
        </w:tabs>
        <w:spacing w:line="400" w:lineRule="exact"/>
        <w:ind w:left="4080" w:hanging="4080" w:hangingChars="1700"/>
        <w:rPr>
          <w:rFonts w:ascii="宋体" w:hAnsi="宋体" w:cs="宋体"/>
          <w:color w:val="auto"/>
          <w:sz w:val="24"/>
        </w:rPr>
      </w:pPr>
    </w:p>
    <w:p>
      <w:pPr>
        <w:widowControl/>
        <w:tabs>
          <w:tab w:val="left" w:pos="3936"/>
        </w:tabs>
        <w:spacing w:line="400" w:lineRule="exact"/>
        <w:ind w:left="4080" w:hanging="4080" w:hangingChars="1700"/>
        <w:rPr>
          <w:rFonts w:ascii="宋体" w:hAnsi="宋体" w:cs="宋体"/>
          <w:color w:val="auto"/>
          <w:sz w:val="24"/>
        </w:rPr>
      </w:pPr>
      <w:r>
        <w:rPr>
          <w:rFonts w:hint="eastAsia" w:ascii="宋体" w:hAnsi="宋体" w:cs="宋体"/>
          <w:color w:val="auto"/>
          <w:sz w:val="24"/>
        </w:rPr>
        <w:t xml:space="preserve">甲方：重庆首讯科技股份有限公司  </w:t>
      </w:r>
      <w:r>
        <w:rPr>
          <w:rFonts w:hint="eastAsia" w:ascii="宋体" w:hAnsi="宋体" w:cs="宋体"/>
          <w:color w:val="auto"/>
          <w:sz w:val="24"/>
        </w:rPr>
        <w:tab/>
      </w:r>
      <w:r>
        <w:rPr>
          <w:rFonts w:hint="eastAsia" w:ascii="宋体" w:hAnsi="宋体" w:cs="宋体"/>
          <w:color w:val="auto"/>
          <w:sz w:val="24"/>
        </w:rPr>
        <w:t>乙方：</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公司负责人</w:t>
      </w:r>
      <w:r>
        <w:rPr>
          <w:rFonts w:hint="eastAsia" w:ascii="宋体" w:hAnsi="宋体" w:cs="宋体"/>
          <w:color w:val="auto"/>
          <w:sz w:val="24"/>
        </w:rPr>
        <w:tab/>
      </w:r>
      <w:r>
        <w:rPr>
          <w:rFonts w:hint="eastAsia" w:ascii="宋体" w:hAnsi="宋体" w:cs="宋体"/>
          <w:color w:val="auto"/>
          <w:sz w:val="24"/>
        </w:rPr>
        <w:t>法定代表人</w:t>
      </w: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或授权代理人：</w:t>
      </w:r>
      <w:r>
        <w:rPr>
          <w:rFonts w:hint="eastAsia" w:ascii="宋体" w:hAnsi="宋体" w:cs="宋体"/>
          <w:color w:val="auto"/>
          <w:sz w:val="24"/>
        </w:rPr>
        <w:tab/>
      </w:r>
      <w:r>
        <w:rPr>
          <w:rFonts w:hint="eastAsia" w:ascii="宋体" w:hAnsi="宋体" w:cs="宋体"/>
          <w:color w:val="auto"/>
          <w:sz w:val="24"/>
        </w:rPr>
        <w:t>或授权代理人：</w:t>
      </w:r>
    </w:p>
    <w:p>
      <w:pPr>
        <w:widowControl/>
        <w:tabs>
          <w:tab w:val="left" w:pos="3936"/>
        </w:tabs>
        <w:spacing w:line="400" w:lineRule="exact"/>
        <w:ind w:firstLine="480"/>
        <w:rPr>
          <w:rFonts w:ascii="宋体" w:hAnsi="宋体" w:cs="宋体"/>
          <w:color w:val="auto"/>
          <w:sz w:val="24"/>
        </w:rPr>
      </w:pPr>
    </w:p>
    <w:p>
      <w:pPr>
        <w:widowControl/>
        <w:tabs>
          <w:tab w:val="left" w:pos="3936"/>
        </w:tabs>
        <w:spacing w:line="400" w:lineRule="exact"/>
        <w:ind w:firstLine="480"/>
        <w:rPr>
          <w:rFonts w:ascii="宋体" w:hAnsi="宋体" w:cs="宋体"/>
          <w:color w:val="auto"/>
          <w:sz w:val="24"/>
        </w:rPr>
      </w:pPr>
      <w:r>
        <w:rPr>
          <w:rFonts w:hint="eastAsia" w:ascii="宋体" w:hAnsi="宋体" w:cs="宋体"/>
          <w:color w:val="auto"/>
          <w:sz w:val="24"/>
        </w:rPr>
        <w:t>经办人：                     经办人：</w:t>
      </w:r>
    </w:p>
    <w:p>
      <w:pPr>
        <w:widowControl/>
        <w:tabs>
          <w:tab w:val="left" w:pos="3936"/>
        </w:tabs>
        <w:spacing w:line="400" w:lineRule="exact"/>
        <w:ind w:firstLine="480"/>
        <w:rPr>
          <w:rFonts w:ascii="宋体" w:hAnsi="宋体" w:cs="宋体"/>
          <w:color w:val="auto"/>
          <w:sz w:val="24"/>
        </w:rPr>
      </w:pPr>
    </w:p>
    <w:p>
      <w:pPr>
        <w:widowControl/>
        <w:tabs>
          <w:tab w:val="left" w:pos="3936"/>
        </w:tabs>
        <w:spacing w:line="400" w:lineRule="exact"/>
        <w:ind w:firstLine="420"/>
        <w:rPr>
          <w:color w:val="auto"/>
        </w:rPr>
      </w:pPr>
      <w:r>
        <w:rPr>
          <w:rFonts w:hint="eastAsia" w:ascii="宋体" w:hAnsi="宋体" w:cs="宋体"/>
          <w:color w:val="auto"/>
          <w:sz w:val="24"/>
        </w:rPr>
        <w:t xml:space="preserve">日期: </w:t>
      </w:r>
      <w:r>
        <w:rPr>
          <w:rFonts w:hint="eastAsia" w:ascii="宋体" w:hAnsi="宋体" w:cs="宋体"/>
          <w:color w:val="auto"/>
          <w:sz w:val="24"/>
        </w:rPr>
        <w:tab/>
      </w:r>
      <w:r>
        <w:rPr>
          <w:rFonts w:hint="eastAsia" w:ascii="宋体" w:hAnsi="宋体" w:cs="宋体"/>
          <w:color w:val="auto"/>
          <w:sz w:val="24"/>
        </w:rPr>
        <w:t>日期:</w:t>
      </w:r>
    </w:p>
    <w:p>
      <w:pPr>
        <w:ind w:firstLine="602"/>
        <w:textAlignment w:val="baseline"/>
        <w:rPr>
          <w:rFonts w:ascii="宋体" w:hAnsi="宋体" w:cs="宋体"/>
          <w:b/>
          <w:bCs/>
          <w:color w:val="auto"/>
          <w:sz w:val="30"/>
          <w:szCs w:val="30"/>
        </w:rPr>
      </w:pPr>
      <w:r>
        <w:rPr>
          <w:rFonts w:hint="eastAsia" w:ascii="宋体" w:hAnsi="宋体" w:cs="宋体"/>
          <w:b/>
          <w:bCs/>
          <w:color w:val="auto"/>
          <w:sz w:val="30"/>
          <w:szCs w:val="30"/>
        </w:rPr>
        <w:t>附件四：违约处理细则</w:t>
      </w:r>
    </w:p>
    <w:p>
      <w:pPr>
        <w:spacing w:line="500" w:lineRule="exact"/>
        <w:ind w:firstLine="723"/>
        <w:jc w:val="center"/>
        <w:rPr>
          <w:rFonts w:ascii="宋体" w:hAnsi="宋体" w:cs="方正小标宋_GBK"/>
          <w:b/>
          <w:bCs/>
          <w:color w:val="auto"/>
          <w:sz w:val="36"/>
          <w:szCs w:val="36"/>
        </w:rPr>
      </w:pPr>
      <w:r>
        <w:rPr>
          <w:rFonts w:hint="eastAsia" w:ascii="宋体" w:hAnsi="宋体" w:cs="方正小标宋_GBK"/>
          <w:b/>
          <w:bCs/>
          <w:color w:val="auto"/>
          <w:sz w:val="36"/>
          <w:szCs w:val="36"/>
        </w:rPr>
        <w:t>重庆首讯科技股份有限公司</w:t>
      </w:r>
    </w:p>
    <w:p>
      <w:pPr>
        <w:spacing w:line="500" w:lineRule="exact"/>
        <w:ind w:firstLine="723"/>
        <w:jc w:val="center"/>
        <w:rPr>
          <w:rFonts w:ascii="宋体" w:hAnsi="宋体" w:cs="方正小标宋_GBK"/>
          <w:b/>
          <w:bCs/>
          <w:color w:val="auto"/>
          <w:sz w:val="36"/>
          <w:szCs w:val="36"/>
        </w:rPr>
      </w:pPr>
      <w:r>
        <w:rPr>
          <w:rFonts w:hint="eastAsia" w:ascii="宋体" w:hAnsi="宋体" w:cs="方正小标宋_GBK"/>
          <w:b/>
          <w:bCs/>
          <w:color w:val="auto"/>
          <w:sz w:val="36"/>
          <w:szCs w:val="36"/>
        </w:rPr>
        <w:t>工程安全生产的违约处理细则</w:t>
      </w:r>
    </w:p>
    <w:p>
      <w:pPr>
        <w:ind w:firstLine="480"/>
        <w:rPr>
          <w:rFonts w:ascii="宋体" w:hAnsi="宋体" w:cs="方正黑体_GBK"/>
          <w:color w:val="auto"/>
          <w:sz w:val="24"/>
          <w:szCs w:val="24"/>
        </w:rPr>
      </w:pPr>
      <w:r>
        <w:rPr>
          <w:rFonts w:hint="eastAsia" w:ascii="宋体" w:hAnsi="宋体" w:cs="方正黑体_GBK"/>
          <w:color w:val="auto"/>
          <w:sz w:val="24"/>
          <w:szCs w:val="24"/>
        </w:rPr>
        <w:t>1、目的与范围</w:t>
      </w:r>
    </w:p>
    <w:p>
      <w:pPr>
        <w:ind w:firstLine="480"/>
        <w:rPr>
          <w:rFonts w:ascii="宋体" w:hAnsi="宋体" w:cs="方正仿宋_GBK"/>
          <w:color w:val="auto"/>
          <w:sz w:val="24"/>
          <w:szCs w:val="24"/>
        </w:rPr>
      </w:pPr>
      <w:r>
        <w:rPr>
          <w:rFonts w:hint="eastAsia" w:ascii="宋体" w:hAnsi="宋体" w:cs="方正仿宋_GBK"/>
          <w:color w:val="auto"/>
          <w:sz w:val="24"/>
          <w:szCs w:val="24"/>
        </w:rPr>
        <w:t>为确保工程安全得以有效控制，纠正和处理工程过程中不规范的行为，特制定本违约处理实施细则。</w:t>
      </w:r>
    </w:p>
    <w:p>
      <w:pPr>
        <w:ind w:firstLine="480"/>
        <w:rPr>
          <w:rFonts w:ascii="宋体" w:hAnsi="宋体" w:cs="方正仿宋_GBK"/>
          <w:color w:val="auto"/>
          <w:sz w:val="24"/>
          <w:szCs w:val="24"/>
        </w:rPr>
      </w:pPr>
      <w:r>
        <w:rPr>
          <w:rFonts w:hint="eastAsia" w:ascii="宋体" w:hAnsi="宋体" w:cs="方正仿宋_GBK"/>
          <w:color w:val="auto"/>
          <w:sz w:val="24"/>
          <w:szCs w:val="24"/>
        </w:rPr>
        <w:t>本细则适用于重庆首讯科技股份有限公司（以下简称发包人）发包的所有施工、维护、服务等项目的承包人。</w:t>
      </w:r>
    </w:p>
    <w:p>
      <w:pPr>
        <w:ind w:firstLine="480"/>
        <w:rPr>
          <w:rFonts w:ascii="宋体" w:hAnsi="宋体" w:cs="方正黑体_GBK"/>
          <w:color w:val="auto"/>
          <w:sz w:val="24"/>
          <w:szCs w:val="24"/>
        </w:rPr>
      </w:pPr>
      <w:r>
        <w:rPr>
          <w:rFonts w:hint="eastAsia" w:ascii="宋体" w:hAnsi="宋体" w:cs="方正黑体_GBK"/>
          <w:color w:val="auto"/>
          <w:sz w:val="24"/>
          <w:szCs w:val="24"/>
        </w:rPr>
        <w:t>2、原则</w:t>
      </w:r>
    </w:p>
    <w:p>
      <w:pPr>
        <w:ind w:firstLine="480"/>
        <w:rPr>
          <w:rFonts w:ascii="宋体" w:hAnsi="宋体" w:cs="方正仿宋_GBK"/>
          <w:color w:val="auto"/>
          <w:sz w:val="24"/>
          <w:szCs w:val="24"/>
        </w:rPr>
      </w:pPr>
      <w:r>
        <w:rPr>
          <w:rFonts w:hint="eastAsia" w:ascii="宋体" w:hAnsi="宋体" w:cs="方正仿宋_GBK"/>
          <w:color w:val="auto"/>
          <w:sz w:val="24"/>
          <w:szCs w:val="24"/>
        </w:rPr>
        <w:t>2.1告知原则：发包人在与承包人签订合同（或施工协议、任务书）时，本细则作为《合同协议书》、《安全生产合同》附件。未与承包人签订合同时，管理（维护中心）、项目部在进场前书面告知,并经承包人签字或盖章确认。</w:t>
      </w:r>
    </w:p>
    <w:p>
      <w:pPr>
        <w:ind w:firstLine="480"/>
        <w:rPr>
          <w:rFonts w:ascii="宋体" w:hAnsi="宋体" w:cs="方正仿宋_GBK"/>
          <w:color w:val="auto"/>
          <w:sz w:val="24"/>
          <w:szCs w:val="24"/>
        </w:rPr>
      </w:pPr>
      <w:r>
        <w:rPr>
          <w:rFonts w:hint="eastAsia" w:ascii="宋体" w:hAnsi="宋体" w:cs="方正仿宋_GBK"/>
          <w:color w:val="auto"/>
          <w:sz w:val="24"/>
          <w:szCs w:val="24"/>
        </w:rPr>
        <w:t>2.2违约处理原则：承包人应认真履行合同条款，凡是违反合同条款规定的，均按规定承担违约责任，接受相应处理。</w:t>
      </w:r>
    </w:p>
    <w:p>
      <w:pPr>
        <w:ind w:firstLine="480"/>
        <w:rPr>
          <w:rFonts w:ascii="宋体" w:hAnsi="宋体" w:cs="方正黑体_GBK"/>
          <w:color w:val="auto"/>
          <w:sz w:val="24"/>
          <w:szCs w:val="24"/>
        </w:rPr>
      </w:pPr>
      <w:r>
        <w:rPr>
          <w:rFonts w:hint="eastAsia" w:ascii="宋体" w:hAnsi="宋体" w:cs="方正黑体_GBK"/>
          <w:color w:val="auto"/>
          <w:sz w:val="24"/>
          <w:szCs w:val="24"/>
        </w:rPr>
        <w:t>3、违约处理依据</w:t>
      </w:r>
    </w:p>
    <w:p>
      <w:pPr>
        <w:ind w:firstLine="480"/>
        <w:rPr>
          <w:rFonts w:ascii="宋体" w:hAnsi="宋体" w:cs="方正仿宋_GBK"/>
          <w:color w:val="auto"/>
          <w:sz w:val="24"/>
          <w:szCs w:val="24"/>
        </w:rPr>
      </w:pPr>
      <w:r>
        <w:rPr>
          <w:rFonts w:hint="eastAsia" w:ascii="宋体" w:hAnsi="宋体" w:cs="方正仿宋_GBK"/>
          <w:color w:val="auto"/>
          <w:sz w:val="24"/>
          <w:szCs w:val="24"/>
        </w:rPr>
        <w:t>《</w:t>
      </w:r>
      <w:r>
        <w:rPr>
          <w:rFonts w:hint="eastAsia" w:ascii="宋体" w:hAnsi="宋体" w:cs="方正仿宋_GBK"/>
          <w:color w:val="auto"/>
          <w:sz w:val="24"/>
          <w:szCs w:val="24"/>
          <w:shd w:val="clear" w:color="auto" w:fill="FFFFFF"/>
        </w:rPr>
        <w:t>中华人民共和国合同法</w:t>
      </w:r>
      <w:r>
        <w:rPr>
          <w:rFonts w:hint="eastAsia" w:ascii="宋体" w:hAnsi="宋体" w:cs="方正仿宋_GBK"/>
          <w:color w:val="auto"/>
          <w:sz w:val="24"/>
          <w:szCs w:val="24"/>
        </w:rPr>
        <w:t>》</w:t>
      </w:r>
      <w:r>
        <w:rPr>
          <w:rFonts w:hint="eastAsia" w:ascii="宋体" w:hAnsi="宋体" w:cs="方正仿宋_GBK"/>
          <w:color w:val="auto"/>
          <w:sz w:val="24"/>
          <w:szCs w:val="24"/>
          <w:shd w:val="clear" w:color="auto" w:fill="FFFFFF"/>
        </w:rPr>
        <w:t xml:space="preserve">，第一百一十四条，违约金：当事人可以约定一方违约时应当根据违约情况向对方支付一定数额的违约金，也可以约定因违约产生的损失赔偿额的计算方法。 </w:t>
      </w:r>
    </w:p>
    <w:p>
      <w:pPr>
        <w:ind w:firstLine="480"/>
        <w:rPr>
          <w:rFonts w:ascii="宋体" w:hAnsi="宋体" w:cs="方正黑体_GBK"/>
          <w:color w:val="auto"/>
          <w:sz w:val="24"/>
          <w:szCs w:val="24"/>
        </w:rPr>
      </w:pPr>
      <w:r>
        <w:rPr>
          <w:rFonts w:hint="eastAsia" w:ascii="宋体" w:hAnsi="宋体" w:cs="方正黑体_GBK"/>
          <w:color w:val="auto"/>
          <w:sz w:val="24"/>
          <w:szCs w:val="24"/>
        </w:rPr>
        <w:t>4、职责</w:t>
      </w:r>
    </w:p>
    <w:p>
      <w:pPr>
        <w:ind w:firstLine="480"/>
        <w:rPr>
          <w:rFonts w:ascii="宋体" w:hAnsi="宋体" w:cs="方正仿宋_GBK"/>
          <w:color w:val="auto"/>
          <w:sz w:val="24"/>
          <w:szCs w:val="24"/>
        </w:rPr>
      </w:pPr>
      <w:r>
        <w:rPr>
          <w:rFonts w:hint="eastAsia" w:ascii="宋体" w:hAnsi="宋体" w:cs="方正仿宋_GBK"/>
          <w:color w:val="auto"/>
          <w:sz w:val="24"/>
          <w:szCs w:val="24"/>
        </w:rPr>
        <w:t>4.1安全监管职能部门（安全管理部、工程管理部、智能交通研发中心等职能部门包括项目部、维护管理中心）是安全生产的违约处理的执行部门，具体负责对违约处理。</w:t>
      </w:r>
    </w:p>
    <w:p>
      <w:pPr>
        <w:ind w:firstLine="480"/>
        <w:rPr>
          <w:rFonts w:ascii="宋体" w:hAnsi="宋体" w:cs="方正仿宋_GBK"/>
          <w:color w:val="auto"/>
          <w:sz w:val="24"/>
          <w:szCs w:val="24"/>
        </w:rPr>
      </w:pPr>
      <w:r>
        <w:rPr>
          <w:rFonts w:hint="eastAsia" w:ascii="宋体" w:hAnsi="宋体" w:cs="方正仿宋_GBK"/>
          <w:color w:val="auto"/>
          <w:sz w:val="24"/>
          <w:szCs w:val="24"/>
        </w:rPr>
        <w:t>4.2违约处理人员：机电站站长、中心专职兼职安全管理人员、中心负责人、项目部负责人、安全负责人、技术负责人。</w:t>
      </w:r>
    </w:p>
    <w:p>
      <w:pPr>
        <w:ind w:firstLine="480"/>
        <w:rPr>
          <w:rFonts w:ascii="宋体" w:hAnsi="宋体" w:cs="方正仿宋_GBK"/>
          <w:color w:val="auto"/>
          <w:sz w:val="24"/>
          <w:szCs w:val="24"/>
        </w:rPr>
      </w:pPr>
      <w:r>
        <w:rPr>
          <w:rFonts w:hint="eastAsia" w:ascii="宋体" w:hAnsi="宋体" w:cs="方正仿宋_GBK"/>
          <w:color w:val="auto"/>
          <w:sz w:val="24"/>
          <w:szCs w:val="24"/>
        </w:rPr>
        <w:t>4.3施工单位必须严格执行国家、行业、主管部门、发包人安全生产相关规定，管好项目相关作业人员，如被发现违约行为，则按本文规定接受相应的违约金处理。</w:t>
      </w:r>
    </w:p>
    <w:p>
      <w:pPr>
        <w:ind w:firstLine="480"/>
        <w:rPr>
          <w:rFonts w:ascii="宋体" w:hAnsi="宋体" w:cs="方正黑体_GBK"/>
          <w:color w:val="auto"/>
          <w:sz w:val="24"/>
          <w:szCs w:val="24"/>
        </w:rPr>
      </w:pPr>
      <w:r>
        <w:rPr>
          <w:rFonts w:hint="eastAsia" w:ascii="宋体" w:hAnsi="宋体" w:cs="方正黑体_GBK"/>
          <w:color w:val="auto"/>
          <w:sz w:val="24"/>
          <w:szCs w:val="24"/>
        </w:rPr>
        <w:t>5、履约保证金交纳</w:t>
      </w:r>
    </w:p>
    <w:p>
      <w:pPr>
        <w:ind w:firstLine="480"/>
        <w:rPr>
          <w:rFonts w:ascii="宋体" w:hAnsi="宋体" w:cs="方正仿宋_GBK"/>
          <w:color w:val="auto"/>
          <w:sz w:val="24"/>
          <w:szCs w:val="24"/>
        </w:rPr>
      </w:pPr>
      <w:r>
        <w:rPr>
          <w:rFonts w:hint="eastAsia" w:ascii="宋体" w:hAnsi="宋体" w:cs="方正仿宋_GBK"/>
          <w:color w:val="auto"/>
          <w:sz w:val="24"/>
          <w:szCs w:val="24"/>
        </w:rPr>
        <w:t>承包人在与公司签订施工、维护、服务合同后，按合同约定交纳履约保证金，如未交纳履约保证金或履约保证金不足的，则违约处理在项目结算时扣减。</w:t>
      </w:r>
    </w:p>
    <w:p>
      <w:pPr>
        <w:ind w:firstLine="480"/>
        <w:rPr>
          <w:rFonts w:ascii="宋体" w:hAnsi="宋体" w:cs="方正黑体_GBK"/>
          <w:color w:val="auto"/>
          <w:sz w:val="24"/>
          <w:szCs w:val="24"/>
        </w:rPr>
      </w:pPr>
      <w:r>
        <w:rPr>
          <w:rFonts w:hint="eastAsia" w:ascii="宋体" w:hAnsi="宋体" w:cs="方正黑体_GBK"/>
          <w:color w:val="auto"/>
          <w:sz w:val="24"/>
          <w:szCs w:val="24"/>
        </w:rPr>
        <w:t>6、违约处理标准</w:t>
      </w:r>
    </w:p>
    <w:p>
      <w:pPr>
        <w:ind w:firstLine="480"/>
        <w:rPr>
          <w:rFonts w:ascii="宋体" w:hAnsi="宋体" w:cs="方正仿宋_GBK"/>
          <w:color w:val="auto"/>
          <w:sz w:val="24"/>
          <w:szCs w:val="24"/>
        </w:rPr>
      </w:pPr>
      <w:r>
        <w:rPr>
          <w:rFonts w:hint="eastAsia" w:ascii="宋体" w:hAnsi="宋体" w:cs="方正仿宋_GBK"/>
          <w:color w:val="auto"/>
          <w:sz w:val="24"/>
          <w:szCs w:val="24"/>
        </w:rPr>
        <w:t>6.1承包人必须重视安全生产，严格按照施工安全规范制订符合本工程实际的施工安全技术方案和安全保证措施，若在项目实施工程中未按审批后的技术方案和保证措施执行的，将处以1000元/次的违约金。</w:t>
      </w:r>
    </w:p>
    <w:p>
      <w:pPr>
        <w:ind w:firstLine="480"/>
        <w:rPr>
          <w:rFonts w:ascii="宋体" w:hAnsi="宋体" w:cs="方正仿宋_GBK"/>
          <w:color w:val="auto"/>
          <w:sz w:val="24"/>
          <w:szCs w:val="24"/>
        </w:rPr>
      </w:pPr>
      <w:r>
        <w:rPr>
          <w:rFonts w:hint="eastAsia" w:ascii="宋体" w:hAnsi="宋体" w:cs="方正仿宋_GBK"/>
          <w:color w:val="auto"/>
          <w:sz w:val="24"/>
          <w:szCs w:val="24"/>
        </w:rPr>
        <w:t>6.2施工单位须建立安全管理机构或设置安全管理人员，明确责任，安全管理人员必须到岗，否则，将处以1000元/次的违约金。</w:t>
      </w:r>
    </w:p>
    <w:p>
      <w:pPr>
        <w:ind w:firstLine="480"/>
        <w:rPr>
          <w:rFonts w:ascii="宋体" w:hAnsi="宋体" w:cs="方正仿宋_GBK"/>
          <w:color w:val="auto"/>
          <w:sz w:val="24"/>
          <w:szCs w:val="24"/>
        </w:rPr>
      </w:pPr>
      <w:r>
        <w:rPr>
          <w:rFonts w:hint="eastAsia" w:ascii="宋体" w:hAnsi="宋体" w:cs="方正仿宋_GBK"/>
          <w:color w:val="auto"/>
          <w:sz w:val="24"/>
          <w:szCs w:val="24"/>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ind w:firstLine="480"/>
        <w:rPr>
          <w:rFonts w:ascii="宋体" w:hAnsi="宋体" w:cs="方正仿宋_GBK"/>
          <w:color w:val="auto"/>
          <w:sz w:val="24"/>
          <w:szCs w:val="24"/>
        </w:rPr>
      </w:pPr>
      <w:r>
        <w:rPr>
          <w:rFonts w:hint="eastAsia" w:ascii="宋体" w:hAnsi="宋体" w:cs="方正仿宋_GBK"/>
          <w:color w:val="auto"/>
          <w:sz w:val="24"/>
          <w:szCs w:val="24"/>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ind w:firstLine="480"/>
        <w:rPr>
          <w:rFonts w:ascii="宋体" w:hAnsi="宋体" w:cs="方正仿宋_GBK"/>
          <w:color w:val="auto"/>
          <w:sz w:val="24"/>
          <w:szCs w:val="24"/>
        </w:rPr>
      </w:pPr>
      <w:r>
        <w:rPr>
          <w:rFonts w:hint="eastAsia" w:ascii="宋体" w:hAnsi="宋体" w:cs="方正仿宋_GBK"/>
          <w:color w:val="auto"/>
          <w:sz w:val="24"/>
          <w:szCs w:val="24"/>
        </w:rPr>
        <w:t>6.5施工现场必须有明显的各种安全标识及安全保护措施，涉路作业必须按照《公路养护安全作业规程》（JTG H30-2015）进行交通组织，否则，处以承包人每处1000元/次违约金。</w:t>
      </w:r>
    </w:p>
    <w:p>
      <w:pPr>
        <w:ind w:firstLine="480"/>
        <w:rPr>
          <w:rFonts w:ascii="宋体" w:hAnsi="宋体" w:cs="方正仿宋_GBK"/>
          <w:color w:val="auto"/>
          <w:sz w:val="24"/>
          <w:szCs w:val="24"/>
        </w:rPr>
      </w:pPr>
      <w:r>
        <w:rPr>
          <w:rFonts w:hint="eastAsia" w:ascii="宋体" w:hAnsi="宋体" w:cs="方正仿宋_GBK"/>
          <w:color w:val="auto"/>
          <w:sz w:val="24"/>
          <w:szCs w:val="24"/>
        </w:rPr>
        <w:t>6.6承包人必须文明施工，施工现场整齐规范，无乱堆乱放，由于生产、生活原因破坏生态环境，每处违约金 500元/次，并限期整改。</w:t>
      </w:r>
    </w:p>
    <w:p>
      <w:pPr>
        <w:ind w:firstLine="480"/>
        <w:rPr>
          <w:rFonts w:ascii="宋体" w:hAnsi="宋体" w:cs="方正仿宋_GBK"/>
          <w:color w:val="auto"/>
          <w:sz w:val="24"/>
          <w:szCs w:val="24"/>
        </w:rPr>
      </w:pPr>
      <w:r>
        <w:rPr>
          <w:rFonts w:hint="eastAsia" w:ascii="宋体" w:hAnsi="宋体" w:cs="方正仿宋_GBK"/>
          <w:color w:val="auto"/>
          <w:sz w:val="24"/>
          <w:szCs w:val="24"/>
        </w:rPr>
        <w:t>6.7特种工作人员，无证上岗的，则处以施工单位500元/人的违约金，并责令更换无证人员。</w:t>
      </w:r>
    </w:p>
    <w:p>
      <w:pPr>
        <w:ind w:firstLine="480"/>
        <w:rPr>
          <w:rFonts w:ascii="宋体" w:hAnsi="宋体" w:cs="方正仿宋_GBK"/>
          <w:color w:val="auto"/>
          <w:sz w:val="24"/>
          <w:szCs w:val="24"/>
        </w:rPr>
      </w:pPr>
      <w:r>
        <w:rPr>
          <w:rFonts w:hint="eastAsia" w:ascii="宋体" w:hAnsi="宋体" w:cs="方正仿宋_GBK"/>
          <w:color w:val="auto"/>
          <w:sz w:val="24"/>
          <w:szCs w:val="24"/>
        </w:rPr>
        <w:t>6.8未参加岗前培训或未购买保险的作业人员从事养护施工作业，则处以施工单位500元/人的违约金，并责令更换人员。</w:t>
      </w:r>
    </w:p>
    <w:p>
      <w:pPr>
        <w:ind w:firstLine="480"/>
        <w:rPr>
          <w:rFonts w:ascii="宋体" w:hAnsi="宋体" w:cs="方正仿宋_GBK"/>
          <w:color w:val="auto"/>
          <w:sz w:val="24"/>
          <w:szCs w:val="24"/>
        </w:rPr>
      </w:pPr>
      <w:r>
        <w:rPr>
          <w:rFonts w:hint="eastAsia" w:ascii="宋体" w:hAnsi="宋体" w:cs="方正仿宋_GBK"/>
          <w:color w:val="auto"/>
          <w:sz w:val="24"/>
          <w:szCs w:val="24"/>
        </w:rPr>
        <w:t>6.9施工单位或施工现场有如下情况之一者，每人每次处以违约金500～2000元：</w:t>
      </w:r>
    </w:p>
    <w:p>
      <w:pPr>
        <w:ind w:firstLine="480"/>
        <w:rPr>
          <w:rFonts w:ascii="宋体" w:hAnsi="宋体" w:cs="方正仿宋_GBK"/>
          <w:color w:val="auto"/>
          <w:sz w:val="24"/>
          <w:szCs w:val="24"/>
        </w:rPr>
      </w:pPr>
      <w:r>
        <w:rPr>
          <w:rFonts w:hint="eastAsia" w:ascii="宋体" w:hAnsi="宋体" w:cs="方正仿宋_GBK"/>
          <w:color w:val="auto"/>
          <w:sz w:val="24"/>
          <w:szCs w:val="24"/>
        </w:rPr>
        <w:t>6.9.1违章指挥，强令施工人员违章作业者。</w:t>
      </w:r>
    </w:p>
    <w:p>
      <w:pPr>
        <w:ind w:firstLine="480"/>
        <w:rPr>
          <w:rFonts w:ascii="宋体" w:hAnsi="宋体" w:cs="方正仿宋_GBK"/>
          <w:color w:val="auto"/>
          <w:sz w:val="24"/>
          <w:szCs w:val="24"/>
        </w:rPr>
      </w:pPr>
      <w:r>
        <w:rPr>
          <w:rFonts w:hint="eastAsia" w:ascii="宋体" w:hAnsi="宋体" w:cs="方正仿宋_GBK"/>
          <w:color w:val="auto"/>
          <w:sz w:val="24"/>
          <w:szCs w:val="24"/>
        </w:rPr>
        <w:t>6.9.2不遵守安全生产技术操作规程。</w:t>
      </w:r>
    </w:p>
    <w:p>
      <w:pPr>
        <w:ind w:firstLine="480"/>
        <w:rPr>
          <w:rFonts w:ascii="宋体" w:hAnsi="宋体" w:cs="方正仿宋_GBK"/>
          <w:color w:val="auto"/>
          <w:sz w:val="24"/>
          <w:szCs w:val="24"/>
        </w:rPr>
      </w:pPr>
      <w:r>
        <w:rPr>
          <w:rFonts w:hint="eastAsia" w:ascii="宋体" w:hAnsi="宋体" w:cs="方正仿宋_GBK"/>
          <w:color w:val="auto"/>
          <w:sz w:val="24"/>
          <w:szCs w:val="24"/>
        </w:rPr>
        <w:t xml:space="preserve">6.9.3发现事故隐患苗头，未采取积极有效措施及时整改者。 </w:t>
      </w:r>
    </w:p>
    <w:p>
      <w:pPr>
        <w:ind w:firstLine="480"/>
        <w:rPr>
          <w:rFonts w:ascii="宋体" w:hAnsi="宋体" w:cs="方正仿宋_GBK"/>
          <w:color w:val="auto"/>
          <w:sz w:val="24"/>
          <w:szCs w:val="24"/>
        </w:rPr>
      </w:pPr>
      <w:r>
        <w:rPr>
          <w:rFonts w:hint="eastAsia" w:ascii="宋体" w:hAnsi="宋体" w:cs="方正仿宋_GBK"/>
          <w:color w:val="auto"/>
          <w:sz w:val="24"/>
          <w:szCs w:val="24"/>
        </w:rPr>
        <w:t>6.9.4发生事故隐患不报告，或隐瞒事故真相，或未保护好事故现场者。</w:t>
      </w:r>
    </w:p>
    <w:p>
      <w:pPr>
        <w:ind w:firstLine="480"/>
        <w:rPr>
          <w:rFonts w:ascii="宋体" w:hAnsi="宋体" w:cs="方正仿宋_GBK"/>
          <w:color w:val="auto"/>
          <w:sz w:val="24"/>
          <w:szCs w:val="24"/>
        </w:rPr>
      </w:pPr>
      <w:r>
        <w:rPr>
          <w:rFonts w:hint="eastAsia" w:ascii="宋体" w:hAnsi="宋体" w:cs="方正仿宋_GBK"/>
          <w:color w:val="auto"/>
          <w:sz w:val="24"/>
          <w:szCs w:val="24"/>
        </w:rPr>
        <w:t>6.9.5使用安全生产用品不符合使用质量要求者。</w:t>
      </w:r>
    </w:p>
    <w:p>
      <w:pPr>
        <w:ind w:firstLine="480"/>
        <w:rPr>
          <w:rFonts w:ascii="宋体" w:hAnsi="宋体" w:cs="方正仿宋_GBK"/>
          <w:color w:val="auto"/>
          <w:sz w:val="24"/>
          <w:szCs w:val="24"/>
        </w:rPr>
      </w:pPr>
      <w:r>
        <w:rPr>
          <w:rFonts w:hint="eastAsia" w:ascii="宋体" w:hAnsi="宋体" w:cs="方正仿宋_GBK"/>
          <w:color w:val="auto"/>
          <w:sz w:val="24"/>
          <w:szCs w:val="24"/>
        </w:rPr>
        <w:t>6.9.6未配带安全防护器具者。</w:t>
      </w:r>
    </w:p>
    <w:p>
      <w:pPr>
        <w:ind w:firstLine="480"/>
        <w:rPr>
          <w:rFonts w:ascii="宋体" w:hAnsi="宋体" w:cs="方正仿宋_GBK"/>
          <w:color w:val="auto"/>
          <w:sz w:val="24"/>
          <w:szCs w:val="24"/>
        </w:rPr>
      </w:pPr>
      <w:r>
        <w:rPr>
          <w:rFonts w:hint="eastAsia" w:ascii="宋体" w:hAnsi="宋体" w:cs="方正仿宋_GBK"/>
          <w:color w:val="auto"/>
          <w:sz w:val="24"/>
          <w:szCs w:val="24"/>
        </w:rPr>
        <w:t>6.9.7在未摆放安全锥标情况下在紧急停车带内临时停车作业、较长时间停车情况下车内留人。</w:t>
      </w:r>
    </w:p>
    <w:p>
      <w:pPr>
        <w:ind w:firstLine="480"/>
        <w:rPr>
          <w:rFonts w:ascii="宋体" w:hAnsi="宋体" w:cs="方正仿宋_GBK"/>
          <w:color w:val="auto"/>
          <w:sz w:val="24"/>
          <w:szCs w:val="24"/>
        </w:rPr>
      </w:pPr>
      <w:r>
        <w:rPr>
          <w:rFonts w:hint="eastAsia" w:ascii="宋体" w:hAnsi="宋体" w:cs="方正仿宋_GBK"/>
          <w:color w:val="auto"/>
          <w:sz w:val="24"/>
          <w:szCs w:val="24"/>
        </w:rPr>
        <w:t>6.9.8在6级以上大风天气开展高处作业、吊装作业和能见度&lt;50米的气候条件下室外作业。</w:t>
      </w:r>
    </w:p>
    <w:p>
      <w:pPr>
        <w:ind w:firstLine="480"/>
        <w:rPr>
          <w:rFonts w:ascii="宋体" w:hAnsi="宋体" w:cs="方正仿宋_GBK"/>
          <w:color w:val="auto"/>
          <w:sz w:val="24"/>
          <w:szCs w:val="24"/>
        </w:rPr>
      </w:pPr>
      <w:r>
        <w:rPr>
          <w:rFonts w:hint="eastAsia" w:ascii="宋体" w:hAnsi="宋体" w:cs="方正仿宋_GBK"/>
          <w:color w:val="auto"/>
          <w:sz w:val="24"/>
          <w:szCs w:val="24"/>
        </w:rPr>
        <w:t>6.9.9在通车的道路内采用攀登脚手架、井字架、龙门架进行高处移动作业。</w:t>
      </w:r>
    </w:p>
    <w:p>
      <w:pPr>
        <w:ind w:firstLine="480"/>
        <w:rPr>
          <w:rFonts w:ascii="宋体" w:hAnsi="宋体" w:cs="方正仿宋_GBK"/>
          <w:color w:val="auto"/>
          <w:sz w:val="24"/>
          <w:szCs w:val="24"/>
        </w:rPr>
      </w:pPr>
      <w:r>
        <w:rPr>
          <w:rFonts w:hint="eastAsia" w:ascii="宋体" w:hAnsi="宋体" w:cs="方正仿宋_GBK"/>
          <w:color w:val="auto"/>
          <w:sz w:val="24"/>
          <w:szCs w:val="24"/>
        </w:rPr>
        <w:t>6.9.10开展高压外线巡检、供配电维护、高位水池检查等作业，未按要求监护的。</w:t>
      </w:r>
    </w:p>
    <w:p>
      <w:pPr>
        <w:ind w:firstLine="480"/>
        <w:rPr>
          <w:rFonts w:ascii="宋体" w:hAnsi="宋体" w:cs="方正仿宋_GBK"/>
          <w:color w:val="auto"/>
          <w:sz w:val="24"/>
          <w:szCs w:val="24"/>
        </w:rPr>
      </w:pPr>
      <w:r>
        <w:rPr>
          <w:rFonts w:hint="eastAsia" w:ascii="宋体" w:hAnsi="宋体" w:cs="方正仿宋_GBK"/>
          <w:color w:val="auto"/>
          <w:sz w:val="24"/>
          <w:szCs w:val="24"/>
        </w:rPr>
        <w:t>6.9.11施工单位未按规定办理相关施工手或施工手续不全、施工作业范围不在审批的手续范围内、擅自施工或未在维护中心、机电站报备的。</w:t>
      </w:r>
    </w:p>
    <w:p>
      <w:pPr>
        <w:ind w:firstLine="480"/>
        <w:rPr>
          <w:rFonts w:ascii="宋体" w:hAnsi="宋体" w:cs="方正黑体_GBK"/>
          <w:color w:val="auto"/>
          <w:sz w:val="24"/>
          <w:szCs w:val="24"/>
        </w:rPr>
      </w:pPr>
      <w:r>
        <w:rPr>
          <w:rFonts w:hint="eastAsia" w:ascii="宋体" w:hAnsi="宋体" w:cs="方正黑体_GBK"/>
          <w:color w:val="auto"/>
          <w:sz w:val="24"/>
          <w:szCs w:val="24"/>
        </w:rPr>
        <w:t>7、违约处理程序</w:t>
      </w:r>
    </w:p>
    <w:p>
      <w:pPr>
        <w:ind w:firstLine="480"/>
        <w:rPr>
          <w:rFonts w:ascii="宋体" w:hAnsi="宋体" w:cs="方正仿宋_GBK"/>
          <w:color w:val="auto"/>
          <w:sz w:val="24"/>
          <w:szCs w:val="24"/>
        </w:rPr>
      </w:pPr>
      <w:r>
        <w:rPr>
          <w:rFonts w:hint="eastAsia" w:ascii="宋体" w:hAnsi="宋体" w:cs="方正仿宋_GBK"/>
          <w:color w:val="auto"/>
          <w:sz w:val="24"/>
          <w:szCs w:val="24"/>
        </w:rPr>
        <w:t>7.1违约发现：</w:t>
      </w:r>
    </w:p>
    <w:p>
      <w:pPr>
        <w:ind w:firstLine="480"/>
        <w:rPr>
          <w:rFonts w:ascii="宋体" w:hAnsi="宋体" w:cs="方正仿宋_GBK"/>
          <w:color w:val="auto"/>
          <w:sz w:val="24"/>
          <w:szCs w:val="24"/>
        </w:rPr>
      </w:pPr>
      <w:r>
        <w:rPr>
          <w:rFonts w:hint="eastAsia" w:ascii="宋体" w:hAnsi="宋体" w:cs="方正仿宋_GBK"/>
          <w:color w:val="auto"/>
          <w:sz w:val="24"/>
          <w:szCs w:val="24"/>
        </w:rPr>
        <w:t>违约监督人员在履行发包人的监督检查工作中，发现承包人有违约行为，应现场及时制止、纠正、整改承包人的违约行为，作好记录，让承包人现场人员确认。</w:t>
      </w:r>
    </w:p>
    <w:p>
      <w:pPr>
        <w:ind w:firstLine="480"/>
        <w:rPr>
          <w:rFonts w:ascii="宋体" w:hAnsi="宋体" w:cs="方正仿宋_GBK"/>
          <w:color w:val="auto"/>
          <w:sz w:val="24"/>
          <w:szCs w:val="24"/>
        </w:rPr>
      </w:pPr>
      <w:r>
        <w:rPr>
          <w:rFonts w:hint="eastAsia" w:ascii="宋体" w:hAnsi="宋体" w:cs="方正仿宋_GBK"/>
          <w:color w:val="auto"/>
          <w:sz w:val="24"/>
          <w:szCs w:val="24"/>
        </w:rPr>
        <w:t>7.2违约处理：</w:t>
      </w:r>
    </w:p>
    <w:p>
      <w:pPr>
        <w:ind w:firstLine="480"/>
        <w:rPr>
          <w:rFonts w:ascii="宋体" w:hAnsi="宋体" w:cs="方正仿宋_GBK"/>
          <w:color w:val="auto"/>
          <w:sz w:val="24"/>
          <w:szCs w:val="24"/>
        </w:rPr>
      </w:pPr>
      <w:r>
        <w:rPr>
          <w:rFonts w:hint="eastAsia" w:ascii="宋体" w:hAnsi="宋体" w:cs="方正仿宋_GBK"/>
          <w:color w:val="auto"/>
          <w:sz w:val="24"/>
          <w:szCs w:val="24"/>
        </w:rPr>
        <w:t>具有处理权限人员根据监督人员记录的承包人违约行为，按本文件规定作出处理决定，填写《违约处理通知书》，与《监督检查记录表》一并交职能部门，由职能部门最终确认。</w:t>
      </w:r>
    </w:p>
    <w:p>
      <w:pPr>
        <w:ind w:firstLine="480"/>
        <w:rPr>
          <w:rFonts w:ascii="宋体" w:hAnsi="宋体" w:cs="方正仿宋_GBK"/>
          <w:color w:val="auto"/>
          <w:sz w:val="24"/>
          <w:szCs w:val="24"/>
        </w:rPr>
      </w:pPr>
      <w:r>
        <w:rPr>
          <w:rFonts w:hint="eastAsia" w:ascii="宋体" w:hAnsi="宋体" w:cs="方正仿宋_GBK"/>
          <w:color w:val="auto"/>
          <w:sz w:val="24"/>
          <w:szCs w:val="24"/>
        </w:rPr>
        <w:t>7.3违约处理的执行：</w:t>
      </w:r>
    </w:p>
    <w:p>
      <w:pPr>
        <w:ind w:firstLine="480"/>
        <w:rPr>
          <w:rFonts w:ascii="宋体" w:hAnsi="宋体" w:cs="方正仿宋_GBK"/>
          <w:color w:val="auto"/>
          <w:sz w:val="24"/>
          <w:szCs w:val="24"/>
        </w:rPr>
      </w:pPr>
      <w:r>
        <w:rPr>
          <w:rFonts w:hint="eastAsia" w:ascii="宋体" w:hAnsi="宋体" w:cs="方正仿宋_GBK"/>
          <w:color w:val="auto"/>
          <w:sz w:val="24"/>
          <w:szCs w:val="24"/>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pPr>
        <w:ind w:firstLine="480"/>
        <w:rPr>
          <w:rFonts w:ascii="宋体" w:hAnsi="宋体" w:cs="方正黑体_GBK"/>
          <w:color w:val="auto"/>
          <w:sz w:val="24"/>
          <w:szCs w:val="24"/>
        </w:rPr>
      </w:pPr>
      <w:r>
        <w:rPr>
          <w:rFonts w:hint="eastAsia" w:ascii="宋体" w:hAnsi="宋体" w:cs="方正黑体_GBK"/>
          <w:color w:val="auto"/>
          <w:sz w:val="24"/>
          <w:szCs w:val="24"/>
        </w:rPr>
        <w:t>8、相关记录：</w:t>
      </w:r>
    </w:p>
    <w:p>
      <w:pPr>
        <w:ind w:firstLine="480"/>
        <w:rPr>
          <w:rFonts w:ascii="宋体" w:hAnsi="宋体" w:cs="方正仿宋_GBK"/>
          <w:color w:val="auto"/>
          <w:sz w:val="24"/>
          <w:szCs w:val="24"/>
        </w:rPr>
      </w:pPr>
      <w:r>
        <w:rPr>
          <w:rFonts w:hint="eastAsia" w:ascii="宋体" w:hAnsi="宋体" w:cs="方正仿宋_GBK"/>
          <w:color w:val="auto"/>
          <w:sz w:val="24"/>
          <w:szCs w:val="24"/>
        </w:rPr>
        <w:t>8.1《监督检查记录表》</w:t>
      </w:r>
    </w:p>
    <w:p>
      <w:pPr>
        <w:ind w:firstLine="480"/>
        <w:rPr>
          <w:rFonts w:ascii="宋体" w:hAnsi="宋体" w:cs="方正仿宋_GBK"/>
          <w:color w:val="auto"/>
          <w:sz w:val="24"/>
          <w:szCs w:val="24"/>
        </w:rPr>
      </w:pPr>
      <w:r>
        <w:rPr>
          <w:rFonts w:hint="eastAsia" w:ascii="宋体" w:hAnsi="宋体" w:cs="方正仿宋_GBK"/>
          <w:color w:val="auto"/>
          <w:sz w:val="24"/>
          <w:szCs w:val="24"/>
        </w:rPr>
        <w:t>8.2《违约处理通知书》</w:t>
      </w:r>
    </w:p>
    <w:p>
      <w:pPr>
        <w:ind w:firstLine="480"/>
        <w:rPr>
          <w:rFonts w:ascii="宋体" w:hAnsi="宋体" w:cs="方正黑体_GBK"/>
          <w:color w:val="auto"/>
          <w:sz w:val="24"/>
          <w:szCs w:val="24"/>
        </w:rPr>
      </w:pPr>
      <w:r>
        <w:rPr>
          <w:rFonts w:hint="eastAsia" w:ascii="宋体" w:hAnsi="宋体" w:cs="方正黑体_GBK"/>
          <w:color w:val="auto"/>
          <w:sz w:val="24"/>
          <w:szCs w:val="24"/>
        </w:rPr>
        <w:t>9、其它</w:t>
      </w:r>
    </w:p>
    <w:p>
      <w:pPr>
        <w:ind w:firstLine="480"/>
        <w:rPr>
          <w:rFonts w:ascii="宋体" w:hAnsi="宋体" w:cs="方正仿宋_GBK"/>
          <w:color w:val="auto"/>
          <w:sz w:val="24"/>
          <w:szCs w:val="24"/>
        </w:rPr>
      </w:pPr>
      <w:r>
        <w:rPr>
          <w:rFonts w:hint="eastAsia" w:ascii="宋体" w:hAnsi="宋体" w:cs="方正仿宋_GBK"/>
          <w:color w:val="auto"/>
          <w:sz w:val="24"/>
          <w:szCs w:val="24"/>
        </w:rPr>
        <w:t>9.1本规定在使用过程中，应结合发包人实施的各项管理办法及规章制度等执行。</w:t>
      </w:r>
    </w:p>
    <w:p>
      <w:pPr>
        <w:ind w:firstLine="480"/>
        <w:rPr>
          <w:rFonts w:ascii="宋体" w:hAnsi="宋体" w:cs="方正仿宋_GBK"/>
          <w:color w:val="auto"/>
          <w:sz w:val="24"/>
          <w:szCs w:val="24"/>
        </w:rPr>
      </w:pPr>
      <w:r>
        <w:rPr>
          <w:rFonts w:hint="eastAsia" w:ascii="宋体" w:hAnsi="宋体" w:cs="方正仿宋_GBK"/>
          <w:color w:val="auto"/>
          <w:sz w:val="24"/>
          <w:szCs w:val="24"/>
        </w:rPr>
        <w:t>9.2本规定对合同协议双方当事人具有约束力。若出现违约，须严格按以上规定进行违约处理，对严重违约或不履约者，或有以上违约行为超过2次的，发包人有权解除合同，并有权要求其赔偿损失。</w:t>
      </w:r>
    </w:p>
    <w:p>
      <w:pPr>
        <w:ind w:firstLine="480"/>
        <w:rPr>
          <w:rFonts w:ascii="宋体" w:hAnsi="宋体"/>
          <w:color w:val="auto"/>
          <w:sz w:val="24"/>
          <w:szCs w:val="24"/>
        </w:rPr>
      </w:pPr>
      <w:r>
        <w:rPr>
          <w:rFonts w:hint="eastAsia" w:ascii="宋体" w:hAnsi="宋体" w:cs="方正仿宋_GBK"/>
          <w:color w:val="auto"/>
          <w:sz w:val="24"/>
          <w:szCs w:val="24"/>
        </w:rPr>
        <w:t>9.3本办法未尽事宜由发包人在过程中另行补充完善和约定执行。</w:t>
      </w: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ind w:firstLine="640"/>
        <w:rPr>
          <w:rFonts w:ascii="宋体" w:hAnsi="宋体" w:cs="方正黑体_GBK"/>
          <w:color w:val="auto"/>
          <w:sz w:val="32"/>
          <w:szCs w:val="32"/>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0" w:firstLineChars="0"/>
        <w:rPr>
          <w:color w:val="auto"/>
        </w:rPr>
      </w:pPr>
    </w:p>
    <w:p>
      <w:pPr>
        <w:ind w:firstLine="0"/>
        <w:rPr>
          <w:rFonts w:hint="eastAsia" w:ascii="宋体" w:hAnsi="宋体"/>
          <w:b/>
          <w:bCs/>
          <w:color w:val="auto"/>
          <w:sz w:val="30"/>
          <w:szCs w:val="30"/>
        </w:rPr>
      </w:pPr>
      <w:r>
        <w:rPr>
          <w:rFonts w:hint="eastAsia" w:ascii="宋体" w:hAnsi="宋体"/>
          <w:b/>
          <w:bCs/>
          <w:color w:val="auto"/>
          <w:sz w:val="30"/>
          <w:szCs w:val="30"/>
        </w:rPr>
        <w:br w:type="page"/>
      </w:r>
    </w:p>
    <w:p>
      <w:pPr>
        <w:ind w:firstLine="602"/>
        <w:rPr>
          <w:rFonts w:ascii="宋体" w:hAnsi="宋体"/>
          <w:b/>
          <w:bCs/>
          <w:color w:val="auto"/>
          <w:sz w:val="30"/>
          <w:szCs w:val="30"/>
        </w:rPr>
      </w:pPr>
      <w:r>
        <w:rPr>
          <w:rFonts w:hint="eastAsia" w:ascii="宋体" w:hAnsi="宋体"/>
          <w:b/>
          <w:bCs/>
          <w:color w:val="auto"/>
          <w:sz w:val="30"/>
          <w:szCs w:val="30"/>
        </w:rPr>
        <w:t>附：《处理通知书》</w:t>
      </w:r>
    </w:p>
    <w:p>
      <w:pPr>
        <w:ind w:firstLine="480"/>
        <w:jc w:val="center"/>
        <w:rPr>
          <w:rFonts w:ascii="仿宋_GB2312" w:eastAsia="仿宋_GB2312"/>
          <w:color w:val="auto"/>
          <w:sz w:val="24"/>
        </w:rPr>
      </w:pPr>
      <w:r>
        <w:rPr>
          <w:rFonts w:ascii="仿宋_GB2312" w:eastAsia="仿宋_GB2312"/>
          <w:color w:val="auto"/>
          <w:sz w:val="24"/>
          <w:szCs w:val="24"/>
        </w:rPr>
        <w:drawing>
          <wp:inline distT="0" distB="0" distL="114300" distR="114300">
            <wp:extent cx="5249545" cy="365125"/>
            <wp:effectExtent l="0" t="0" r="8255" b="15875"/>
            <wp:docPr id="2" name="图片 1" descr="规范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规范LOGO"/>
                    <pic:cNvPicPr>
                      <a:picLocks noChangeAspect="1"/>
                    </pic:cNvPicPr>
                  </pic:nvPicPr>
                  <pic:blipFill>
                    <a:blip r:embed="rId15"/>
                    <a:stretch>
                      <a:fillRect/>
                    </a:stretch>
                  </pic:blipFill>
                  <pic:spPr>
                    <a:xfrm>
                      <a:off x="0" y="0"/>
                      <a:ext cx="5249545" cy="365125"/>
                    </a:xfrm>
                    <a:prstGeom prst="rect">
                      <a:avLst/>
                    </a:prstGeom>
                    <a:noFill/>
                    <a:ln>
                      <a:noFill/>
                    </a:ln>
                  </pic:spPr>
                </pic:pic>
              </a:graphicData>
            </a:graphic>
          </wp:inline>
        </w:drawing>
      </w:r>
    </w:p>
    <w:p>
      <w:pPr>
        <w:ind w:firstLine="883"/>
        <w:jc w:val="center"/>
        <w:rPr>
          <w:rFonts w:ascii="黑体" w:hAnsi="黑体" w:eastAsia="黑体" w:cs="黑体"/>
          <w:b/>
          <w:bCs/>
          <w:color w:val="auto"/>
          <w:sz w:val="44"/>
          <w:szCs w:val="44"/>
        </w:rPr>
      </w:pPr>
      <w:r>
        <w:rPr>
          <w:rFonts w:hint="eastAsia" w:ascii="黑体" w:hAnsi="黑体" w:eastAsia="黑体" w:cs="黑体"/>
          <w:b/>
          <w:bCs/>
          <w:color w:val="auto"/>
          <w:sz w:val="44"/>
          <w:szCs w:val="44"/>
        </w:rPr>
        <w:t>违约处理通知书</w:t>
      </w:r>
    </w:p>
    <w:p>
      <w:pPr>
        <w:snapToGrid w:val="0"/>
        <w:ind w:firstLine="560"/>
        <w:rPr>
          <w:rFonts w:ascii="仿宋_GB2312" w:eastAsia="仿宋_GB2312"/>
          <w:color w:val="auto"/>
          <w:sz w:val="28"/>
          <w:szCs w:val="28"/>
        </w:rPr>
      </w:pPr>
      <w:r>
        <w:rPr>
          <w:rFonts w:hint="eastAsia" w:ascii="仿宋_GB2312" w:eastAsia="仿宋_GB2312"/>
          <w:color w:val="auto"/>
          <w:sz w:val="28"/>
          <w:szCs w:val="28"/>
        </w:rPr>
        <w:t>编号：</w:t>
      </w:r>
    </w:p>
    <w:tbl>
      <w:tblPr>
        <w:tblStyle w:val="45"/>
        <w:tblpPr w:leftFromText="180" w:rightFromText="180" w:vertAnchor="text" w:horzAnchor="page" w:tblpXSpec="center" w:tblpY="158"/>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366"/>
        <w:gridCol w:w="7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968" w:hRule="atLeast"/>
          <w:jc w:val="center"/>
        </w:trPr>
        <w:tc>
          <w:tcPr>
            <w:tcW w:w="2366" w:type="dxa"/>
            <w:vAlign w:val="center"/>
          </w:tcPr>
          <w:p>
            <w:pPr>
              <w:ind w:firstLine="0" w:firstLineChars="0"/>
              <w:jc w:val="center"/>
              <w:rPr>
                <w:rFonts w:ascii="仿宋_GB2312" w:eastAsia="仿宋_GB2312"/>
                <w:color w:val="auto"/>
                <w:sz w:val="28"/>
                <w:szCs w:val="28"/>
              </w:rPr>
            </w:pPr>
            <w:r>
              <w:rPr>
                <w:rFonts w:hint="eastAsia" w:ascii="仿宋_GB2312" w:eastAsia="仿宋_GB2312"/>
                <w:color w:val="auto"/>
                <w:sz w:val="28"/>
                <w:szCs w:val="28"/>
              </w:rPr>
              <w:t>受处理单位名称</w:t>
            </w:r>
          </w:p>
        </w:tc>
        <w:tc>
          <w:tcPr>
            <w:tcW w:w="7233" w:type="dxa"/>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968" w:hRule="atLeast"/>
          <w:jc w:val="center"/>
        </w:trPr>
        <w:tc>
          <w:tcPr>
            <w:tcW w:w="2366" w:type="dxa"/>
            <w:vAlign w:val="center"/>
          </w:tcPr>
          <w:p>
            <w:pPr>
              <w:ind w:firstLine="560"/>
              <w:jc w:val="center"/>
              <w:rPr>
                <w:rFonts w:ascii="仿宋_GB2312" w:eastAsia="仿宋_GB2312"/>
                <w:color w:val="auto"/>
                <w:sz w:val="28"/>
                <w:szCs w:val="28"/>
              </w:rPr>
            </w:pPr>
            <w:r>
              <w:rPr>
                <w:rFonts w:hint="eastAsia" w:ascii="仿宋_GB2312" w:eastAsia="仿宋_GB2312"/>
                <w:color w:val="auto"/>
                <w:sz w:val="28"/>
                <w:szCs w:val="28"/>
              </w:rPr>
              <w:t>施工项目名称</w:t>
            </w:r>
          </w:p>
        </w:tc>
        <w:tc>
          <w:tcPr>
            <w:tcW w:w="7233" w:type="dxa"/>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88"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违章地点</w:t>
            </w:r>
          </w:p>
        </w:tc>
        <w:tc>
          <w:tcPr>
            <w:tcW w:w="7233" w:type="dxa"/>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448" w:hRule="atLeast"/>
          <w:jc w:val="center"/>
        </w:trPr>
        <w:tc>
          <w:tcPr>
            <w:tcW w:w="2366" w:type="dxa"/>
            <w:vAlign w:val="center"/>
          </w:tcPr>
          <w:p>
            <w:pPr>
              <w:ind w:firstLine="560"/>
              <w:jc w:val="both"/>
              <w:rPr>
                <w:rFonts w:ascii="仿宋_GB2312" w:eastAsia="仿宋_GB2312"/>
                <w:color w:val="auto"/>
                <w:sz w:val="28"/>
                <w:szCs w:val="28"/>
              </w:rPr>
            </w:pPr>
          </w:p>
          <w:p>
            <w:pPr>
              <w:ind w:firstLine="560"/>
              <w:jc w:val="both"/>
              <w:rPr>
                <w:rFonts w:ascii="仿宋_GB2312" w:eastAsia="仿宋_GB2312"/>
                <w:color w:val="auto"/>
                <w:sz w:val="28"/>
                <w:szCs w:val="28"/>
              </w:rPr>
            </w:pPr>
            <w:r>
              <w:rPr>
                <w:rFonts w:hint="eastAsia" w:ascii="仿宋_GB2312" w:eastAsia="仿宋_GB2312"/>
                <w:color w:val="auto"/>
                <w:sz w:val="28"/>
                <w:szCs w:val="28"/>
              </w:rPr>
              <w:t>处理原因</w:t>
            </w:r>
          </w:p>
          <w:p>
            <w:pPr>
              <w:ind w:firstLine="560"/>
              <w:jc w:val="both"/>
              <w:rPr>
                <w:rFonts w:ascii="仿宋_GB2312" w:eastAsia="仿宋_GB2312"/>
                <w:color w:val="auto"/>
                <w:sz w:val="28"/>
                <w:szCs w:val="28"/>
              </w:rPr>
            </w:pPr>
          </w:p>
        </w:tc>
        <w:tc>
          <w:tcPr>
            <w:tcW w:w="7233" w:type="dxa"/>
          </w:tcPr>
          <w:p>
            <w:pPr>
              <w:ind w:firstLine="560"/>
              <w:rPr>
                <w:rFonts w:ascii="仿宋_GB2312" w:eastAsia="仿宋_GB2312"/>
                <w:color w:val="auto"/>
                <w:sz w:val="28"/>
                <w:szCs w:val="28"/>
              </w:rPr>
            </w:pPr>
          </w:p>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8"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处理依据</w:t>
            </w:r>
          </w:p>
        </w:tc>
        <w:tc>
          <w:tcPr>
            <w:tcW w:w="7233" w:type="dxa"/>
          </w:tcPr>
          <w:p>
            <w:pPr>
              <w:ind w:firstLine="560"/>
              <w:rPr>
                <w:rFonts w:ascii="仿宋_GB2312" w:eastAsia="仿宋_GB2312"/>
                <w:color w:val="auto"/>
                <w:sz w:val="28"/>
                <w:szCs w:val="28"/>
              </w:rPr>
            </w:pPr>
          </w:p>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95"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处理决定</w:t>
            </w:r>
          </w:p>
        </w:tc>
        <w:tc>
          <w:tcPr>
            <w:tcW w:w="7233" w:type="dxa"/>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46" w:hRule="atLeast"/>
          <w:jc w:val="center"/>
        </w:trPr>
        <w:tc>
          <w:tcPr>
            <w:tcW w:w="2366" w:type="dxa"/>
            <w:vAlign w:val="center"/>
          </w:tcPr>
          <w:p>
            <w:pPr>
              <w:snapToGrid w:val="0"/>
              <w:ind w:firstLine="0" w:firstLineChars="0"/>
              <w:jc w:val="center"/>
              <w:rPr>
                <w:rFonts w:ascii="仿宋_GB2312" w:eastAsia="仿宋_GB2312"/>
                <w:color w:val="auto"/>
                <w:sz w:val="28"/>
                <w:szCs w:val="28"/>
              </w:rPr>
            </w:pPr>
            <w:r>
              <w:rPr>
                <w:rFonts w:hint="eastAsia" w:ascii="仿宋_GB2312" w:eastAsia="仿宋_GB2312"/>
                <w:color w:val="auto"/>
                <w:sz w:val="28"/>
                <w:szCs w:val="28"/>
              </w:rPr>
              <w:t>处理违约金金额</w:t>
            </w:r>
          </w:p>
        </w:tc>
        <w:tc>
          <w:tcPr>
            <w:tcW w:w="7233" w:type="dxa"/>
            <w:vAlign w:val="center"/>
          </w:tcPr>
          <w:p>
            <w:pPr>
              <w:snapToGrid w:val="0"/>
              <w:ind w:firstLine="560"/>
              <w:rPr>
                <w:rFonts w:ascii="仿宋_GB2312" w:eastAsia="仿宋_GB2312"/>
                <w:color w:val="auto"/>
                <w:sz w:val="28"/>
                <w:szCs w:val="28"/>
              </w:rPr>
            </w:pPr>
            <w:r>
              <w:rPr>
                <w:rFonts w:hint="eastAsia" w:ascii="仿宋_GB2312" w:eastAsia="仿宋_GB2312"/>
                <w:color w:val="auto"/>
                <w:sz w:val="28"/>
                <w:szCs w:val="28"/>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88"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开单部门</w:t>
            </w:r>
          </w:p>
        </w:tc>
        <w:tc>
          <w:tcPr>
            <w:tcW w:w="7233" w:type="dxa"/>
            <w:vAlign w:val="center"/>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88"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开单人</w:t>
            </w:r>
          </w:p>
        </w:tc>
        <w:tc>
          <w:tcPr>
            <w:tcW w:w="7233" w:type="dxa"/>
            <w:vAlign w:val="center"/>
          </w:tcPr>
          <w:p>
            <w:pPr>
              <w:ind w:firstLine="560"/>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6" w:hRule="atLeast"/>
          <w:jc w:val="center"/>
        </w:trPr>
        <w:tc>
          <w:tcPr>
            <w:tcW w:w="2366" w:type="dxa"/>
            <w:vAlign w:val="center"/>
          </w:tcPr>
          <w:p>
            <w:pPr>
              <w:ind w:firstLine="560"/>
              <w:jc w:val="both"/>
              <w:rPr>
                <w:rFonts w:ascii="仿宋_GB2312" w:eastAsia="仿宋_GB2312"/>
                <w:color w:val="auto"/>
                <w:sz w:val="28"/>
                <w:szCs w:val="28"/>
              </w:rPr>
            </w:pPr>
            <w:r>
              <w:rPr>
                <w:rFonts w:hint="eastAsia" w:ascii="仿宋_GB2312" w:eastAsia="仿宋_GB2312"/>
                <w:color w:val="auto"/>
                <w:sz w:val="28"/>
                <w:szCs w:val="28"/>
              </w:rPr>
              <w:t>接收人</w:t>
            </w:r>
          </w:p>
        </w:tc>
        <w:tc>
          <w:tcPr>
            <w:tcW w:w="7233" w:type="dxa"/>
            <w:vAlign w:val="center"/>
          </w:tcPr>
          <w:p>
            <w:pPr>
              <w:ind w:firstLine="560"/>
              <w:rPr>
                <w:rFonts w:ascii="仿宋_GB2312" w:eastAsia="仿宋_GB2312"/>
                <w:color w:val="auto"/>
                <w:sz w:val="28"/>
                <w:szCs w:val="28"/>
              </w:rPr>
            </w:pPr>
          </w:p>
        </w:tc>
      </w:tr>
    </w:tbl>
    <w:p>
      <w:pPr>
        <w:spacing w:line="240" w:lineRule="auto"/>
        <w:ind w:firstLine="480"/>
        <w:rPr>
          <w:rFonts w:ascii="宋体" w:hAnsi="宋体" w:cs="宋体"/>
          <w:color w:val="auto"/>
          <w:szCs w:val="21"/>
        </w:rPr>
        <w:sectPr>
          <w:pgSz w:w="11906" w:h="16838"/>
          <w:pgMar w:top="1440" w:right="1800" w:bottom="1440" w:left="1800" w:header="851" w:footer="992" w:gutter="0"/>
          <w:cols w:space="720" w:num="1"/>
          <w:titlePg/>
          <w:docGrid w:type="lines" w:linePitch="312" w:charSpace="0"/>
        </w:sectPr>
      </w:pPr>
      <w:r>
        <w:rPr>
          <w:rFonts w:hint="eastAsia" w:ascii="宋体" w:hAnsi="宋体" w:cs="宋体"/>
          <w:color w:val="auto"/>
          <w:sz w:val="24"/>
          <w:szCs w:val="24"/>
        </w:rPr>
        <w:t>注：本《违约处理通知书》一式三份，一份交违约施工单位，一份开具违约通知书部门留底，一份交职能部门。</w:t>
      </w:r>
    </w:p>
    <w:p>
      <w:pPr>
        <w:ind w:firstLine="602"/>
        <w:rPr>
          <w:rFonts w:ascii="宋体" w:hAnsi="宋体" w:cs="仿宋"/>
          <w:b/>
          <w:color w:val="auto"/>
          <w:sz w:val="30"/>
          <w:szCs w:val="30"/>
        </w:rPr>
      </w:pPr>
      <w:r>
        <w:rPr>
          <w:rFonts w:hint="eastAsia" w:ascii="宋体" w:hAnsi="宋体" w:cs="仿宋"/>
          <w:b/>
          <w:color w:val="auto"/>
          <w:sz w:val="30"/>
          <w:szCs w:val="30"/>
        </w:rPr>
        <w:t>附件五：廉政合同</w:t>
      </w:r>
    </w:p>
    <w:p>
      <w:pPr>
        <w:ind w:firstLine="643"/>
        <w:jc w:val="center"/>
        <w:rPr>
          <w:rFonts w:ascii="宋体" w:hAnsi="宋体" w:cs="仿宋"/>
          <w:b/>
          <w:color w:val="auto"/>
          <w:sz w:val="32"/>
          <w:szCs w:val="32"/>
        </w:rPr>
      </w:pPr>
      <w:r>
        <w:rPr>
          <w:rFonts w:hint="eastAsia" w:ascii="宋体" w:hAnsi="宋体" w:cs="仿宋"/>
          <w:b/>
          <w:color w:val="auto"/>
          <w:sz w:val="32"/>
          <w:szCs w:val="32"/>
        </w:rPr>
        <w:t>2022年专项工程金属结构物检测项目</w:t>
      </w:r>
    </w:p>
    <w:p>
      <w:pPr>
        <w:ind w:firstLine="643"/>
        <w:jc w:val="center"/>
        <w:rPr>
          <w:rFonts w:ascii="宋体" w:hAnsi="宋体" w:cs="仿宋"/>
          <w:b/>
          <w:color w:val="auto"/>
          <w:sz w:val="32"/>
          <w:szCs w:val="32"/>
        </w:rPr>
      </w:pPr>
      <w:r>
        <w:rPr>
          <w:rFonts w:hint="eastAsia" w:ascii="宋体" w:hAnsi="宋体" w:cs="仿宋"/>
          <w:b/>
          <w:color w:val="auto"/>
          <w:sz w:val="32"/>
          <w:szCs w:val="32"/>
        </w:rPr>
        <w:t>廉政合同</w:t>
      </w:r>
    </w:p>
    <w:p>
      <w:pPr>
        <w:widowControl/>
        <w:spacing w:line="400" w:lineRule="exact"/>
        <w:ind w:firstLine="480"/>
        <w:rPr>
          <w:rFonts w:ascii="宋体" w:hAnsi="宋体" w:cs="仿宋"/>
          <w:color w:val="auto"/>
          <w:sz w:val="24"/>
        </w:rPr>
      </w:pPr>
      <w:r>
        <w:rPr>
          <w:rFonts w:hint="eastAsia" w:ascii="宋体" w:hAnsi="宋体" w:cs="仿宋"/>
          <w:color w:val="auto"/>
          <w:sz w:val="24"/>
        </w:rPr>
        <w:t>甲方：重庆首讯科技股份有限公司</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乙方：</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宋体" w:hAnsi="宋体" w:cs="仿宋"/>
          <w:color w:val="auto"/>
          <w:sz w:val="24"/>
          <w:u w:val="single"/>
        </w:rPr>
        <w:t>重庆首讯科技股份有限公司</w:t>
      </w:r>
      <w:r>
        <w:rPr>
          <w:rFonts w:hint="eastAsia" w:ascii="宋体" w:hAnsi="宋体" w:cs="仿宋"/>
          <w:color w:val="auto"/>
          <w:sz w:val="24"/>
        </w:rPr>
        <w:t>（以下称甲方）与</w:t>
      </w:r>
      <w:r>
        <w:rPr>
          <w:rFonts w:hint="eastAsia" w:ascii="宋体" w:hAnsi="宋体" w:cs="仿宋"/>
          <w:color w:val="auto"/>
          <w:sz w:val="24"/>
          <w:u w:val="single"/>
        </w:rPr>
        <w:t xml:space="preserve"> </w:t>
      </w:r>
      <w:r>
        <w:rPr>
          <w:rFonts w:ascii="宋体" w:hAnsi="宋体" w:cs="仿宋"/>
          <w:color w:val="auto"/>
          <w:sz w:val="24"/>
          <w:u w:val="single"/>
        </w:rPr>
        <w:t xml:space="preserve">        </w:t>
      </w:r>
      <w:r>
        <w:rPr>
          <w:rFonts w:hint="eastAsia" w:ascii="宋体" w:hAnsi="宋体" w:cs="仿宋"/>
          <w:color w:val="auto"/>
          <w:sz w:val="24"/>
        </w:rPr>
        <w:t>（以下称乙方），特订立如下合同。</w:t>
      </w:r>
    </w:p>
    <w:p>
      <w:pPr>
        <w:ind w:firstLine="482"/>
        <w:rPr>
          <w:rFonts w:ascii="宋体" w:hAnsi="宋体" w:cs="仿宋"/>
          <w:b/>
          <w:bCs/>
          <w:color w:val="auto"/>
          <w:sz w:val="24"/>
        </w:rPr>
      </w:pPr>
      <w:r>
        <w:rPr>
          <w:rFonts w:hint="eastAsia" w:ascii="宋体" w:hAnsi="宋体" w:cs="仿宋"/>
          <w:b/>
          <w:bCs/>
          <w:color w:val="auto"/>
          <w:sz w:val="24"/>
        </w:rPr>
        <w:t>一、甲乙双方的权利和义务</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（1）严格遵守党的政策规定和国家有关法律法规及交通部的有关规定。</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（4）发现对方在业务活动中有违反廉政规定的行为，有及时提醒对方纠正的权利和义务。</w:t>
      </w:r>
    </w:p>
    <w:p>
      <w:pPr>
        <w:widowControl/>
        <w:tabs>
          <w:tab w:val="left" w:pos="3936"/>
        </w:tabs>
        <w:spacing w:line="400" w:lineRule="exact"/>
        <w:ind w:firstLine="480"/>
        <w:rPr>
          <w:rFonts w:ascii="宋体" w:hAnsi="宋体" w:cs="仿宋"/>
          <w:color w:val="auto"/>
          <w:szCs w:val="21"/>
        </w:rPr>
      </w:pPr>
      <w:r>
        <w:rPr>
          <w:rFonts w:hint="eastAsia" w:ascii="宋体" w:hAnsi="宋体" w:cs="仿宋"/>
          <w:color w:val="auto"/>
          <w:sz w:val="24"/>
        </w:rPr>
        <w:t>（5）发现对方严重违反本合同义务条款的行为，有向上级有关部门举报、建议给予处理并要求告知处理结果的权利。</w:t>
      </w:r>
    </w:p>
    <w:p>
      <w:pPr>
        <w:ind w:firstLine="482"/>
        <w:rPr>
          <w:rFonts w:ascii="宋体" w:hAnsi="宋体" w:cs="仿宋"/>
          <w:b/>
          <w:bCs/>
          <w:color w:val="auto"/>
          <w:sz w:val="24"/>
        </w:rPr>
      </w:pPr>
      <w:r>
        <w:rPr>
          <w:rFonts w:hint="eastAsia" w:ascii="宋体" w:hAnsi="宋体" w:cs="仿宋"/>
          <w:b/>
          <w:bCs/>
          <w:color w:val="auto"/>
          <w:sz w:val="24"/>
        </w:rPr>
        <w:t>二、甲方的义务</w:t>
      </w:r>
    </w:p>
    <w:p>
      <w:pPr>
        <w:widowControl/>
        <w:tabs>
          <w:tab w:val="left" w:pos="3936"/>
        </w:tabs>
        <w:spacing w:line="400" w:lineRule="exact"/>
        <w:ind w:firstLine="420"/>
        <w:rPr>
          <w:rFonts w:ascii="宋体" w:hAnsi="宋体" w:cs="仿宋"/>
          <w:color w:val="auto"/>
          <w:sz w:val="24"/>
        </w:rPr>
      </w:pPr>
      <w:r>
        <w:rPr>
          <w:rFonts w:hint="eastAsia" w:ascii="宋体" w:hAnsi="宋体" w:cs="仿宋"/>
          <w:color w:val="auto"/>
          <w:szCs w:val="21"/>
        </w:rPr>
        <w:t>（</w:t>
      </w:r>
      <w:r>
        <w:rPr>
          <w:rFonts w:hint="eastAsia" w:ascii="宋体" w:hAnsi="宋体"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（5）甲方及其工作人员不得以任何理由向乙方推荐分包单位或推销材料，不得要求乙方购买合同规定外的材料和设备。</w:t>
      </w:r>
    </w:p>
    <w:p>
      <w:pPr>
        <w:ind w:firstLine="482"/>
        <w:rPr>
          <w:rFonts w:ascii="宋体" w:hAnsi="宋体" w:cs="仿宋"/>
          <w:b/>
          <w:bCs/>
          <w:color w:val="auto"/>
          <w:sz w:val="24"/>
        </w:rPr>
      </w:pPr>
      <w:r>
        <w:rPr>
          <w:rFonts w:hint="eastAsia" w:ascii="宋体" w:hAnsi="宋体" w:cs="仿宋"/>
          <w:b/>
          <w:bCs/>
          <w:color w:val="auto"/>
          <w:sz w:val="24"/>
        </w:rPr>
        <w:t>三、乙方义务</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（1）乙方不得以任何理由向甲方及其工作人员行贿或馈赠礼金、有价证券、贵重物品。</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（2）乙方不得以任何名义为甲方及其工作人员报销应由甲方单位或个人支付的任何费用。</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（4）乙方不得为甲方单位和个人购置或提供通讯工具、交通工具和高档办公用品等。</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ind w:firstLine="482"/>
        <w:rPr>
          <w:rFonts w:ascii="宋体" w:hAnsi="宋体" w:cs="仿宋"/>
          <w:b/>
          <w:bCs/>
          <w:color w:val="auto"/>
          <w:sz w:val="24"/>
        </w:rPr>
      </w:pPr>
      <w:r>
        <w:rPr>
          <w:rFonts w:hint="eastAsia" w:ascii="宋体" w:hAnsi="宋体" w:cs="仿宋"/>
          <w:b/>
          <w:bCs/>
          <w:color w:val="auto"/>
          <w:sz w:val="24"/>
        </w:rPr>
        <w:t>四、违约责任</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rPr>
          <w:rFonts w:ascii="宋体" w:hAnsi="宋体" w:cs="仿宋"/>
          <w:color w:val="auto"/>
          <w:sz w:val="24"/>
        </w:rPr>
      </w:pPr>
      <w:r>
        <w:rPr>
          <w:rFonts w:hint="eastAsia" w:ascii="宋体" w:hAnsi="宋体"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ind w:firstLine="482"/>
        <w:rPr>
          <w:rFonts w:ascii="宋体" w:hAnsi="宋体" w:cs="仿宋"/>
          <w:color w:val="auto"/>
          <w:sz w:val="24"/>
        </w:rPr>
      </w:pPr>
      <w:r>
        <w:rPr>
          <w:rFonts w:hint="eastAsia" w:ascii="宋体" w:hAnsi="宋体" w:cs="仿宋"/>
          <w:b/>
          <w:bCs/>
          <w:color w:val="auto"/>
          <w:sz w:val="24"/>
        </w:rPr>
        <w:t>五、双方约定</w:t>
      </w:r>
      <w:r>
        <w:rPr>
          <w:rFonts w:hint="eastAsia" w:ascii="宋体" w:hAnsi="宋体" w:cs="仿宋"/>
          <w:color w:val="auto"/>
          <w:szCs w:val="21"/>
        </w:rPr>
        <w:t>：</w:t>
      </w:r>
      <w:r>
        <w:rPr>
          <w:rFonts w:hint="eastAsia" w:ascii="宋体" w:hAnsi="宋体"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ind w:firstLine="482"/>
        <w:rPr>
          <w:rFonts w:ascii="宋体" w:hAnsi="宋体" w:cs="仿宋"/>
          <w:color w:val="auto"/>
          <w:sz w:val="24"/>
        </w:rPr>
      </w:pPr>
      <w:r>
        <w:rPr>
          <w:rFonts w:hint="eastAsia" w:ascii="宋体" w:hAnsi="宋体" w:cs="仿宋"/>
          <w:b/>
          <w:bCs/>
          <w:color w:val="auto"/>
          <w:sz w:val="24"/>
        </w:rPr>
        <w:t>六、</w:t>
      </w:r>
      <w:r>
        <w:rPr>
          <w:rFonts w:hint="eastAsia" w:ascii="宋体" w:hAnsi="宋体" w:cs="仿宋"/>
          <w:color w:val="auto"/>
          <w:sz w:val="24"/>
        </w:rPr>
        <w:t>本合同有效期为甲乙双方签署之日起至该工程项目竣工后止。</w:t>
      </w:r>
    </w:p>
    <w:p>
      <w:pPr>
        <w:widowControl/>
        <w:spacing w:line="400" w:lineRule="exact"/>
        <w:ind w:firstLine="482"/>
        <w:rPr>
          <w:rFonts w:ascii="宋体" w:hAnsi="宋体" w:cs="仿宋"/>
          <w:color w:val="auto"/>
          <w:sz w:val="24"/>
        </w:rPr>
      </w:pPr>
      <w:r>
        <w:rPr>
          <w:rFonts w:hint="eastAsia" w:ascii="宋体" w:hAnsi="宋体" w:cs="仿宋"/>
          <w:b/>
          <w:bCs/>
          <w:color w:val="auto"/>
          <w:sz w:val="24"/>
        </w:rPr>
        <w:t>七、</w:t>
      </w:r>
      <w:r>
        <w:rPr>
          <w:rFonts w:hint="eastAsia" w:ascii="宋体" w:hAnsi="宋体" w:cs="仿宋"/>
          <w:color w:val="auto"/>
          <w:sz w:val="24"/>
        </w:rPr>
        <w:t>本合同一式两份，甲、乙双方各执一份。</w:t>
      </w:r>
    </w:p>
    <w:p>
      <w:pPr>
        <w:widowControl/>
        <w:spacing w:line="400" w:lineRule="exact"/>
        <w:ind w:firstLine="480"/>
        <w:rPr>
          <w:rFonts w:ascii="宋体" w:hAnsi="宋体" w:cs="仿宋"/>
          <w:color w:val="auto"/>
          <w:sz w:val="24"/>
        </w:rPr>
      </w:pPr>
      <w:r>
        <w:rPr>
          <w:rFonts w:hint="eastAsia" w:ascii="宋体" w:hAnsi="宋体" w:cs="仿宋"/>
          <w:color w:val="auto"/>
          <w:sz w:val="24"/>
        </w:rPr>
        <w:t>甲方：重庆首讯科技股份有限公司   乙方：</w:t>
      </w:r>
    </w:p>
    <w:p>
      <w:pPr>
        <w:widowControl/>
        <w:spacing w:line="400" w:lineRule="exact"/>
        <w:ind w:firstLine="480"/>
        <w:rPr>
          <w:rFonts w:ascii="宋体" w:hAnsi="宋体" w:cs="仿宋"/>
          <w:color w:val="auto"/>
          <w:sz w:val="24"/>
        </w:rPr>
      </w:pPr>
      <w:r>
        <w:rPr>
          <w:rFonts w:hint="eastAsia" w:ascii="宋体" w:hAnsi="宋体" w:cs="仿宋"/>
          <w:color w:val="auto"/>
          <w:sz w:val="24"/>
        </w:rPr>
        <w:t xml:space="preserve">负责人：                          法定代表人： </w:t>
      </w:r>
    </w:p>
    <w:p>
      <w:pPr>
        <w:widowControl/>
        <w:spacing w:line="400" w:lineRule="exact"/>
        <w:ind w:firstLine="480"/>
        <w:rPr>
          <w:rFonts w:ascii="宋体" w:hAnsi="宋体" w:cs="仿宋"/>
          <w:color w:val="auto"/>
          <w:sz w:val="24"/>
        </w:rPr>
      </w:pPr>
      <w:r>
        <w:rPr>
          <w:rFonts w:hint="eastAsia" w:ascii="宋体" w:hAnsi="宋体" w:cs="仿宋"/>
          <w:color w:val="auto"/>
          <w:sz w:val="24"/>
        </w:rPr>
        <w:t>或其授权的代理人：                或其授权的代理人：</w:t>
      </w:r>
    </w:p>
    <w:p>
      <w:pPr>
        <w:ind w:firstLine="480"/>
        <w:rPr>
          <w:rFonts w:ascii="宋体" w:hAnsi="宋体" w:cs="仿宋"/>
          <w:color w:val="auto"/>
          <w:sz w:val="24"/>
        </w:rPr>
      </w:pPr>
      <w:r>
        <w:rPr>
          <w:rFonts w:hint="eastAsia" w:ascii="宋体" w:hAnsi="宋体" w:cs="仿宋"/>
          <w:color w:val="auto"/>
          <w:sz w:val="24"/>
        </w:rPr>
        <w:t>日期：                            日期：</w:t>
      </w:r>
    </w:p>
    <w:p>
      <w:pPr>
        <w:ind w:firstLine="562"/>
        <w:rPr>
          <w:rFonts w:ascii="宋体" w:hAnsi="宋体"/>
          <w:b/>
          <w:bCs/>
          <w:color w:val="auto"/>
          <w:sz w:val="28"/>
          <w:szCs w:val="28"/>
        </w:rPr>
      </w:pPr>
    </w:p>
    <w:p>
      <w:pPr>
        <w:ind w:firstLine="562"/>
        <w:rPr>
          <w:rFonts w:ascii="宋体" w:hAnsi="宋体"/>
          <w:color w:val="auto"/>
        </w:rPr>
      </w:pPr>
      <w:r>
        <w:rPr>
          <w:rFonts w:hint="eastAsia" w:ascii="宋体" w:hAnsi="宋体"/>
          <w:b/>
          <w:bCs/>
          <w:color w:val="auto"/>
          <w:sz w:val="28"/>
          <w:szCs w:val="28"/>
        </w:rPr>
        <w:t>附件六：履约担保</w:t>
      </w:r>
    </w:p>
    <w:p>
      <w:pPr>
        <w:widowControl/>
        <w:tabs>
          <w:tab w:val="left" w:pos="3936"/>
        </w:tabs>
        <w:ind w:firstLine="643"/>
        <w:rPr>
          <w:rFonts w:ascii="宋体" w:hAnsi="宋体" w:cs="仿宋"/>
          <w:b/>
          <w:color w:val="auto"/>
          <w:sz w:val="32"/>
          <w:szCs w:val="32"/>
        </w:rPr>
      </w:pPr>
    </w:p>
    <w:p>
      <w:pPr>
        <w:pStyle w:val="2"/>
        <w:ind w:firstLine="400"/>
        <w:rPr>
          <w:color w:val="auto"/>
        </w:rPr>
      </w:pPr>
    </w:p>
    <w:p>
      <w:pPr>
        <w:ind w:firstLine="420"/>
        <w:rPr>
          <w:color w:val="auto"/>
        </w:rPr>
      </w:pPr>
    </w:p>
    <w:p>
      <w:pPr>
        <w:pStyle w:val="2"/>
        <w:ind w:firstLine="400"/>
        <w:rPr>
          <w:color w:val="auto"/>
        </w:rPr>
      </w:pPr>
    </w:p>
    <w:p>
      <w:pPr>
        <w:widowControl/>
        <w:tabs>
          <w:tab w:val="left" w:pos="3936"/>
        </w:tabs>
        <w:ind w:firstLine="420"/>
        <w:rPr>
          <w:rFonts w:ascii="等线" w:hAnsi="等线" w:eastAsia="等线"/>
          <w:b/>
          <w:color w:val="auto"/>
        </w:rPr>
      </w:pPr>
    </w:p>
    <w:p>
      <w:pPr>
        <w:widowControl/>
        <w:tabs>
          <w:tab w:val="left" w:pos="3936"/>
        </w:tabs>
        <w:ind w:firstLine="420"/>
        <w:rPr>
          <w:rFonts w:ascii="等线" w:hAnsi="等线" w:eastAsia="等线"/>
          <w:b/>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ind w:firstLine="602"/>
        <w:rPr>
          <w:b/>
          <w:bCs/>
          <w:color w:val="auto"/>
          <w:sz w:val="30"/>
          <w:szCs w:val="30"/>
        </w:rPr>
      </w:pPr>
      <w:r>
        <w:rPr>
          <w:rFonts w:hint="eastAsia"/>
          <w:b/>
          <w:bCs/>
          <w:color w:val="auto"/>
          <w:sz w:val="30"/>
          <w:szCs w:val="30"/>
        </w:rPr>
        <w:t>附件七：成交通知书</w:t>
      </w: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602"/>
        <w:rPr>
          <w:b/>
          <w:bCs/>
          <w:color w:val="auto"/>
          <w:sz w:val="30"/>
          <w:szCs w:val="30"/>
        </w:rPr>
      </w:pPr>
      <w:r>
        <w:rPr>
          <w:rFonts w:hint="eastAsia"/>
          <w:b/>
          <w:bCs/>
          <w:color w:val="auto"/>
          <w:sz w:val="30"/>
          <w:szCs w:val="30"/>
        </w:rPr>
        <w:t>附件八：技术标准和要求</w:t>
      </w:r>
    </w:p>
    <w:p>
      <w:pPr>
        <w:adjustRightInd w:val="0"/>
        <w:snapToGrid w:val="0"/>
        <w:ind w:firstLine="420"/>
        <w:jc w:val="center"/>
        <w:rPr>
          <w:rFonts w:ascii="宋体" w:hAnsi="宋体"/>
          <w:color w:val="auto"/>
        </w:rPr>
      </w:pPr>
      <w:r>
        <w:rPr>
          <w:rFonts w:hint="eastAsia" w:ascii="宋体" w:hAnsi="宋体" w:cs="Calibri"/>
          <w:color w:val="auto"/>
          <w:szCs w:val="21"/>
        </w:rPr>
        <w:t>详见招标文件第五章</w:t>
      </w:r>
    </w:p>
    <w:p>
      <w:pPr>
        <w:adjustRightInd w:val="0"/>
        <w:snapToGrid w:val="0"/>
        <w:ind w:firstLine="480"/>
        <w:rPr>
          <w:rFonts w:ascii="宋体" w:hAnsi="宋体"/>
          <w:color w:val="auto"/>
          <w:sz w:val="24"/>
        </w:rPr>
      </w:pPr>
    </w:p>
    <w:p>
      <w:pPr>
        <w:snapToGrid w:val="0"/>
        <w:ind w:firstLine="480"/>
        <w:rPr>
          <w:color w:val="auto"/>
          <w:sz w:val="24"/>
          <w:szCs w:val="24"/>
        </w:rPr>
      </w:pPr>
    </w:p>
    <w:p>
      <w:pPr>
        <w:pStyle w:val="3"/>
        <w:spacing w:before="0" w:after="0" w:line="360" w:lineRule="auto"/>
        <w:ind w:firstLine="0" w:firstLineChars="0"/>
        <w:jc w:val="center"/>
        <w:rPr>
          <w:rFonts w:ascii="宋体" w:hAnsi="宋体" w:cs="宋体"/>
          <w:color w:val="auto"/>
          <w:kern w:val="2"/>
          <w:sz w:val="36"/>
          <w:szCs w:val="36"/>
        </w:rPr>
      </w:pPr>
      <w:r>
        <w:rPr>
          <w:rFonts w:ascii="宋体" w:hAnsi="宋体" w:cs="宋体"/>
          <w:color w:val="auto"/>
          <w:kern w:val="0"/>
          <w:szCs w:val="21"/>
        </w:rPr>
        <w:br w:type="page"/>
      </w:r>
      <w:bookmarkStart w:id="370" w:name="_Toc30031"/>
      <w:bookmarkStart w:id="371" w:name="_Toc7114"/>
      <w:bookmarkStart w:id="372" w:name="_Toc14991"/>
      <w:bookmarkStart w:id="373" w:name="_Toc13105"/>
      <w:bookmarkStart w:id="374" w:name="_Toc15231"/>
      <w:bookmarkStart w:id="375" w:name="_Toc191101945"/>
      <w:bookmarkStart w:id="376" w:name="_Toc197092313"/>
      <w:bookmarkStart w:id="377" w:name="_Toc191102657"/>
      <w:bookmarkStart w:id="378" w:name="_Toc310342139"/>
      <w:bookmarkStart w:id="379" w:name="_Toc324941601"/>
      <w:bookmarkStart w:id="380" w:name="_Toc191102471"/>
      <w:r>
        <w:rPr>
          <w:rFonts w:hint="eastAsia" w:ascii="宋体" w:hAnsi="宋体" w:cs="宋体"/>
          <w:color w:val="auto"/>
          <w:kern w:val="2"/>
          <w:sz w:val="36"/>
          <w:szCs w:val="36"/>
        </w:rPr>
        <w:t>第五章  技术标准和要求</w:t>
      </w:r>
      <w:bookmarkEnd w:id="370"/>
      <w:bookmarkEnd w:id="371"/>
      <w:bookmarkEnd w:id="372"/>
      <w:bookmarkEnd w:id="373"/>
      <w:bookmarkEnd w:id="374"/>
    </w:p>
    <w:p>
      <w:pPr>
        <w:adjustRightInd w:val="0"/>
        <w:snapToGrid w:val="0"/>
        <w:ind w:firstLine="420"/>
        <w:rPr>
          <w:rFonts w:ascii="宋体" w:hAnsi="宋体" w:cs="宋体"/>
          <w:color w:val="auto"/>
          <w:szCs w:val="21"/>
        </w:rPr>
      </w:pPr>
      <w:r>
        <w:rPr>
          <w:rFonts w:hint="eastAsia" w:ascii="宋体" w:hAnsi="宋体" w:cs="宋体"/>
          <w:color w:val="auto"/>
          <w:szCs w:val="21"/>
        </w:rPr>
        <w:t>以附件的形式发布。</w:t>
      </w:r>
    </w:p>
    <w:p>
      <w:pPr>
        <w:pStyle w:val="42"/>
        <w:ind w:firstLine="210"/>
        <w:rPr>
          <w:rFonts w:ascii="宋体" w:hAnsi="宋体" w:cs="宋体"/>
          <w:color w:val="auto"/>
          <w:sz w:val="21"/>
          <w:szCs w:val="21"/>
        </w:rPr>
      </w:pPr>
    </w:p>
    <w:p>
      <w:pPr>
        <w:pStyle w:val="43"/>
        <w:ind w:firstLine="420"/>
        <w:rPr>
          <w:color w:val="auto"/>
          <w:highlight w:val="yellow"/>
        </w:rPr>
        <w:sectPr>
          <w:pgSz w:w="11907" w:h="16840"/>
          <w:pgMar w:top="1440" w:right="1253" w:bottom="1196" w:left="1678" w:header="720" w:footer="720" w:gutter="0"/>
          <w:cols w:space="720" w:num="1"/>
          <w:rtlGutter w:val="1"/>
          <w:docGrid w:linePitch="286" w:charSpace="0"/>
        </w:sectPr>
      </w:pPr>
      <w:r>
        <w:rPr>
          <w:rFonts w:hint="eastAsia"/>
          <w:color w:val="auto"/>
          <w:sz w:val="21"/>
          <w:szCs w:val="21"/>
          <w:highlight w:val="yellow"/>
        </w:rPr>
        <w:t xml:space="preserve"> </w:t>
      </w:r>
    </w:p>
    <w:p>
      <w:pPr>
        <w:pStyle w:val="42"/>
        <w:ind w:firstLine="200"/>
        <w:rPr>
          <w:color w:val="auto"/>
        </w:rPr>
      </w:pPr>
    </w:p>
    <w:p>
      <w:pPr>
        <w:autoSpaceDE w:val="0"/>
        <w:autoSpaceDN w:val="0"/>
        <w:adjustRightInd w:val="0"/>
        <w:ind w:firstLine="0" w:firstLineChars="0"/>
        <w:jc w:val="center"/>
        <w:outlineLvl w:val="0"/>
        <w:rPr>
          <w:rFonts w:ascii="宋体" w:hAnsi="宋体" w:cs="宋体"/>
          <w:b/>
          <w:bCs/>
          <w:color w:val="auto"/>
          <w:sz w:val="36"/>
          <w:szCs w:val="36"/>
        </w:rPr>
      </w:pPr>
      <w:bookmarkStart w:id="381" w:name="_Toc2435"/>
      <w:bookmarkStart w:id="382" w:name="_Toc9975"/>
      <w:bookmarkStart w:id="383" w:name="_Toc16912"/>
      <w:bookmarkStart w:id="384" w:name="_Toc3425"/>
      <w:bookmarkStart w:id="385" w:name="_Toc21121"/>
      <w:bookmarkStart w:id="386" w:name="_Toc9183"/>
      <w:bookmarkStart w:id="387" w:name="_Toc13693"/>
      <w:bookmarkStart w:id="388" w:name="_Toc15225"/>
      <w:bookmarkStart w:id="389" w:name="_Toc4245"/>
      <w:bookmarkStart w:id="390" w:name="_Toc19575"/>
      <w:bookmarkStart w:id="391" w:name="_Toc6895"/>
      <w:bookmarkStart w:id="392" w:name="_Toc29401"/>
      <w:bookmarkStart w:id="393" w:name="_Toc5020"/>
      <w:bookmarkStart w:id="394" w:name="_Toc10285"/>
      <w:r>
        <w:rPr>
          <w:rFonts w:hint="eastAsia" w:ascii="宋体" w:hAnsi="宋体" w:cs="宋体"/>
          <w:b/>
          <w:bCs/>
          <w:color w:val="auto"/>
          <w:sz w:val="36"/>
          <w:szCs w:val="36"/>
        </w:rPr>
        <w:t xml:space="preserve">第六章  </w:t>
      </w:r>
      <w:r>
        <w:rPr>
          <w:rFonts w:ascii="宋体" w:hAnsi="宋体" w:cs="宋体"/>
          <w:b/>
          <w:bCs/>
          <w:color w:val="auto"/>
          <w:sz w:val="36"/>
          <w:szCs w:val="36"/>
        </w:rPr>
        <w:t>比选</w:t>
      </w:r>
      <w:r>
        <w:rPr>
          <w:rFonts w:hint="eastAsia" w:ascii="宋体" w:hAnsi="宋体" w:cs="宋体"/>
          <w:b/>
          <w:bCs/>
          <w:color w:val="auto"/>
          <w:sz w:val="36"/>
          <w:szCs w:val="36"/>
        </w:rPr>
        <w:t>申请</w:t>
      </w:r>
      <w:r>
        <w:rPr>
          <w:rFonts w:ascii="宋体" w:hAnsi="宋体" w:cs="宋体"/>
          <w:b/>
          <w:bCs/>
          <w:color w:val="auto"/>
          <w:sz w:val="36"/>
          <w:szCs w:val="36"/>
        </w:rPr>
        <w:t>文件</w:t>
      </w:r>
      <w:r>
        <w:rPr>
          <w:rFonts w:hint="eastAsia" w:ascii="宋体" w:hAnsi="宋体" w:cs="宋体"/>
          <w:b/>
          <w:bCs/>
          <w:color w:val="auto"/>
          <w:sz w:val="36"/>
          <w:szCs w:val="36"/>
        </w:rPr>
        <w:t>格式</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pPr>
        <w:autoSpaceDE w:val="0"/>
        <w:autoSpaceDN w:val="0"/>
        <w:adjustRightInd w:val="0"/>
        <w:ind w:firstLine="560"/>
        <w:rPr>
          <w:rFonts w:ascii="宋体" w:hAnsi="宋体" w:cs="宋体"/>
          <w:bCs/>
          <w:color w:val="auto"/>
          <w:sz w:val="28"/>
          <w:szCs w:val="28"/>
          <w:u w:val="single"/>
        </w:rPr>
      </w:pPr>
      <w:bookmarkStart w:id="395" w:name="_Toc286150430"/>
      <w:bookmarkStart w:id="396" w:name="_Toc404336511"/>
      <w:bookmarkStart w:id="397" w:name="_Toc197156204"/>
      <w:bookmarkStart w:id="398" w:name="_Toc293652226"/>
      <w:bookmarkStart w:id="399" w:name="_Toc310342141"/>
      <w:bookmarkStart w:id="400" w:name="_Toc191101797"/>
      <w:bookmarkStart w:id="401" w:name="_Toc191102659"/>
      <w:bookmarkStart w:id="402" w:name="_Toc324941603"/>
      <w:bookmarkStart w:id="403" w:name="_Toc191102090"/>
      <w:bookmarkStart w:id="404" w:name="_Toc402509798"/>
    </w:p>
    <w:p>
      <w:pPr>
        <w:spacing w:line="240" w:lineRule="auto"/>
        <w:ind w:firstLine="0" w:firstLineChars="0"/>
        <w:rPr>
          <w:rFonts w:ascii="宋体" w:hAnsi="宋体" w:cs="宋体"/>
          <w:b/>
          <w:color w:val="auto"/>
          <w:kern w:val="0"/>
          <w:sz w:val="28"/>
          <w:szCs w:val="28"/>
          <w:u w:val="single"/>
        </w:rPr>
      </w:pPr>
      <w:r>
        <w:rPr>
          <w:rFonts w:hint="eastAsia" w:ascii="宋体" w:hAnsi="宋体" w:cs="宋体"/>
          <w:b/>
          <w:color w:val="auto"/>
          <w:kern w:val="0"/>
          <w:sz w:val="28"/>
          <w:szCs w:val="28"/>
          <w:u w:val="single"/>
        </w:rPr>
        <w:br w:type="page"/>
      </w:r>
    </w:p>
    <w:p>
      <w:pPr>
        <w:spacing w:line="240" w:lineRule="auto"/>
        <w:ind w:firstLine="0" w:firstLineChars="0"/>
        <w:rPr>
          <w:rFonts w:ascii="宋体" w:hAnsi="宋体" w:cs="宋体"/>
          <w:b/>
          <w:color w:val="auto"/>
          <w:kern w:val="0"/>
          <w:sz w:val="28"/>
          <w:szCs w:val="28"/>
          <w:u w:val="single"/>
        </w:rPr>
      </w:pPr>
    </w:p>
    <w:p>
      <w:pPr>
        <w:spacing w:line="240" w:lineRule="auto"/>
        <w:ind w:firstLine="0" w:firstLineChars="0"/>
        <w:rPr>
          <w:rFonts w:ascii="宋体" w:hAnsi="宋体" w:cs="宋体"/>
          <w:b/>
          <w:color w:val="auto"/>
          <w:kern w:val="0"/>
          <w:sz w:val="28"/>
          <w:szCs w:val="28"/>
          <w:u w:val="single"/>
        </w:rPr>
      </w:pPr>
    </w:p>
    <w:p>
      <w:pPr>
        <w:spacing w:line="240" w:lineRule="auto"/>
        <w:ind w:firstLine="1405" w:firstLineChars="500"/>
        <w:rPr>
          <w:rFonts w:ascii="宋体" w:hAnsi="宋体" w:cs="宋体"/>
          <w:b/>
          <w:color w:val="auto"/>
          <w:sz w:val="36"/>
          <w:szCs w:val="36"/>
        </w:rPr>
      </w:pPr>
      <w:r>
        <w:rPr>
          <w:rFonts w:hint="eastAsia" w:ascii="宋体" w:hAnsi="宋体" w:cs="宋体"/>
          <w:b/>
          <w:color w:val="auto"/>
          <w:kern w:val="0"/>
          <w:sz w:val="28"/>
          <w:szCs w:val="28"/>
          <w:u w:val="single"/>
        </w:rPr>
        <w:t xml:space="preserve">                              </w:t>
      </w:r>
      <w:r>
        <w:rPr>
          <w:rFonts w:hint="eastAsia" w:ascii="宋体" w:hAnsi="宋体" w:cs="宋体"/>
          <w:b/>
          <w:color w:val="auto"/>
          <w:kern w:val="0"/>
          <w:sz w:val="28"/>
          <w:szCs w:val="28"/>
        </w:rPr>
        <w:t>（项目名称）</w:t>
      </w:r>
    </w:p>
    <w:p>
      <w:pPr>
        <w:spacing w:line="240" w:lineRule="auto"/>
        <w:ind w:firstLine="0" w:firstLineChars="0"/>
        <w:jc w:val="both"/>
        <w:rPr>
          <w:rFonts w:ascii="宋体" w:hAnsi="宋体" w:cs="宋体"/>
          <w:color w:val="auto"/>
          <w:szCs w:val="24"/>
        </w:rPr>
      </w:pPr>
    </w:p>
    <w:p>
      <w:pPr>
        <w:spacing w:line="240" w:lineRule="auto"/>
        <w:ind w:firstLine="0" w:firstLineChars="0"/>
        <w:jc w:val="both"/>
        <w:rPr>
          <w:rFonts w:ascii="宋体" w:hAnsi="宋体" w:cs="宋体"/>
          <w:color w:val="auto"/>
          <w:szCs w:val="24"/>
        </w:rPr>
      </w:pPr>
    </w:p>
    <w:p>
      <w:pPr>
        <w:spacing w:line="240" w:lineRule="auto"/>
        <w:ind w:firstLine="0" w:firstLineChars="0"/>
        <w:jc w:val="center"/>
        <w:rPr>
          <w:rFonts w:ascii="宋体" w:hAnsi="宋体" w:cs="宋体"/>
          <w:color w:val="auto"/>
          <w:sz w:val="52"/>
          <w:szCs w:val="52"/>
        </w:rPr>
      </w:pPr>
    </w:p>
    <w:p>
      <w:pPr>
        <w:widowControl/>
        <w:spacing w:before="156" w:after="156"/>
        <w:ind w:firstLine="1040"/>
        <w:rPr>
          <w:rFonts w:ascii="宋体" w:hAnsi="宋体" w:cs="宋体"/>
          <w:color w:val="auto"/>
          <w:sz w:val="52"/>
          <w:szCs w:val="52"/>
          <w:lang w:bidi="th-TH"/>
        </w:rPr>
      </w:pPr>
    </w:p>
    <w:p>
      <w:pPr>
        <w:spacing w:line="240" w:lineRule="auto"/>
        <w:ind w:firstLine="0" w:firstLineChars="0"/>
        <w:jc w:val="both"/>
        <w:rPr>
          <w:rFonts w:ascii="宋体" w:hAnsi="宋体" w:cs="宋体"/>
          <w:color w:val="auto"/>
          <w:szCs w:val="24"/>
        </w:rPr>
      </w:pPr>
    </w:p>
    <w:p>
      <w:pPr>
        <w:spacing w:line="240" w:lineRule="auto"/>
        <w:ind w:firstLine="0" w:firstLineChars="0"/>
        <w:jc w:val="center"/>
        <w:rPr>
          <w:rFonts w:ascii="宋体" w:hAnsi="宋体" w:cs="宋体"/>
          <w:b/>
          <w:color w:val="auto"/>
          <w:sz w:val="32"/>
          <w:szCs w:val="32"/>
        </w:rPr>
      </w:pPr>
    </w:p>
    <w:p>
      <w:pPr>
        <w:spacing w:line="240" w:lineRule="auto"/>
        <w:ind w:firstLine="0" w:firstLineChars="0"/>
        <w:jc w:val="center"/>
        <w:outlineLvl w:val="9"/>
        <w:rPr>
          <w:rFonts w:ascii="Times New Roman" w:hAnsi="Times New Roman" w:cs="Times New Roman"/>
          <w:b w:val="0"/>
          <w:color w:val="auto"/>
          <w:sz w:val="40"/>
          <w:szCs w:val="44"/>
        </w:rPr>
      </w:pPr>
      <w:bookmarkStart w:id="405" w:name="_Toc7490"/>
      <w:bookmarkStart w:id="406" w:name="_Toc31984"/>
      <w:bookmarkStart w:id="407" w:name="_Toc23050"/>
      <w:bookmarkStart w:id="408" w:name="_Toc519"/>
      <w:bookmarkStart w:id="409" w:name="_Toc29383"/>
      <w:bookmarkStart w:id="410" w:name="_Toc31135"/>
      <w:r>
        <w:rPr>
          <w:rFonts w:ascii="Times New Roman" w:hAnsi="Times New Roman" w:cs="Times New Roman"/>
          <w:b/>
          <w:bCs/>
          <w:color w:val="auto"/>
          <w:sz w:val="96"/>
          <w:szCs w:val="144"/>
        </w:rPr>
        <w:t>比选</w:t>
      </w:r>
      <w:r>
        <w:rPr>
          <w:rFonts w:hint="default" w:ascii="Times New Roman" w:hAnsi="Times New Roman" w:cs="Times New Roman"/>
          <w:b/>
          <w:bCs/>
          <w:color w:val="auto"/>
          <w:sz w:val="96"/>
          <w:szCs w:val="144"/>
        </w:rPr>
        <w:t>申请</w:t>
      </w:r>
      <w:r>
        <w:rPr>
          <w:rFonts w:ascii="Times New Roman" w:hAnsi="Times New Roman" w:cs="Times New Roman"/>
          <w:b/>
          <w:bCs/>
          <w:color w:val="auto"/>
          <w:sz w:val="96"/>
          <w:szCs w:val="144"/>
        </w:rPr>
        <w:t>文件</w:t>
      </w:r>
      <w:bookmarkEnd w:id="405"/>
      <w:bookmarkEnd w:id="406"/>
      <w:bookmarkEnd w:id="407"/>
      <w:bookmarkEnd w:id="408"/>
      <w:bookmarkEnd w:id="409"/>
      <w:bookmarkEnd w:id="410"/>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color w:val="auto"/>
          <w:sz w:val="40"/>
          <w:szCs w:val="44"/>
        </w:rPr>
      </w:pPr>
    </w:p>
    <w:p>
      <w:pPr>
        <w:spacing w:line="240" w:lineRule="auto"/>
        <w:ind w:firstLine="0" w:firstLineChars="0"/>
        <w:jc w:val="center"/>
        <w:rPr>
          <w:rFonts w:ascii="Times New Roman" w:hAnsi="Times New Roman" w:cs="Times New Roman"/>
          <w:b w:val="0"/>
          <w:color w:val="auto"/>
          <w:sz w:val="40"/>
          <w:szCs w:val="44"/>
        </w:rPr>
      </w:pPr>
    </w:p>
    <w:p>
      <w:pPr>
        <w:spacing w:line="240" w:lineRule="auto"/>
        <w:ind w:firstLine="0" w:firstLineChars="0"/>
        <w:jc w:val="center"/>
        <w:rPr>
          <w:rFonts w:ascii="Times New Roman" w:hAnsi="Times New Roman" w:cs="Times New Roman"/>
          <w:b w:val="0"/>
          <w:color w:val="auto"/>
          <w:sz w:val="36"/>
          <w:szCs w:val="40"/>
        </w:rPr>
      </w:pPr>
      <w:bookmarkStart w:id="411" w:name="_Toc18422"/>
      <w:bookmarkStart w:id="412" w:name="_Toc28197"/>
      <w:bookmarkStart w:id="413" w:name="_Toc15883"/>
      <w:bookmarkStart w:id="414" w:name="_Toc1306"/>
      <w:bookmarkStart w:id="415" w:name="_Toc14367"/>
      <w:bookmarkStart w:id="416" w:name="_Toc32156"/>
      <w:r>
        <w:rPr>
          <w:rFonts w:ascii="Times New Roman" w:hAnsi="Times New Roman" w:cs="Times New Roman"/>
          <w:b w:val="0"/>
          <w:color w:val="auto"/>
          <w:sz w:val="36"/>
          <w:szCs w:val="40"/>
        </w:rPr>
        <w:t>比选申请人</w:t>
      </w:r>
      <w:r>
        <w:rPr>
          <w:rFonts w:hint="default" w:ascii="Times New Roman" w:hAnsi="Times New Roman" w:cs="Times New Roman"/>
          <w:b w:val="0"/>
          <w:color w:val="auto"/>
          <w:sz w:val="36"/>
          <w:szCs w:val="40"/>
        </w:rPr>
        <w:t>：</w:t>
      </w:r>
      <w:r>
        <w:rPr>
          <w:rFonts w:hint="default" w:ascii="Times New Roman" w:hAnsi="Times New Roman" w:cs="Times New Roman"/>
          <w:b w:val="0"/>
          <w:color w:val="auto"/>
          <w:sz w:val="36"/>
          <w:szCs w:val="40"/>
          <w:u w:val="single"/>
        </w:rPr>
        <w:t xml:space="preserve">                         </w:t>
      </w:r>
      <w:r>
        <w:rPr>
          <w:rFonts w:hint="default" w:ascii="Times New Roman" w:hAnsi="Times New Roman" w:cs="Times New Roman"/>
          <w:b w:val="0"/>
          <w:color w:val="auto"/>
          <w:sz w:val="36"/>
          <w:szCs w:val="40"/>
        </w:rPr>
        <w:t>（盖单位公章）</w:t>
      </w:r>
      <w:bookmarkEnd w:id="411"/>
      <w:bookmarkEnd w:id="412"/>
      <w:bookmarkEnd w:id="413"/>
      <w:bookmarkEnd w:id="414"/>
      <w:bookmarkEnd w:id="415"/>
      <w:bookmarkEnd w:id="416"/>
    </w:p>
    <w:p>
      <w:pPr>
        <w:spacing w:line="240" w:lineRule="auto"/>
        <w:ind w:firstLine="0" w:firstLineChars="0"/>
        <w:jc w:val="center"/>
        <w:rPr>
          <w:rFonts w:ascii="Times New Roman" w:hAnsi="Times New Roman" w:cs="Times New Roman"/>
          <w:b w:val="0"/>
          <w:color w:val="auto"/>
          <w:sz w:val="36"/>
          <w:szCs w:val="40"/>
        </w:rPr>
      </w:pPr>
      <w:bookmarkStart w:id="417" w:name="_Toc31368"/>
      <w:bookmarkStart w:id="418" w:name="_Toc31548"/>
      <w:bookmarkStart w:id="419" w:name="_Toc5914"/>
      <w:bookmarkStart w:id="420" w:name="_Toc29087"/>
      <w:bookmarkStart w:id="421" w:name="_Toc420"/>
      <w:bookmarkStart w:id="422" w:name="_Toc31592"/>
      <w:r>
        <w:rPr>
          <w:rFonts w:hint="default" w:ascii="Times New Roman" w:hAnsi="Times New Roman" w:cs="Times New Roman"/>
          <w:b w:val="0"/>
          <w:color w:val="auto"/>
          <w:sz w:val="36"/>
          <w:szCs w:val="40"/>
        </w:rPr>
        <w:t>法定代表人或其委托代理人：</w:t>
      </w:r>
      <w:r>
        <w:rPr>
          <w:rFonts w:hint="default" w:ascii="Times New Roman" w:hAnsi="Times New Roman" w:cs="Times New Roman"/>
          <w:b w:val="0"/>
          <w:color w:val="auto"/>
          <w:sz w:val="36"/>
          <w:szCs w:val="40"/>
          <w:u w:val="single"/>
        </w:rPr>
        <w:t xml:space="preserve">       </w:t>
      </w:r>
      <w:r>
        <w:rPr>
          <w:rFonts w:hint="default" w:ascii="Times New Roman" w:hAnsi="Times New Roman" w:cs="Times New Roman"/>
          <w:b w:val="0"/>
          <w:color w:val="auto"/>
          <w:sz w:val="36"/>
          <w:szCs w:val="40"/>
        </w:rPr>
        <w:t>（签名或盖章）</w:t>
      </w:r>
      <w:bookmarkEnd w:id="417"/>
      <w:bookmarkEnd w:id="418"/>
      <w:bookmarkEnd w:id="419"/>
      <w:bookmarkEnd w:id="420"/>
      <w:bookmarkEnd w:id="421"/>
      <w:bookmarkEnd w:id="422"/>
    </w:p>
    <w:p>
      <w:pPr>
        <w:autoSpaceDE/>
        <w:autoSpaceDN/>
        <w:adjustRightInd/>
        <w:spacing w:line="240" w:lineRule="auto"/>
        <w:ind w:left="0" w:right="0" w:firstLine="0"/>
        <w:jc w:val="center"/>
        <w:outlineLvl w:val="9"/>
        <w:rPr>
          <w:rFonts w:ascii="宋体" w:hAnsi="宋体" w:cs="宋体"/>
          <w:bCs/>
          <w:color w:val="auto"/>
          <w:sz w:val="27"/>
          <w:szCs w:val="27"/>
        </w:rPr>
      </w:pPr>
      <w:bookmarkStart w:id="423" w:name="_Toc8300"/>
      <w:bookmarkStart w:id="424" w:name="_Toc16482"/>
      <w:bookmarkStart w:id="425" w:name="_Toc4089"/>
      <w:bookmarkStart w:id="426" w:name="_Toc22103"/>
      <w:bookmarkStart w:id="427" w:name="_Toc5960"/>
      <w:bookmarkStart w:id="428" w:name="_Toc23343"/>
      <w:bookmarkStart w:id="429" w:name="_Toc6689"/>
      <w:r>
        <w:rPr>
          <w:rFonts w:hint="default" w:ascii="Times New Roman" w:hAnsi="Times New Roman" w:cs="Times New Roman"/>
          <w:b w:val="0"/>
          <w:color w:val="auto"/>
          <w:sz w:val="36"/>
          <w:szCs w:val="40"/>
        </w:rPr>
        <w:t>年</w:t>
      </w:r>
      <w:r>
        <w:rPr>
          <w:rFonts w:hint="default" w:ascii="Times New Roman" w:hAnsi="Times New Roman" w:cs="Times New Roman"/>
          <w:b w:val="0"/>
          <w:color w:val="auto"/>
          <w:sz w:val="36"/>
          <w:szCs w:val="40"/>
          <w:u w:val="none"/>
        </w:rPr>
        <w:t xml:space="preserve">  </w:t>
      </w:r>
      <w:r>
        <w:rPr>
          <w:rFonts w:hint="default" w:ascii="Times New Roman" w:hAnsi="Times New Roman" w:cs="Times New Roman"/>
          <w:b w:val="0"/>
          <w:color w:val="auto"/>
          <w:sz w:val="36"/>
          <w:szCs w:val="40"/>
        </w:rPr>
        <w:t>月</w:t>
      </w:r>
      <w:r>
        <w:rPr>
          <w:rFonts w:hint="default" w:ascii="Times New Roman" w:hAnsi="Times New Roman" w:cs="Times New Roman"/>
          <w:b w:val="0"/>
          <w:color w:val="auto"/>
          <w:sz w:val="36"/>
          <w:szCs w:val="40"/>
          <w:u w:val="none"/>
        </w:rPr>
        <w:t xml:space="preserve">  </w:t>
      </w:r>
      <w:r>
        <w:rPr>
          <w:rFonts w:hint="default" w:ascii="Times New Roman" w:hAnsi="Times New Roman" w:cs="Times New Roman"/>
          <w:b w:val="0"/>
          <w:color w:val="auto"/>
          <w:sz w:val="36"/>
          <w:szCs w:val="40"/>
        </w:rPr>
        <w:t>日</w:t>
      </w:r>
      <w:bookmarkEnd w:id="423"/>
      <w:bookmarkEnd w:id="424"/>
      <w:bookmarkEnd w:id="425"/>
      <w:bookmarkEnd w:id="426"/>
      <w:bookmarkEnd w:id="427"/>
      <w:bookmarkEnd w:id="428"/>
      <w:bookmarkEnd w:id="429"/>
    </w:p>
    <w:p>
      <w:pPr>
        <w:autoSpaceDE w:val="0"/>
        <w:autoSpaceDN w:val="0"/>
        <w:adjustRightInd w:val="0"/>
        <w:ind w:left="1260" w:right="468" w:firstLine="540"/>
        <w:rPr>
          <w:rFonts w:ascii="宋体" w:hAnsi="宋体" w:cs="宋体"/>
          <w:bCs/>
          <w:color w:val="auto"/>
          <w:sz w:val="27"/>
          <w:szCs w:val="27"/>
          <w:u w:val="single"/>
        </w:rPr>
      </w:pPr>
    </w:p>
    <w:p>
      <w:pPr>
        <w:spacing w:line="240" w:lineRule="auto"/>
        <w:ind w:firstLine="0" w:firstLineChars="0"/>
        <w:jc w:val="center"/>
        <w:rPr>
          <w:rFonts w:ascii="宋体" w:hAnsi="宋体" w:cs="宋体"/>
          <w:b/>
          <w:color w:val="auto"/>
          <w:sz w:val="28"/>
          <w:szCs w:val="28"/>
        </w:rPr>
      </w:pPr>
    </w:p>
    <w:p>
      <w:pPr>
        <w:spacing w:line="240" w:lineRule="auto"/>
        <w:ind w:firstLine="0" w:firstLineChars="0"/>
        <w:jc w:val="center"/>
        <w:rPr>
          <w:rFonts w:ascii="宋体" w:hAnsi="宋体" w:cs="宋体"/>
          <w:b/>
          <w:color w:val="auto"/>
          <w:sz w:val="28"/>
          <w:szCs w:val="28"/>
        </w:rPr>
      </w:pPr>
    </w:p>
    <w:p>
      <w:pPr>
        <w:spacing w:line="240" w:lineRule="auto"/>
        <w:ind w:firstLine="0" w:firstLineChars="0"/>
        <w:jc w:val="center"/>
        <w:rPr>
          <w:rFonts w:ascii="宋体" w:hAnsi="宋体" w:cs="宋体"/>
          <w:b/>
          <w:color w:val="auto"/>
          <w:sz w:val="28"/>
          <w:szCs w:val="28"/>
        </w:rPr>
      </w:pPr>
    </w:p>
    <w:p>
      <w:pPr>
        <w:spacing w:after="120"/>
        <w:ind w:firstLine="260" w:firstLineChars="100"/>
        <w:jc w:val="both"/>
        <w:rPr>
          <w:color w:val="auto"/>
          <w:kern w:val="0"/>
          <w:sz w:val="26"/>
          <w:szCs w:val="24"/>
        </w:rPr>
      </w:pPr>
    </w:p>
    <w:p>
      <w:pPr>
        <w:spacing w:line="240" w:lineRule="auto"/>
        <w:ind w:firstLine="0" w:firstLineChars="0"/>
        <w:jc w:val="center"/>
        <w:rPr>
          <w:rFonts w:ascii="宋体" w:hAnsi="宋体" w:cs="宋体"/>
          <w:b/>
          <w:color w:val="auto"/>
          <w:sz w:val="28"/>
          <w:szCs w:val="28"/>
        </w:rPr>
      </w:pPr>
      <w:r>
        <w:rPr>
          <w:rFonts w:hint="eastAsia" w:ascii="宋体" w:hAnsi="宋体" w:cs="宋体"/>
          <w:b/>
          <w:color w:val="auto"/>
          <w:sz w:val="28"/>
          <w:szCs w:val="28"/>
        </w:rPr>
        <w:t>目  录</w:t>
      </w:r>
    </w:p>
    <w:p>
      <w:pPr>
        <w:spacing w:line="240" w:lineRule="auto"/>
        <w:ind w:firstLine="0" w:firstLineChars="0"/>
        <w:jc w:val="both"/>
        <w:rPr>
          <w:rFonts w:ascii="宋体" w:hAnsi="宋体" w:cs="宋体"/>
          <w:color w:val="auto"/>
          <w:sz w:val="28"/>
          <w:szCs w:val="28"/>
        </w:rPr>
      </w:pPr>
    </w:p>
    <w:p>
      <w:pPr>
        <w:ind w:firstLine="0" w:firstLineChars="0"/>
        <w:jc w:val="left"/>
        <w:outlineLvl w:val="9"/>
        <w:rPr>
          <w:b/>
          <w:bCs/>
          <w:color w:val="auto"/>
        </w:rPr>
      </w:pPr>
      <w:bookmarkStart w:id="430" w:name="_Toc15623"/>
      <w:bookmarkStart w:id="431" w:name="_Toc10629"/>
      <w:bookmarkStart w:id="432" w:name="_Toc20504"/>
      <w:bookmarkStart w:id="433" w:name="_Toc11766"/>
      <w:bookmarkStart w:id="434" w:name="_Toc26901"/>
      <w:bookmarkStart w:id="435" w:name="_Toc7201"/>
      <w:bookmarkStart w:id="436" w:name="_Toc31124"/>
      <w:bookmarkStart w:id="437" w:name="_Toc11257"/>
      <w:bookmarkStart w:id="438" w:name="_Toc19558"/>
      <w:r>
        <w:rPr>
          <w:b/>
          <w:bCs/>
          <w:color w:val="auto"/>
          <w:szCs w:val="22"/>
        </w:rPr>
        <w:t>一、</w:t>
      </w:r>
      <w:r>
        <w:rPr>
          <w:rFonts w:hint="default"/>
          <w:b/>
          <w:bCs/>
          <w:color w:val="auto"/>
          <w:szCs w:val="22"/>
        </w:rPr>
        <w:t>比选申请函</w:t>
      </w:r>
      <w:r>
        <w:rPr>
          <w:b/>
          <w:bCs/>
          <w:color w:val="auto"/>
          <w:szCs w:val="22"/>
        </w:rPr>
        <w:t>部分</w:t>
      </w:r>
      <w:bookmarkEnd w:id="430"/>
      <w:bookmarkEnd w:id="431"/>
      <w:bookmarkEnd w:id="432"/>
      <w:bookmarkEnd w:id="433"/>
      <w:bookmarkEnd w:id="434"/>
      <w:bookmarkEnd w:id="435"/>
      <w:bookmarkEnd w:id="436"/>
      <w:bookmarkEnd w:id="437"/>
      <w:bookmarkEnd w:id="438"/>
    </w:p>
    <w:p>
      <w:pPr>
        <w:ind w:firstLine="0" w:firstLineChars="0"/>
        <w:jc w:val="left"/>
        <w:outlineLvl w:val="9"/>
        <w:rPr>
          <w:b/>
          <w:color w:val="auto"/>
          <w:szCs w:val="24"/>
        </w:rPr>
      </w:pPr>
      <w:bookmarkStart w:id="439" w:name="_Toc29065"/>
      <w:bookmarkStart w:id="440" w:name="_Toc16433"/>
      <w:bookmarkStart w:id="441" w:name="_Toc3592"/>
      <w:bookmarkStart w:id="442" w:name="_Toc5045"/>
      <w:bookmarkStart w:id="443" w:name="_Toc7928"/>
      <w:bookmarkStart w:id="444" w:name="_Toc13993"/>
      <w:bookmarkStart w:id="445" w:name="_Toc11261"/>
      <w:bookmarkStart w:id="446" w:name="_Toc28431"/>
      <w:bookmarkStart w:id="447" w:name="_Toc29111"/>
      <w:r>
        <w:rPr>
          <w:b/>
          <w:bCs/>
          <w:color w:val="auto"/>
          <w:szCs w:val="22"/>
        </w:rPr>
        <w:t>二、资格审查部分</w:t>
      </w:r>
      <w:bookmarkEnd w:id="439"/>
      <w:bookmarkEnd w:id="440"/>
      <w:bookmarkEnd w:id="441"/>
      <w:bookmarkEnd w:id="442"/>
      <w:bookmarkEnd w:id="443"/>
      <w:bookmarkEnd w:id="444"/>
      <w:bookmarkEnd w:id="445"/>
      <w:bookmarkEnd w:id="446"/>
      <w:bookmarkEnd w:id="447"/>
    </w:p>
    <w:p>
      <w:pPr>
        <w:ind w:firstLine="522"/>
        <w:jc w:val="both"/>
        <w:rPr>
          <w:b/>
          <w:color w:val="auto"/>
          <w:kern w:val="0"/>
          <w:sz w:val="26"/>
          <w:szCs w:val="24"/>
        </w:rPr>
        <w:sectPr>
          <w:pgSz w:w="11907" w:h="16840"/>
          <w:pgMar w:top="1440" w:right="1253" w:bottom="1196" w:left="1678" w:header="720" w:footer="720" w:gutter="0"/>
          <w:cols w:space="720" w:num="1"/>
          <w:rtlGutter w:val="1"/>
          <w:docGrid w:linePitch="286" w:charSpace="0"/>
        </w:sectPr>
      </w:pPr>
      <w:bookmarkStart w:id="448" w:name="_Toc30581"/>
      <w:bookmarkStart w:id="449" w:name="_Toc21874"/>
      <w:bookmarkStart w:id="450" w:name="_Toc30005"/>
      <w:bookmarkStart w:id="451" w:name="_Toc27438"/>
      <w:bookmarkStart w:id="452" w:name="_Toc29386"/>
      <w:bookmarkStart w:id="453" w:name="_Toc15601"/>
      <w:bookmarkStart w:id="454" w:name="_Toc18386"/>
    </w:p>
    <w:bookmarkEnd w:id="395"/>
    <w:bookmarkEnd w:id="396"/>
    <w:bookmarkEnd w:id="397"/>
    <w:bookmarkEnd w:id="398"/>
    <w:bookmarkEnd w:id="399"/>
    <w:bookmarkEnd w:id="400"/>
    <w:bookmarkEnd w:id="401"/>
    <w:bookmarkEnd w:id="402"/>
    <w:bookmarkEnd w:id="403"/>
    <w:bookmarkEnd w:id="404"/>
    <w:bookmarkEnd w:id="448"/>
    <w:bookmarkEnd w:id="449"/>
    <w:bookmarkEnd w:id="450"/>
    <w:bookmarkEnd w:id="451"/>
    <w:bookmarkEnd w:id="452"/>
    <w:bookmarkEnd w:id="453"/>
    <w:bookmarkEnd w:id="454"/>
    <w:p>
      <w:pPr>
        <w:ind w:firstLine="0" w:firstLineChars="0"/>
        <w:jc w:val="center"/>
        <w:outlineLvl w:val="0"/>
        <w:rPr>
          <w:rFonts w:ascii="宋体" w:hAnsi="宋体" w:cs="宋体"/>
          <w:b/>
          <w:bCs/>
          <w:color w:val="auto"/>
          <w:sz w:val="28"/>
          <w:szCs w:val="28"/>
        </w:rPr>
      </w:pPr>
      <w:bookmarkStart w:id="455" w:name="_Toc21437"/>
      <w:bookmarkStart w:id="456" w:name="_Toc6372"/>
      <w:bookmarkStart w:id="457" w:name="_Toc21098"/>
      <w:bookmarkStart w:id="458" w:name="_Toc25237"/>
      <w:bookmarkStart w:id="459" w:name="_Toc9663"/>
      <w:bookmarkStart w:id="460" w:name="_Toc18751"/>
      <w:bookmarkStart w:id="461" w:name="_Toc17912"/>
      <w:bookmarkStart w:id="462" w:name="_Toc30821"/>
      <w:bookmarkStart w:id="463" w:name="_Toc28826"/>
      <w:bookmarkStart w:id="464" w:name="_Toc7122"/>
      <w:bookmarkStart w:id="465" w:name="_Toc3877"/>
      <w:bookmarkStart w:id="466" w:name="_Toc5202"/>
      <w:r>
        <w:rPr>
          <w:rFonts w:hint="eastAsia" w:ascii="宋体" w:hAnsi="宋体" w:cs="宋体"/>
          <w:b/>
          <w:bCs/>
          <w:color w:val="auto"/>
          <w:sz w:val="28"/>
          <w:szCs w:val="28"/>
        </w:rPr>
        <w:t>一、比选申请函部分</w:t>
      </w:r>
      <w:bookmarkEnd w:id="455"/>
      <w:bookmarkEnd w:id="456"/>
      <w:bookmarkEnd w:id="457"/>
      <w:bookmarkEnd w:id="458"/>
      <w:bookmarkEnd w:id="459"/>
      <w:bookmarkEnd w:id="460"/>
      <w:bookmarkEnd w:id="461"/>
      <w:bookmarkEnd w:id="462"/>
      <w:bookmarkEnd w:id="463"/>
      <w:bookmarkEnd w:id="464"/>
      <w:bookmarkEnd w:id="465"/>
      <w:bookmarkEnd w:id="466"/>
    </w:p>
    <w:p>
      <w:pPr>
        <w:spacing w:line="240" w:lineRule="auto"/>
        <w:ind w:firstLine="0" w:firstLineChars="0"/>
        <w:jc w:val="center"/>
        <w:rPr>
          <w:rFonts w:ascii="宋体" w:hAnsi="宋体" w:cs="宋体"/>
          <w:color w:val="auto"/>
          <w:szCs w:val="28"/>
        </w:rPr>
      </w:pPr>
      <w:r>
        <w:rPr>
          <w:rFonts w:hint="eastAsia" w:ascii="宋体" w:hAnsi="宋体" w:cs="宋体"/>
          <w:color w:val="auto"/>
          <w:szCs w:val="28"/>
        </w:rPr>
        <w:br w:type="page"/>
      </w:r>
    </w:p>
    <w:p>
      <w:pPr>
        <w:autoSpaceDE w:val="0"/>
        <w:autoSpaceDN w:val="0"/>
        <w:ind w:firstLine="557"/>
        <w:jc w:val="center"/>
        <w:outlineLvl w:val="1"/>
        <w:rPr>
          <w:rFonts w:ascii="宋体" w:hAnsi="宋体" w:cs="宋体"/>
          <w:b/>
          <w:color w:val="auto"/>
          <w:spacing w:val="1"/>
          <w:w w:val="99"/>
          <w:kern w:val="0"/>
          <w:sz w:val="28"/>
          <w:szCs w:val="28"/>
        </w:rPr>
      </w:pPr>
      <w:bookmarkStart w:id="467" w:name="_Toc3952"/>
      <w:bookmarkStart w:id="468" w:name="_Toc22248"/>
      <w:bookmarkStart w:id="469" w:name="_Toc20662"/>
      <w:r>
        <w:rPr>
          <w:rFonts w:hint="eastAsia" w:ascii="宋体" w:hAnsi="宋体" w:cs="宋体"/>
          <w:b/>
          <w:color w:val="auto"/>
          <w:spacing w:val="1"/>
          <w:w w:val="99"/>
          <w:kern w:val="0"/>
          <w:sz w:val="28"/>
          <w:szCs w:val="28"/>
        </w:rPr>
        <w:t>（一）比选申请函</w:t>
      </w:r>
      <w:bookmarkEnd w:id="467"/>
      <w:bookmarkEnd w:id="468"/>
      <w:bookmarkEnd w:id="469"/>
    </w:p>
    <w:p>
      <w:pPr>
        <w:ind w:firstLine="0" w:firstLineChars="0"/>
        <w:jc w:val="both"/>
        <w:rPr>
          <w:rFonts w:ascii="宋体" w:hAnsi="宋体"/>
          <w:color w:val="auto"/>
          <w:szCs w:val="21"/>
        </w:rPr>
      </w:pPr>
      <w:r>
        <w:rPr>
          <w:rFonts w:ascii="宋体" w:hAnsi="宋体"/>
          <w:color w:val="auto"/>
          <w:szCs w:val="24"/>
          <w:u w:val="single"/>
        </w:rPr>
        <w:t xml:space="preserve">                  </w:t>
      </w:r>
      <w:r>
        <w:rPr>
          <w:rFonts w:ascii="宋体" w:hAnsi="宋体"/>
          <w:color w:val="auto"/>
          <w:szCs w:val="21"/>
        </w:rPr>
        <w:t>（比选人名称）：</w:t>
      </w:r>
    </w:p>
    <w:p>
      <w:pPr>
        <w:numPr>
          <w:ilvl w:val="0"/>
          <w:numId w:val="8"/>
        </w:numPr>
        <w:ind w:firstLine="420"/>
        <w:jc w:val="both"/>
        <w:rPr>
          <w:rFonts w:hint="eastAsia" w:ascii="宋体" w:hAnsi="宋体"/>
          <w:color w:val="auto"/>
          <w:szCs w:val="21"/>
        </w:rPr>
      </w:pPr>
      <w:r>
        <w:rPr>
          <w:rFonts w:ascii="宋体" w:hAnsi="宋体"/>
          <w:color w:val="auto"/>
          <w:szCs w:val="21"/>
        </w:rPr>
        <w:t>我方已仔细研究了</w:t>
      </w:r>
      <w:r>
        <w:rPr>
          <w:rFonts w:ascii="宋体" w:hAnsi="宋体"/>
          <w:color w:val="auto"/>
          <w:szCs w:val="24"/>
          <w:u w:val="single"/>
        </w:rPr>
        <w:t xml:space="preserve">                  </w:t>
      </w:r>
      <w:r>
        <w:rPr>
          <w:rFonts w:ascii="宋体" w:hAnsi="宋体"/>
          <w:color w:val="auto"/>
          <w:szCs w:val="24"/>
        </w:rPr>
        <w:t>（项目名称） 比选项目</w:t>
      </w:r>
      <w:r>
        <w:rPr>
          <w:rFonts w:ascii="宋体" w:hAnsi="宋体"/>
          <w:color w:val="auto"/>
          <w:szCs w:val="21"/>
        </w:rPr>
        <w:t>比选文件的全部内容，</w:t>
      </w:r>
      <w:r>
        <w:rPr>
          <w:rFonts w:ascii="宋体" w:hAnsi="宋体" w:cs="宋体"/>
          <w:color w:val="auto"/>
          <w:kern w:val="0"/>
          <w:szCs w:val="21"/>
        </w:rPr>
        <w:t>比选</w:t>
      </w:r>
      <w:r>
        <w:rPr>
          <w:rFonts w:hint="eastAsia" w:ascii="宋体" w:hAnsi="宋体" w:cs="宋体"/>
          <w:color w:val="auto"/>
          <w:kern w:val="0"/>
          <w:szCs w:val="21"/>
        </w:rPr>
        <w:t>申请总报价：</w:t>
      </w:r>
      <w:r>
        <w:rPr>
          <w:rFonts w:hint="eastAsia" w:ascii="宋体" w:hAnsi="宋体" w:cs="宋体"/>
          <w:color w:val="auto"/>
          <w:kern w:val="0"/>
          <w:szCs w:val="21"/>
          <w:u w:val="single"/>
        </w:rPr>
        <w:t xml:space="preserve">      </w:t>
      </w:r>
      <w:r>
        <w:rPr>
          <w:rFonts w:hint="eastAsia" w:ascii="宋体" w:hAnsi="宋体" w:cs="宋体"/>
          <w:color w:val="auto"/>
          <w:kern w:val="0"/>
          <w:szCs w:val="21"/>
        </w:rPr>
        <w:t>元（人民币大写：</w:t>
      </w:r>
      <w:r>
        <w:rPr>
          <w:rFonts w:hint="eastAsia" w:ascii="宋体" w:hAnsi="宋体" w:cs="宋体"/>
          <w:color w:val="auto"/>
          <w:kern w:val="0"/>
          <w:szCs w:val="21"/>
          <w:u w:val="single"/>
        </w:rPr>
        <w:t xml:space="preserve">           </w:t>
      </w:r>
      <w:r>
        <w:rPr>
          <w:rFonts w:hint="eastAsia" w:ascii="宋体" w:hAnsi="宋体" w:cs="宋体"/>
          <w:color w:val="auto"/>
          <w:kern w:val="0"/>
          <w:szCs w:val="21"/>
        </w:rPr>
        <w:t>）</w:t>
      </w:r>
      <w:r>
        <w:rPr>
          <w:rFonts w:hint="eastAsia" w:ascii="宋体" w:hAnsi="宋体"/>
          <w:color w:val="auto"/>
          <w:szCs w:val="21"/>
        </w:rPr>
        <w:t>（其中，东北公司金属结构物检测项目</w:t>
      </w:r>
      <w:r>
        <w:rPr>
          <w:rFonts w:hint="eastAsia" w:ascii="宋体" w:hAnsi="宋体"/>
          <w:color w:val="auto"/>
          <w:szCs w:val="21"/>
          <w:lang w:eastAsia="zh-CN"/>
        </w:rPr>
        <w:t>报价</w:t>
      </w:r>
      <w:r>
        <w:rPr>
          <w:rFonts w:hint="eastAsia" w:ascii="宋体" w:hAnsi="宋体"/>
          <w:color w:val="auto"/>
          <w:szCs w:val="21"/>
          <w:u w:val="single"/>
          <w:lang w:eastAsia="zh-CN"/>
        </w:rPr>
        <w:t xml:space="preserve"> </w:t>
      </w:r>
      <w:r>
        <w:rPr>
          <w:rFonts w:hint="eastAsia" w:ascii="宋体" w:hAnsi="宋体"/>
          <w:color w:val="auto"/>
          <w:szCs w:val="21"/>
          <w:u w:val="single"/>
          <w:lang w:val="en-US" w:eastAsia="zh-CN"/>
        </w:rPr>
        <w:t xml:space="preserve">         </w:t>
      </w:r>
      <w:r>
        <w:rPr>
          <w:rFonts w:hint="eastAsia" w:ascii="宋体" w:hAnsi="宋体"/>
          <w:color w:val="auto"/>
          <w:szCs w:val="21"/>
        </w:rPr>
        <w:t>元，南方公司金属结构物检测项目</w:t>
      </w:r>
      <w:r>
        <w:rPr>
          <w:rFonts w:hint="eastAsia" w:ascii="宋体" w:hAnsi="宋体"/>
          <w:color w:val="auto"/>
          <w:szCs w:val="21"/>
          <w:lang w:eastAsia="zh-CN"/>
        </w:rPr>
        <w:t>报价</w:t>
      </w:r>
      <w:r>
        <w:rPr>
          <w:rFonts w:hint="eastAsia" w:ascii="宋体" w:hAnsi="宋体"/>
          <w:color w:val="auto"/>
          <w:szCs w:val="21"/>
          <w:u w:val="single"/>
          <w:lang w:eastAsia="zh-CN"/>
        </w:rPr>
        <w:t xml:space="preserve"> </w:t>
      </w:r>
      <w:r>
        <w:rPr>
          <w:rFonts w:hint="eastAsia" w:ascii="宋体" w:hAnsi="宋体"/>
          <w:color w:val="auto"/>
          <w:szCs w:val="21"/>
          <w:u w:val="single"/>
          <w:lang w:val="en-US" w:eastAsia="zh-CN"/>
        </w:rPr>
        <w:t xml:space="preserve">         </w:t>
      </w:r>
      <w:r>
        <w:rPr>
          <w:rFonts w:hint="eastAsia" w:ascii="宋体" w:hAnsi="宋体"/>
          <w:color w:val="auto"/>
          <w:szCs w:val="21"/>
        </w:rPr>
        <w:t>元，铜永公司金属结构物检测项目</w:t>
      </w:r>
      <w:r>
        <w:rPr>
          <w:rFonts w:hint="eastAsia" w:ascii="宋体" w:hAnsi="宋体"/>
          <w:color w:val="auto"/>
          <w:szCs w:val="21"/>
          <w:lang w:eastAsia="zh-CN"/>
        </w:rPr>
        <w:t>报价</w:t>
      </w:r>
      <w:r>
        <w:rPr>
          <w:rFonts w:hint="eastAsia" w:ascii="宋体" w:hAnsi="宋体"/>
          <w:color w:val="auto"/>
          <w:szCs w:val="21"/>
          <w:u w:val="single"/>
          <w:lang w:eastAsia="zh-CN"/>
        </w:rPr>
        <w:t xml:space="preserve"> </w:t>
      </w:r>
      <w:r>
        <w:rPr>
          <w:rFonts w:hint="eastAsia" w:ascii="宋体" w:hAnsi="宋体"/>
          <w:color w:val="auto"/>
          <w:szCs w:val="21"/>
          <w:u w:val="single"/>
          <w:lang w:val="en-US" w:eastAsia="zh-CN"/>
        </w:rPr>
        <w:t xml:space="preserve">         </w:t>
      </w:r>
      <w:r>
        <w:rPr>
          <w:rFonts w:hint="eastAsia" w:ascii="宋体" w:hAnsi="宋体"/>
          <w:color w:val="auto"/>
          <w:szCs w:val="21"/>
        </w:rPr>
        <w:t>元）</w:t>
      </w:r>
      <w:r>
        <w:rPr>
          <w:rFonts w:hint="eastAsia" w:ascii="宋体" w:hAnsi="宋体"/>
          <w:color w:val="auto"/>
          <w:szCs w:val="21"/>
          <w:lang w:eastAsia="zh-CN"/>
        </w:rPr>
        <w:t>，</w:t>
      </w:r>
      <w:r>
        <w:rPr>
          <w:rFonts w:hint="eastAsia" w:ascii="宋体" w:hAnsi="宋体"/>
          <w:color w:val="auto"/>
          <w:szCs w:val="21"/>
        </w:rPr>
        <w:t>愿意按</w:t>
      </w:r>
      <w:r>
        <w:rPr>
          <w:rFonts w:ascii="宋体" w:hAnsi="宋体"/>
          <w:color w:val="auto"/>
          <w:szCs w:val="21"/>
        </w:rPr>
        <w:t>约定实施</w:t>
      </w:r>
      <w:r>
        <w:rPr>
          <w:rFonts w:hint="eastAsia" w:ascii="宋体" w:hAnsi="宋体"/>
          <w:color w:val="auto"/>
          <w:szCs w:val="21"/>
        </w:rPr>
        <w:t>完成合同。</w:t>
      </w:r>
    </w:p>
    <w:p>
      <w:pPr>
        <w:ind w:firstLine="420"/>
        <w:jc w:val="both"/>
        <w:rPr>
          <w:rFonts w:ascii="宋体" w:hAnsi="宋体"/>
          <w:color w:val="auto"/>
          <w:szCs w:val="21"/>
        </w:rPr>
      </w:pPr>
      <w:r>
        <w:rPr>
          <w:rFonts w:ascii="宋体" w:hAnsi="宋体"/>
          <w:color w:val="auto"/>
          <w:szCs w:val="21"/>
        </w:rPr>
        <w:t>2．我方承诺响应比选文件的全部要求。</w:t>
      </w:r>
    </w:p>
    <w:p>
      <w:pPr>
        <w:ind w:firstLine="420"/>
        <w:jc w:val="both"/>
        <w:rPr>
          <w:rFonts w:ascii="宋体" w:hAnsi="宋体"/>
          <w:color w:val="auto"/>
          <w:szCs w:val="21"/>
        </w:rPr>
      </w:pPr>
      <w:r>
        <w:rPr>
          <w:rFonts w:ascii="宋体" w:hAnsi="宋体"/>
          <w:color w:val="auto"/>
          <w:szCs w:val="21"/>
        </w:rPr>
        <w:t>3．我方承诺在比选文件规定的比选有效期内不撤销比选文件。</w:t>
      </w:r>
    </w:p>
    <w:p>
      <w:pPr>
        <w:ind w:firstLine="420"/>
        <w:jc w:val="both"/>
        <w:rPr>
          <w:rFonts w:ascii="宋体" w:hAnsi="宋体"/>
          <w:color w:val="auto"/>
          <w:szCs w:val="21"/>
        </w:rPr>
      </w:pPr>
      <w:r>
        <w:rPr>
          <w:rFonts w:ascii="宋体" w:hAnsi="宋体"/>
          <w:color w:val="auto"/>
          <w:szCs w:val="21"/>
        </w:rPr>
        <w:t>4．如我方中选，我方承诺：</w:t>
      </w:r>
    </w:p>
    <w:p>
      <w:pPr>
        <w:ind w:firstLine="420"/>
        <w:jc w:val="both"/>
        <w:rPr>
          <w:rFonts w:ascii="宋体" w:hAnsi="宋体"/>
          <w:color w:val="auto"/>
          <w:szCs w:val="21"/>
        </w:rPr>
      </w:pPr>
      <w:r>
        <w:rPr>
          <w:rFonts w:ascii="宋体" w:hAnsi="宋体"/>
          <w:color w:val="auto"/>
          <w:szCs w:val="21"/>
        </w:rPr>
        <w:t>（1）在收到中选通知书后，在中选通知书规定的期限内与你方签订合同；</w:t>
      </w:r>
    </w:p>
    <w:p>
      <w:pPr>
        <w:ind w:firstLine="420"/>
        <w:jc w:val="both"/>
        <w:rPr>
          <w:rFonts w:ascii="宋体" w:hAnsi="宋体"/>
          <w:color w:val="auto"/>
          <w:szCs w:val="21"/>
        </w:rPr>
      </w:pPr>
      <w:r>
        <w:rPr>
          <w:rFonts w:ascii="宋体" w:hAnsi="宋体"/>
          <w:color w:val="auto"/>
          <w:szCs w:val="21"/>
        </w:rPr>
        <w:t>（2）在签订合同时不向你方提出附加条件；</w:t>
      </w:r>
    </w:p>
    <w:p>
      <w:pPr>
        <w:ind w:firstLine="420"/>
        <w:jc w:val="both"/>
        <w:rPr>
          <w:rFonts w:ascii="宋体" w:hAnsi="宋体"/>
          <w:color w:val="auto"/>
          <w:szCs w:val="21"/>
        </w:rPr>
      </w:pPr>
      <w:bookmarkStart w:id="470" w:name="_Toc352691658"/>
      <w:bookmarkStart w:id="471" w:name="_Toc369531694"/>
      <w:bookmarkStart w:id="472" w:name="_Toc1187"/>
      <w:r>
        <w:rPr>
          <w:rFonts w:ascii="宋体" w:hAnsi="宋体"/>
          <w:color w:val="auto"/>
          <w:szCs w:val="21"/>
        </w:rPr>
        <w:t>（3）在合</w:t>
      </w:r>
      <w:bookmarkEnd w:id="470"/>
      <w:bookmarkEnd w:id="471"/>
      <w:bookmarkEnd w:id="472"/>
      <w:r>
        <w:rPr>
          <w:rFonts w:ascii="宋体" w:hAnsi="宋体"/>
          <w:color w:val="auto"/>
          <w:szCs w:val="21"/>
        </w:rPr>
        <w:t>同约定的期限内完成合同规定的全部义务。</w:t>
      </w:r>
    </w:p>
    <w:p>
      <w:pPr>
        <w:ind w:firstLine="420"/>
        <w:jc w:val="both"/>
        <w:rPr>
          <w:rFonts w:ascii="宋体" w:hAnsi="宋体"/>
          <w:color w:val="auto"/>
          <w:szCs w:val="21"/>
        </w:rPr>
      </w:pPr>
      <w:r>
        <w:rPr>
          <w:rFonts w:ascii="宋体" w:hAnsi="宋体"/>
          <w:color w:val="auto"/>
          <w:szCs w:val="21"/>
        </w:rPr>
        <w:t>5．</w:t>
      </w:r>
      <w:r>
        <w:rPr>
          <w:rFonts w:ascii="宋体" w:hAnsi="宋体"/>
          <w:color w:val="auto"/>
          <w:szCs w:val="24"/>
        </w:rPr>
        <w:t>我方在此声明，所递交的比选文件及有关资料内容完整、真实和准确，且不存在第二章“比选申请人须知”第1.4.3项规定的任何一种情形。</w:t>
      </w:r>
    </w:p>
    <w:p>
      <w:pPr>
        <w:ind w:firstLine="420"/>
        <w:jc w:val="both"/>
        <w:rPr>
          <w:rFonts w:ascii="宋体" w:hAnsi="宋体"/>
          <w:color w:val="auto"/>
          <w:szCs w:val="21"/>
        </w:rPr>
      </w:pPr>
      <w:r>
        <w:rPr>
          <w:rFonts w:hint="eastAsia" w:ascii="宋体" w:hAnsi="宋体"/>
          <w:color w:val="auto"/>
          <w:szCs w:val="21"/>
        </w:rPr>
        <w:t>6</w:t>
      </w:r>
      <w:r>
        <w:rPr>
          <w:rFonts w:ascii="宋体" w:hAnsi="宋体"/>
          <w:color w:val="auto"/>
          <w:szCs w:val="21"/>
        </w:rPr>
        <w:t>.</w:t>
      </w:r>
      <w:r>
        <w:rPr>
          <w:rFonts w:hint="eastAsia"/>
          <w:color w:val="auto"/>
          <w:szCs w:val="24"/>
        </w:rPr>
        <w:t xml:space="preserve"> 我司</w:t>
      </w:r>
      <w:r>
        <w:rPr>
          <w:rFonts w:hint="eastAsia" w:ascii="宋体" w:hAnsi="宋体"/>
          <w:color w:val="auto"/>
          <w:szCs w:val="21"/>
        </w:rPr>
        <w:t>对</w:t>
      </w:r>
      <w:r>
        <w:rPr>
          <w:rFonts w:ascii="宋体" w:hAnsi="宋体"/>
          <w:color w:val="auto"/>
          <w:szCs w:val="21"/>
        </w:rPr>
        <w:t>比选</w:t>
      </w:r>
      <w:r>
        <w:rPr>
          <w:rFonts w:hint="eastAsia" w:ascii="宋体" w:hAnsi="宋体"/>
          <w:color w:val="auto"/>
          <w:szCs w:val="21"/>
        </w:rPr>
        <w:t>文件有关比选内容、服务期限、服务地点、比选有效期、技术标准和要求、比选范围等实质性内容完全响应。</w:t>
      </w:r>
    </w:p>
    <w:p>
      <w:pPr>
        <w:ind w:firstLine="420"/>
        <w:jc w:val="both"/>
        <w:rPr>
          <w:rFonts w:ascii="宋体" w:hAnsi="宋体"/>
          <w:color w:val="auto"/>
          <w:szCs w:val="21"/>
        </w:rPr>
      </w:pPr>
      <w:r>
        <w:rPr>
          <w:rFonts w:ascii="宋体" w:hAnsi="宋体"/>
          <w:color w:val="auto"/>
          <w:szCs w:val="21"/>
        </w:rPr>
        <w:t>7．</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（其他补充说明）。</w:t>
      </w:r>
    </w:p>
    <w:p>
      <w:pPr>
        <w:spacing w:line="440" w:lineRule="exact"/>
        <w:ind w:firstLine="2520" w:firstLineChars="1200"/>
        <w:rPr>
          <w:rFonts w:ascii="宋体" w:hAnsi="宋体"/>
          <w:color w:val="auto"/>
          <w:szCs w:val="21"/>
        </w:rPr>
      </w:pPr>
      <w:bookmarkStart w:id="473" w:name="_Toc16568"/>
      <w:bookmarkEnd w:id="473"/>
      <w:bookmarkStart w:id="474" w:name="_Toc369531695"/>
      <w:bookmarkEnd w:id="474"/>
      <w:bookmarkStart w:id="475" w:name="_Toc352691659"/>
      <w:bookmarkEnd w:id="475"/>
      <w:bookmarkStart w:id="476" w:name="_Toc16824"/>
      <w:bookmarkEnd w:id="476"/>
      <w:bookmarkStart w:id="477" w:name="_Toc352691660"/>
      <w:bookmarkEnd w:id="477"/>
      <w:bookmarkStart w:id="478" w:name="_Toc369531696"/>
      <w:bookmarkEnd w:id="478"/>
      <w:r>
        <w:rPr>
          <w:rFonts w:hint="eastAsia" w:ascii="宋体" w:hAnsi="宋体"/>
          <w:color w:val="auto"/>
          <w:szCs w:val="21"/>
        </w:rPr>
        <w:t>比选申请</w:t>
      </w:r>
      <w:r>
        <w:rPr>
          <w:rFonts w:ascii="宋体" w:hAnsi="宋体"/>
          <w:color w:val="auto"/>
          <w:szCs w:val="21"/>
        </w:rPr>
        <w:t>人：</w:t>
      </w:r>
      <w:r>
        <w:rPr>
          <w:rFonts w:ascii="宋体" w:hAnsi="宋体"/>
          <w:color w:val="auto"/>
          <w:szCs w:val="21"/>
          <w:u w:val="single"/>
        </w:rPr>
        <w:t xml:space="preserve">                              </w:t>
      </w:r>
      <w:r>
        <w:rPr>
          <w:rFonts w:ascii="宋体" w:hAnsi="宋体"/>
          <w:color w:val="auto"/>
          <w:szCs w:val="21"/>
        </w:rPr>
        <w:t>（盖单位</w:t>
      </w:r>
      <w:r>
        <w:rPr>
          <w:rFonts w:hint="eastAsia" w:ascii="宋体" w:hAnsi="宋体"/>
          <w:color w:val="auto"/>
          <w:szCs w:val="21"/>
        </w:rPr>
        <w:t>公</w:t>
      </w:r>
      <w:r>
        <w:rPr>
          <w:rFonts w:ascii="宋体" w:hAnsi="宋体"/>
          <w:color w:val="auto"/>
          <w:szCs w:val="21"/>
        </w:rPr>
        <w:t>章）</w:t>
      </w:r>
    </w:p>
    <w:p>
      <w:pPr>
        <w:spacing w:line="440" w:lineRule="exact"/>
        <w:ind w:firstLine="0" w:firstLineChars="0"/>
        <w:rPr>
          <w:rFonts w:ascii="宋体" w:hAnsi="宋体"/>
          <w:color w:val="auto"/>
          <w:szCs w:val="21"/>
        </w:rPr>
      </w:pPr>
      <w:r>
        <w:rPr>
          <w:rFonts w:ascii="宋体" w:hAnsi="宋体"/>
          <w:color w:val="auto"/>
          <w:szCs w:val="24"/>
        </w:rPr>
        <w:t xml:space="preserve">                        法定代表人</w:t>
      </w:r>
      <w:r>
        <w:rPr>
          <w:rFonts w:ascii="宋体" w:hAnsi="宋体"/>
          <w:color w:val="auto"/>
          <w:szCs w:val="21"/>
        </w:rPr>
        <w:t>或其委托代理人：</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（签字</w:t>
      </w:r>
      <w:r>
        <w:rPr>
          <w:rFonts w:hint="eastAsia" w:ascii="宋体" w:hAnsi="宋体"/>
          <w:color w:val="auto"/>
          <w:szCs w:val="21"/>
        </w:rPr>
        <w:t>或盖章</w:t>
      </w:r>
      <w:r>
        <w:rPr>
          <w:rFonts w:ascii="宋体" w:hAnsi="宋体"/>
          <w:color w:val="auto"/>
          <w:szCs w:val="21"/>
        </w:rPr>
        <w:t>）</w:t>
      </w:r>
    </w:p>
    <w:p>
      <w:pPr>
        <w:spacing w:line="440" w:lineRule="exact"/>
        <w:ind w:firstLine="2520" w:firstLineChars="1200"/>
        <w:rPr>
          <w:rFonts w:ascii="宋体" w:hAnsi="宋体"/>
          <w:color w:val="auto"/>
          <w:szCs w:val="21"/>
        </w:rPr>
      </w:pPr>
      <w:r>
        <w:rPr>
          <w:rFonts w:ascii="宋体" w:hAnsi="宋体"/>
          <w:color w:val="auto"/>
          <w:szCs w:val="21"/>
        </w:rPr>
        <w:t>地    址：</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u w:val="single"/>
        </w:rPr>
        <w:tab/>
      </w:r>
    </w:p>
    <w:p>
      <w:pPr>
        <w:spacing w:line="440" w:lineRule="exact"/>
        <w:ind w:firstLine="2520" w:firstLineChars="1200"/>
        <w:rPr>
          <w:rFonts w:ascii="宋体" w:hAnsi="宋体"/>
          <w:color w:val="auto"/>
          <w:szCs w:val="21"/>
        </w:rPr>
      </w:pPr>
      <w:r>
        <w:rPr>
          <w:rFonts w:ascii="宋体" w:hAnsi="宋体"/>
          <w:color w:val="auto"/>
          <w:szCs w:val="21"/>
        </w:rPr>
        <w:t>网    址：</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p>
    <w:p>
      <w:pPr>
        <w:spacing w:line="440" w:lineRule="exact"/>
        <w:ind w:firstLine="2520" w:firstLineChars="1200"/>
        <w:rPr>
          <w:rFonts w:ascii="宋体" w:hAnsi="宋体"/>
          <w:color w:val="auto"/>
          <w:szCs w:val="21"/>
        </w:rPr>
      </w:pPr>
      <w:r>
        <w:rPr>
          <w:rFonts w:ascii="宋体" w:hAnsi="宋体"/>
          <w:color w:val="auto"/>
          <w:szCs w:val="21"/>
        </w:rPr>
        <w:t>电    话：</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p>
    <w:p>
      <w:pPr>
        <w:spacing w:line="440" w:lineRule="exact"/>
        <w:ind w:firstLine="2520" w:firstLineChars="1200"/>
        <w:rPr>
          <w:rFonts w:ascii="宋体" w:hAnsi="宋体"/>
          <w:color w:val="auto"/>
          <w:szCs w:val="21"/>
        </w:rPr>
      </w:pPr>
      <w:r>
        <w:rPr>
          <w:rFonts w:ascii="宋体" w:hAnsi="宋体"/>
          <w:color w:val="auto"/>
          <w:szCs w:val="21"/>
        </w:rPr>
        <w:t>传    真：</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p>
    <w:p>
      <w:pPr>
        <w:spacing w:line="440" w:lineRule="exact"/>
        <w:ind w:firstLine="2520" w:firstLineChars="1200"/>
        <w:rPr>
          <w:rFonts w:ascii="宋体" w:hAnsi="宋体"/>
          <w:color w:val="auto"/>
          <w:szCs w:val="21"/>
        </w:rPr>
      </w:pPr>
      <w:r>
        <w:rPr>
          <w:rFonts w:ascii="宋体" w:hAnsi="宋体"/>
          <w:color w:val="auto"/>
          <w:szCs w:val="21"/>
        </w:rPr>
        <w:t>邮政编码：</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p>
    <w:p>
      <w:pPr>
        <w:adjustRightInd w:val="0"/>
        <w:snapToGrid w:val="0"/>
        <w:ind w:firstLine="5670" w:firstLineChars="2700"/>
        <w:rPr>
          <w:rFonts w:ascii="宋体" w:hAnsi="宋体" w:cs="宋体"/>
          <w:color w:val="auto"/>
          <w:szCs w:val="21"/>
        </w:rPr>
      </w:pPr>
      <w:r>
        <w:rPr>
          <w:rFonts w:ascii="宋体" w:hAnsi="宋体"/>
          <w:color w:val="auto"/>
          <w:szCs w:val="24"/>
          <w:u w:val="single"/>
        </w:rPr>
        <w:t xml:space="preserve">      </w:t>
      </w:r>
      <w:r>
        <w:rPr>
          <w:rFonts w:ascii="宋体" w:hAnsi="宋体"/>
          <w:color w:val="auto"/>
          <w:szCs w:val="21"/>
        </w:rPr>
        <w:t>年</w:t>
      </w:r>
      <w:r>
        <w:rPr>
          <w:rFonts w:ascii="宋体" w:hAnsi="宋体"/>
          <w:color w:val="auto"/>
          <w:szCs w:val="24"/>
          <w:u w:val="single"/>
        </w:rPr>
        <w:t xml:space="preserve">      </w:t>
      </w:r>
      <w:r>
        <w:rPr>
          <w:rFonts w:ascii="宋体" w:hAnsi="宋体"/>
          <w:color w:val="auto"/>
          <w:szCs w:val="21"/>
        </w:rPr>
        <w:t>月</w:t>
      </w:r>
      <w:r>
        <w:rPr>
          <w:rFonts w:ascii="宋体" w:hAnsi="宋体"/>
          <w:color w:val="auto"/>
          <w:szCs w:val="24"/>
          <w:u w:val="single"/>
        </w:rPr>
        <w:t xml:space="preserve">      </w:t>
      </w:r>
      <w:r>
        <w:rPr>
          <w:rFonts w:ascii="宋体" w:hAnsi="宋体"/>
          <w:color w:val="auto"/>
          <w:szCs w:val="21"/>
        </w:rPr>
        <w:t>日</w:t>
      </w:r>
    </w:p>
    <w:p>
      <w:pPr>
        <w:autoSpaceDE w:val="0"/>
        <w:autoSpaceDN w:val="0"/>
        <w:adjustRightInd w:val="0"/>
        <w:snapToGrid w:val="0"/>
        <w:ind w:firstLine="557"/>
        <w:jc w:val="center"/>
        <w:outlineLvl w:val="1"/>
        <w:rPr>
          <w:rFonts w:ascii="宋体" w:hAnsi="宋体" w:cs="宋体"/>
          <w:b/>
          <w:color w:val="auto"/>
          <w:spacing w:val="1"/>
          <w:w w:val="99"/>
          <w:kern w:val="0"/>
          <w:sz w:val="28"/>
          <w:szCs w:val="28"/>
        </w:rPr>
      </w:pPr>
      <w:r>
        <w:rPr>
          <w:rFonts w:hint="eastAsia" w:ascii="宋体" w:hAnsi="宋体" w:cs="宋体"/>
          <w:b/>
          <w:color w:val="auto"/>
          <w:spacing w:val="1"/>
          <w:w w:val="99"/>
          <w:kern w:val="0"/>
          <w:sz w:val="28"/>
          <w:szCs w:val="28"/>
        </w:rPr>
        <w:br w:type="page"/>
      </w:r>
      <w:bookmarkStart w:id="479" w:name="_Toc8650"/>
      <w:bookmarkStart w:id="480" w:name="_Toc287620816"/>
      <w:bookmarkStart w:id="481" w:name="_Toc7071"/>
      <w:bookmarkStart w:id="482" w:name="_Toc57905921"/>
      <w:bookmarkStart w:id="483" w:name="_Toc10293"/>
      <w:bookmarkStart w:id="484" w:name="_Toc3490"/>
      <w:bookmarkStart w:id="485" w:name="_Toc430530532"/>
      <w:r>
        <w:rPr>
          <w:rFonts w:hint="eastAsia" w:ascii="宋体" w:hAnsi="宋体" w:cs="宋体"/>
          <w:b/>
          <w:color w:val="auto"/>
          <w:spacing w:val="1"/>
          <w:w w:val="99"/>
          <w:kern w:val="0"/>
          <w:sz w:val="28"/>
          <w:szCs w:val="28"/>
        </w:rPr>
        <w:t>（二）法定代表人身份证明或附有法定代表人身份证明的授权委托书</w:t>
      </w:r>
      <w:bookmarkEnd w:id="479"/>
      <w:bookmarkEnd w:id="480"/>
      <w:bookmarkEnd w:id="481"/>
      <w:bookmarkEnd w:id="482"/>
      <w:bookmarkEnd w:id="483"/>
      <w:bookmarkEnd w:id="484"/>
      <w:bookmarkEnd w:id="485"/>
    </w:p>
    <w:p>
      <w:pPr>
        <w:spacing w:line="480" w:lineRule="auto"/>
        <w:ind w:firstLine="0" w:firstLineChars="0"/>
        <w:jc w:val="center"/>
        <w:outlineLvl w:val="2"/>
        <w:rPr>
          <w:rFonts w:ascii="宋体" w:hAnsi="宋体"/>
          <w:color w:val="auto"/>
          <w:sz w:val="28"/>
          <w:szCs w:val="24"/>
        </w:rPr>
      </w:pPr>
      <w:r>
        <w:rPr>
          <w:rFonts w:hint="eastAsia" w:ascii="宋体" w:hAnsi="宋体"/>
          <w:color w:val="auto"/>
          <w:sz w:val="28"/>
          <w:szCs w:val="24"/>
        </w:rPr>
        <w:t>法定代表人身份证明</w:t>
      </w:r>
    </w:p>
    <w:p>
      <w:pPr>
        <w:spacing w:line="480" w:lineRule="auto"/>
        <w:ind w:firstLine="0" w:firstLineChars="0"/>
        <w:jc w:val="center"/>
        <w:rPr>
          <w:rFonts w:ascii="宋体" w:hAnsi="宋体"/>
          <w:color w:val="auto"/>
          <w:szCs w:val="24"/>
        </w:rPr>
      </w:pPr>
    </w:p>
    <w:p>
      <w:pPr>
        <w:tabs>
          <w:tab w:val="left" w:pos="5565"/>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比选申请人名称：</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pPr>
        <w:tabs>
          <w:tab w:val="left" w:pos="5475"/>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单位性质：</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pPr>
        <w:tabs>
          <w:tab w:val="left" w:pos="5475"/>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地</w:t>
      </w:r>
      <w:r>
        <w:rPr>
          <w:rFonts w:hint="eastAsia" w:ascii="宋体" w:hAnsi="宋体"/>
          <w:color w:val="auto"/>
          <w:kern w:val="0"/>
          <w:szCs w:val="21"/>
        </w:rPr>
        <w:t xml:space="preserve">    </w:t>
      </w:r>
      <w:r>
        <w:rPr>
          <w:rFonts w:ascii="宋体" w:hAnsi="宋体"/>
          <w:color w:val="auto"/>
          <w:kern w:val="0"/>
          <w:szCs w:val="21"/>
        </w:rPr>
        <w:t>址：</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rPr>
          <w:rFonts w:ascii="宋体" w:hAnsi="宋体"/>
          <w:color w:val="auto"/>
          <w:kern w:val="0"/>
          <w:sz w:val="10"/>
          <w:szCs w:val="10"/>
        </w:rPr>
      </w:pPr>
      <w:r>
        <w:rPr>
          <w:rFonts w:ascii="宋体" w:hAnsi="宋体"/>
          <w:color w:val="auto"/>
          <w:kern w:val="0"/>
          <w:szCs w:val="21"/>
        </w:rPr>
        <w:t>成立时间：</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年</w:t>
      </w:r>
      <w:r>
        <w:rPr>
          <w:rFonts w:ascii="宋体" w:hAnsi="宋体"/>
          <w:color w:val="auto"/>
          <w:w w:val="200"/>
          <w:kern w:val="0"/>
          <w:szCs w:val="21"/>
          <w:u w:val="single"/>
        </w:rPr>
        <w:t xml:space="preserve"> </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月</w:t>
      </w:r>
      <w:r>
        <w:rPr>
          <w:rFonts w:ascii="宋体" w:hAnsi="宋体"/>
          <w:color w:val="auto"/>
          <w:w w:val="200"/>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日</w:t>
      </w:r>
    </w:p>
    <w:p>
      <w:pPr>
        <w:tabs>
          <w:tab w:val="left" w:pos="5475"/>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经营期限：</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姓名：</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性别</w:t>
      </w:r>
      <w:r>
        <w:rPr>
          <w:rFonts w:ascii="宋体" w:hAnsi="宋体"/>
          <w:color w:val="auto"/>
          <w:spacing w:val="-1"/>
          <w:kern w:val="0"/>
          <w:szCs w:val="21"/>
        </w:rPr>
        <w:t>：</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spacing w:val="-1"/>
          <w:kern w:val="0"/>
          <w:szCs w:val="21"/>
        </w:rPr>
        <w:t>年</w:t>
      </w:r>
      <w:r>
        <w:rPr>
          <w:rFonts w:ascii="宋体" w:hAnsi="宋体"/>
          <w:color w:val="auto"/>
          <w:kern w:val="0"/>
          <w:szCs w:val="21"/>
        </w:rPr>
        <w:t>龄：</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职务：</w:t>
      </w:r>
      <w:r>
        <w:rPr>
          <w:rFonts w:hint="eastAsia" w:ascii="宋体" w:hAnsi="宋体"/>
          <w:color w:val="auto"/>
          <w:kern w:val="0"/>
          <w:szCs w:val="21"/>
          <w:u w:val="single"/>
        </w:rPr>
        <w:t xml:space="preserve">              </w:t>
      </w:r>
      <w:r>
        <w:rPr>
          <w:rFonts w:ascii="宋体" w:hAnsi="宋体"/>
          <w:color w:val="auto"/>
          <w:kern w:val="0"/>
          <w:szCs w:val="21"/>
          <w:u w:val="single"/>
        </w:rPr>
        <w:t xml:space="preserve"> </w:t>
      </w:r>
    </w:p>
    <w:p>
      <w:pPr>
        <w:tabs>
          <w:tab w:val="left" w:pos="3360"/>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系</w:t>
      </w:r>
      <w:r>
        <w:rPr>
          <w:rFonts w:hint="eastAsia" w:ascii="宋体" w:hAnsi="宋体"/>
          <w:color w:val="auto"/>
          <w:kern w:val="0"/>
          <w:szCs w:val="21"/>
          <w:u w:val="single"/>
        </w:rPr>
        <w:t xml:space="preserve">                                                        </w:t>
      </w:r>
      <w:r>
        <w:rPr>
          <w:rFonts w:ascii="宋体" w:hAnsi="宋体"/>
          <w:color w:val="auto"/>
          <w:kern w:val="0"/>
          <w:szCs w:val="21"/>
          <w:u w:val="single"/>
        </w:rPr>
        <w:t xml:space="preserve"> （比选申请人名称）</w:t>
      </w:r>
      <w:r>
        <w:rPr>
          <w:rFonts w:ascii="宋体" w:hAnsi="宋体"/>
          <w:color w:val="auto"/>
          <w:kern w:val="0"/>
          <w:szCs w:val="21"/>
        </w:rPr>
        <w:t>的法定代表人。</w:t>
      </w:r>
    </w:p>
    <w:p>
      <w:pPr>
        <w:tabs>
          <w:tab w:val="left" w:pos="3360"/>
        </w:tabs>
        <w:autoSpaceDE w:val="0"/>
        <w:autoSpaceDN w:val="0"/>
        <w:adjustRightInd w:val="0"/>
        <w:snapToGrid w:val="0"/>
        <w:spacing w:line="480" w:lineRule="auto"/>
        <w:ind w:firstLine="390" w:firstLineChars="186"/>
        <w:rPr>
          <w:rFonts w:ascii="宋体" w:hAnsi="宋体"/>
          <w:color w:val="auto"/>
          <w:kern w:val="0"/>
          <w:szCs w:val="21"/>
        </w:rPr>
      </w:pPr>
      <w:r>
        <w:rPr>
          <w:rFonts w:ascii="宋体" w:hAnsi="宋体"/>
          <w:color w:val="auto"/>
          <w:kern w:val="0"/>
          <w:szCs w:val="21"/>
        </w:rPr>
        <w:t>特此证明。</w:t>
      </w:r>
    </w:p>
    <w:p>
      <w:pPr>
        <w:autoSpaceDE w:val="0"/>
        <w:autoSpaceDN w:val="0"/>
        <w:adjustRightInd w:val="0"/>
        <w:snapToGrid w:val="0"/>
        <w:spacing w:line="480" w:lineRule="auto"/>
        <w:ind w:firstLine="810" w:firstLineChars="386"/>
        <w:rPr>
          <w:rFonts w:ascii="宋体" w:hAnsi="宋体"/>
          <w:color w:val="auto"/>
          <w:kern w:val="0"/>
          <w:szCs w:val="21"/>
        </w:rPr>
      </w:pPr>
      <w:r>
        <w:rPr>
          <w:rFonts w:hint="eastAsia" w:ascii="宋体" w:hAnsi="宋体"/>
          <w:color w:val="auto"/>
          <w:kern w:val="0"/>
          <w:szCs w:val="21"/>
        </w:rPr>
        <w:t>附：法定代表人身份证复印件（双面）</w:t>
      </w:r>
    </w:p>
    <w:p>
      <w:pPr>
        <w:ind w:firstLine="520"/>
        <w:jc w:val="both"/>
        <w:rPr>
          <w:rFonts w:ascii="宋体" w:hAnsi="宋体"/>
          <w:color w:val="auto"/>
          <w:kern w:val="0"/>
          <w:sz w:val="26"/>
          <w:szCs w:val="21"/>
        </w:rPr>
      </w:pPr>
    </w:p>
    <w:p>
      <w:pPr>
        <w:ind w:firstLine="520"/>
        <w:jc w:val="both"/>
        <w:rPr>
          <w:rFonts w:ascii="宋体" w:hAnsi="宋体"/>
          <w:color w:val="auto"/>
          <w:kern w:val="0"/>
          <w:sz w:val="26"/>
          <w:szCs w:val="21"/>
        </w:rPr>
      </w:pPr>
    </w:p>
    <w:p>
      <w:pPr>
        <w:ind w:firstLine="520"/>
        <w:jc w:val="both"/>
        <w:rPr>
          <w:rFonts w:ascii="宋体" w:hAnsi="宋体"/>
          <w:color w:val="auto"/>
          <w:kern w:val="0"/>
          <w:sz w:val="26"/>
          <w:szCs w:val="21"/>
        </w:rPr>
      </w:pPr>
    </w:p>
    <w:p>
      <w:pPr>
        <w:ind w:firstLine="520"/>
        <w:jc w:val="both"/>
        <w:rPr>
          <w:rFonts w:ascii="宋体" w:hAnsi="宋体"/>
          <w:color w:val="auto"/>
          <w:kern w:val="0"/>
          <w:sz w:val="26"/>
          <w:szCs w:val="21"/>
        </w:rPr>
      </w:pPr>
    </w:p>
    <w:p>
      <w:pPr>
        <w:autoSpaceDE w:val="0"/>
        <w:autoSpaceDN w:val="0"/>
        <w:adjustRightInd w:val="0"/>
        <w:snapToGrid w:val="0"/>
        <w:spacing w:line="480" w:lineRule="auto"/>
        <w:ind w:firstLine="420"/>
        <w:jc w:val="right"/>
        <w:rPr>
          <w:rFonts w:ascii="宋体" w:hAnsi="宋体"/>
          <w:color w:val="auto"/>
          <w:kern w:val="0"/>
          <w:sz w:val="20"/>
          <w:szCs w:val="20"/>
        </w:rPr>
      </w:pPr>
      <w:r>
        <w:rPr>
          <w:rFonts w:ascii="宋体" w:hAnsi="宋体"/>
          <w:color w:val="auto"/>
          <w:kern w:val="0"/>
          <w:szCs w:val="21"/>
        </w:rPr>
        <w:t>比选申请人：</w:t>
      </w:r>
      <w:r>
        <w:rPr>
          <w:rFonts w:ascii="宋体" w:hAnsi="宋体"/>
          <w:color w:val="auto"/>
          <w:w w:val="200"/>
          <w:kern w:val="0"/>
          <w:szCs w:val="21"/>
          <w:u w:val="single"/>
        </w:rPr>
        <w:t xml:space="preserve">              </w:t>
      </w:r>
      <w:r>
        <w:rPr>
          <w:rFonts w:ascii="宋体" w:hAnsi="宋体"/>
          <w:color w:val="auto"/>
          <w:kern w:val="0"/>
          <w:szCs w:val="21"/>
          <w:u w:val="single"/>
        </w:rPr>
        <w:tab/>
      </w:r>
      <w:r>
        <w:rPr>
          <w:rFonts w:ascii="宋体" w:hAnsi="宋体"/>
          <w:color w:val="auto"/>
          <w:spacing w:val="-1"/>
          <w:kern w:val="0"/>
          <w:szCs w:val="21"/>
        </w:rPr>
        <w:t>（</w:t>
      </w:r>
      <w:r>
        <w:rPr>
          <w:rFonts w:ascii="宋体" w:hAnsi="宋体"/>
          <w:color w:val="auto"/>
          <w:kern w:val="0"/>
          <w:szCs w:val="21"/>
        </w:rPr>
        <w:t>盖单位法人章）</w:t>
      </w:r>
    </w:p>
    <w:p>
      <w:pPr>
        <w:tabs>
          <w:tab w:val="left" w:pos="4935"/>
          <w:tab w:val="left" w:pos="5460"/>
          <w:tab w:val="left" w:pos="6400"/>
        </w:tabs>
        <w:wordWrap w:val="0"/>
        <w:autoSpaceDE w:val="0"/>
        <w:autoSpaceDN w:val="0"/>
        <w:adjustRightInd w:val="0"/>
        <w:snapToGrid w:val="0"/>
        <w:spacing w:line="480" w:lineRule="auto"/>
        <w:ind w:firstLine="3780" w:firstLineChars="0"/>
        <w:jc w:val="right"/>
        <w:rPr>
          <w:rFonts w:ascii="宋体" w:hAnsi="宋体"/>
          <w:color w:val="auto"/>
          <w:kern w:val="0"/>
          <w:szCs w:val="24"/>
        </w:rPr>
      </w:pPr>
      <w:r>
        <w:rPr>
          <w:rFonts w:hint="eastAsia" w:ascii="宋体" w:hAnsi="宋体"/>
          <w:color w:val="auto"/>
          <w:w w:val="200"/>
          <w:kern w:val="0"/>
          <w:szCs w:val="21"/>
          <w:u w:val="single"/>
        </w:rPr>
        <w:t xml:space="preserve">      </w:t>
      </w:r>
      <w:r>
        <w:rPr>
          <w:rFonts w:ascii="宋体" w:hAnsi="宋体"/>
          <w:color w:val="auto"/>
          <w:kern w:val="0"/>
          <w:szCs w:val="21"/>
        </w:rPr>
        <w:t>年</w:t>
      </w:r>
      <w:r>
        <w:rPr>
          <w:rFonts w:ascii="宋体" w:hAnsi="宋体"/>
          <w:color w:val="auto"/>
          <w:w w:val="200"/>
          <w:kern w:val="0"/>
          <w:szCs w:val="21"/>
          <w:u w:val="single"/>
        </w:rPr>
        <w:t xml:space="preserve"> </w:t>
      </w:r>
      <w:r>
        <w:rPr>
          <w:rFonts w:hint="eastAsia" w:ascii="宋体" w:hAnsi="宋体"/>
          <w:color w:val="auto"/>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月</w:t>
      </w:r>
      <w:r>
        <w:rPr>
          <w:rFonts w:ascii="宋体" w:hAnsi="宋体"/>
          <w:color w:val="auto"/>
          <w:w w:val="200"/>
          <w:kern w:val="0"/>
          <w:szCs w:val="21"/>
          <w:u w:val="single"/>
        </w:rPr>
        <w:t xml:space="preserve"> </w:t>
      </w:r>
      <w:r>
        <w:rPr>
          <w:rFonts w:ascii="宋体" w:hAnsi="宋体"/>
          <w:color w:val="auto"/>
          <w:kern w:val="0"/>
          <w:szCs w:val="21"/>
          <w:u w:val="single"/>
        </w:rPr>
        <w:t xml:space="preserve">     </w:t>
      </w:r>
      <w:r>
        <w:rPr>
          <w:rFonts w:ascii="宋体" w:hAnsi="宋体"/>
          <w:color w:val="auto"/>
          <w:kern w:val="0"/>
          <w:szCs w:val="21"/>
        </w:rPr>
        <w:t>日</w:t>
      </w:r>
      <w:r>
        <w:rPr>
          <w:rFonts w:hint="eastAsia" w:ascii="宋体" w:hAnsi="宋体"/>
          <w:color w:val="auto"/>
          <w:kern w:val="0"/>
          <w:szCs w:val="21"/>
        </w:rPr>
        <w:t xml:space="preserve">  </w:t>
      </w:r>
    </w:p>
    <w:p>
      <w:pPr>
        <w:ind w:firstLine="420"/>
        <w:jc w:val="both"/>
        <w:rPr>
          <w:rFonts w:ascii="宋体" w:hAnsi="宋体"/>
          <w:color w:val="auto"/>
          <w:szCs w:val="24"/>
        </w:rPr>
      </w:pPr>
      <w:r>
        <w:rPr>
          <w:rFonts w:ascii="宋体" w:hAnsi="宋体"/>
          <w:color w:val="auto"/>
          <w:szCs w:val="24"/>
        </w:rPr>
        <w:t>注：法定代表人身份证明需按上述格式填写完整，不可缺少内容。在此基础上增加内容的不影响其有效性。</w:t>
      </w:r>
    </w:p>
    <w:p>
      <w:pPr>
        <w:autoSpaceDE w:val="0"/>
        <w:autoSpaceDN w:val="0"/>
        <w:adjustRightInd w:val="0"/>
        <w:snapToGrid w:val="0"/>
        <w:ind w:firstLine="0" w:firstLineChars="0"/>
        <w:rPr>
          <w:rFonts w:ascii="宋体" w:hAnsi="宋体"/>
          <w:color w:val="auto"/>
          <w:kern w:val="0"/>
          <w:szCs w:val="24"/>
        </w:rPr>
      </w:pPr>
    </w:p>
    <w:p>
      <w:pPr>
        <w:tabs>
          <w:tab w:val="left" w:pos="1680"/>
          <w:tab w:val="left" w:pos="4215"/>
          <w:tab w:val="left" w:pos="4305"/>
          <w:tab w:val="left" w:pos="8000"/>
        </w:tabs>
        <w:autoSpaceDE w:val="0"/>
        <w:autoSpaceDN w:val="0"/>
        <w:adjustRightInd w:val="0"/>
        <w:snapToGrid w:val="0"/>
        <w:ind w:firstLine="0" w:firstLineChars="0"/>
        <w:jc w:val="center"/>
        <w:outlineLvl w:val="2"/>
        <w:rPr>
          <w:rFonts w:ascii="宋体" w:hAnsi="宋体"/>
          <w:color w:val="auto"/>
          <w:kern w:val="0"/>
          <w:sz w:val="20"/>
          <w:szCs w:val="20"/>
        </w:rPr>
      </w:pPr>
      <w:r>
        <w:rPr>
          <w:rFonts w:ascii="宋体" w:hAnsi="宋体"/>
          <w:b/>
          <w:color w:val="auto"/>
          <w:kern w:val="0"/>
          <w:sz w:val="28"/>
          <w:szCs w:val="28"/>
        </w:rPr>
        <w:br w:type="page"/>
      </w:r>
      <w:r>
        <w:rPr>
          <w:rFonts w:ascii="宋体" w:hAnsi="宋体"/>
          <w:snapToGrid w:val="0"/>
          <w:color w:val="auto"/>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firstLineChars="0"/>
        <w:rPr>
          <w:rFonts w:ascii="宋体" w:hAnsi="宋体"/>
          <w:color w:val="auto"/>
          <w:kern w:val="0"/>
          <w:szCs w:val="21"/>
        </w:rPr>
      </w:pPr>
      <w:r>
        <w:rPr>
          <w:rFonts w:ascii="宋体" w:hAnsi="宋体"/>
          <w:color w:val="auto"/>
          <w:kern w:val="0"/>
          <w:szCs w:val="21"/>
        </w:rPr>
        <w:t>本人</w:t>
      </w:r>
      <w:r>
        <w:rPr>
          <w:rFonts w:hint="eastAsia" w:ascii="宋体" w:hAnsi="宋体"/>
          <w:color w:val="auto"/>
          <w:w w:val="200"/>
          <w:kern w:val="0"/>
          <w:szCs w:val="21"/>
          <w:u w:val="single"/>
        </w:rPr>
        <w:t xml:space="preserve">    </w:t>
      </w:r>
      <w:r>
        <w:rPr>
          <w:rFonts w:ascii="宋体" w:hAnsi="宋体"/>
          <w:color w:val="auto"/>
          <w:kern w:val="0"/>
          <w:szCs w:val="21"/>
          <w:u w:val="single"/>
        </w:rPr>
        <w:t>（姓名）</w:t>
      </w:r>
      <w:r>
        <w:rPr>
          <w:rFonts w:ascii="宋体" w:hAnsi="宋体"/>
          <w:color w:val="auto"/>
          <w:kern w:val="0"/>
          <w:szCs w:val="21"/>
        </w:rPr>
        <w:t>系</w:t>
      </w:r>
      <w:r>
        <w:rPr>
          <w:rFonts w:hint="eastAsia" w:ascii="宋体" w:hAnsi="宋体"/>
          <w:color w:val="auto"/>
          <w:w w:val="200"/>
          <w:kern w:val="0"/>
          <w:szCs w:val="21"/>
          <w:u w:val="single"/>
        </w:rPr>
        <w:t xml:space="preserve">        </w:t>
      </w:r>
      <w:r>
        <w:rPr>
          <w:rFonts w:ascii="宋体" w:hAnsi="宋体"/>
          <w:color w:val="auto"/>
          <w:kern w:val="0"/>
          <w:szCs w:val="21"/>
          <w:u w:val="single"/>
        </w:rPr>
        <w:t>（</w:t>
      </w:r>
      <w:r>
        <w:rPr>
          <w:rFonts w:ascii="宋体" w:hAnsi="宋体"/>
          <w:color w:val="auto"/>
          <w:spacing w:val="-1"/>
          <w:kern w:val="0"/>
          <w:szCs w:val="21"/>
          <w:u w:val="single"/>
        </w:rPr>
        <w:t>比选申请人</w:t>
      </w:r>
      <w:r>
        <w:rPr>
          <w:rFonts w:ascii="宋体" w:hAnsi="宋体"/>
          <w:color w:val="auto"/>
          <w:kern w:val="0"/>
          <w:szCs w:val="21"/>
          <w:u w:val="single"/>
        </w:rPr>
        <w:t>名称</w:t>
      </w:r>
      <w:r>
        <w:rPr>
          <w:rFonts w:ascii="宋体" w:hAnsi="宋体"/>
          <w:color w:val="auto"/>
          <w:spacing w:val="1"/>
          <w:kern w:val="0"/>
          <w:szCs w:val="21"/>
          <w:u w:val="single"/>
        </w:rPr>
        <w:t>）</w:t>
      </w:r>
      <w:r>
        <w:rPr>
          <w:rFonts w:ascii="宋体" w:hAnsi="宋体"/>
          <w:color w:val="auto"/>
          <w:kern w:val="0"/>
          <w:szCs w:val="21"/>
        </w:rPr>
        <w:t>的法定代</w:t>
      </w:r>
      <w:r>
        <w:rPr>
          <w:rFonts w:ascii="宋体" w:hAnsi="宋体"/>
          <w:color w:val="auto"/>
          <w:spacing w:val="1"/>
          <w:kern w:val="0"/>
          <w:szCs w:val="21"/>
        </w:rPr>
        <w:t>表</w:t>
      </w:r>
      <w:r>
        <w:rPr>
          <w:rFonts w:ascii="宋体" w:hAnsi="宋体"/>
          <w:color w:val="auto"/>
          <w:kern w:val="0"/>
          <w:szCs w:val="21"/>
        </w:rPr>
        <w:t>人，现委托</w:t>
      </w:r>
      <w:r>
        <w:rPr>
          <w:rFonts w:hint="eastAsia" w:ascii="宋体" w:hAnsi="宋体"/>
          <w:color w:val="auto"/>
          <w:w w:val="200"/>
          <w:kern w:val="0"/>
          <w:szCs w:val="21"/>
          <w:u w:val="single"/>
        </w:rPr>
        <w:t xml:space="preserve">    </w:t>
      </w:r>
      <w:r>
        <w:rPr>
          <w:rFonts w:ascii="宋体" w:hAnsi="宋体"/>
          <w:color w:val="auto"/>
          <w:kern w:val="0"/>
          <w:szCs w:val="21"/>
          <w:u w:val="single"/>
        </w:rPr>
        <w:t>（姓名）</w:t>
      </w:r>
      <w:r>
        <w:rPr>
          <w:rFonts w:ascii="宋体" w:hAnsi="宋体"/>
          <w:color w:val="auto"/>
          <w:kern w:val="0"/>
          <w:szCs w:val="21"/>
        </w:rPr>
        <w:t>为我方代理人。代理人根据授权，以我方名义签署、澄清、说明、补正、递交、撤回、 修改</w:t>
      </w:r>
      <w:r>
        <w:rPr>
          <w:rFonts w:hint="eastAsia" w:ascii="宋体" w:hAnsi="宋体"/>
          <w:color w:val="auto"/>
          <w:w w:val="200"/>
          <w:kern w:val="0"/>
          <w:szCs w:val="21"/>
          <w:u w:val="single"/>
        </w:rPr>
        <w:t xml:space="preserve">        </w:t>
      </w:r>
      <w:r>
        <w:rPr>
          <w:rFonts w:ascii="宋体" w:hAnsi="宋体"/>
          <w:color w:val="auto"/>
          <w:kern w:val="0"/>
          <w:szCs w:val="21"/>
          <w:u w:val="single"/>
        </w:rPr>
        <w:t>（项</w:t>
      </w:r>
      <w:r>
        <w:rPr>
          <w:rFonts w:ascii="宋体" w:hAnsi="宋体"/>
          <w:color w:val="auto"/>
          <w:spacing w:val="-1"/>
          <w:kern w:val="0"/>
          <w:szCs w:val="21"/>
          <w:u w:val="single"/>
        </w:rPr>
        <w:t>目</w:t>
      </w:r>
      <w:r>
        <w:rPr>
          <w:rFonts w:ascii="宋体" w:hAnsi="宋体"/>
          <w:color w:val="auto"/>
          <w:kern w:val="0"/>
          <w:szCs w:val="21"/>
          <w:u w:val="single"/>
        </w:rPr>
        <w:t>名称）</w:t>
      </w:r>
      <w:r>
        <w:rPr>
          <w:rFonts w:ascii="宋体" w:hAnsi="宋体"/>
          <w:color w:val="auto"/>
          <w:kern w:val="0"/>
          <w:szCs w:val="21"/>
        </w:rPr>
        <w:t>比选文件、签订合同和处理有关事宜，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firstLineChars="0"/>
        <w:jc w:val="both"/>
        <w:rPr>
          <w:rFonts w:ascii="宋体" w:hAnsi="宋体"/>
          <w:color w:val="auto"/>
          <w:kern w:val="0"/>
          <w:szCs w:val="21"/>
        </w:rPr>
      </w:pPr>
      <w:r>
        <w:rPr>
          <w:rFonts w:ascii="宋体" w:hAnsi="宋体"/>
          <w:color w:val="auto"/>
          <w:kern w:val="0"/>
          <w:szCs w:val="21"/>
        </w:rPr>
        <w:t>委托</w:t>
      </w:r>
      <w:r>
        <w:rPr>
          <w:rFonts w:ascii="宋体" w:hAnsi="宋体"/>
          <w:color w:val="auto"/>
          <w:spacing w:val="-1"/>
          <w:kern w:val="0"/>
          <w:szCs w:val="21"/>
        </w:rPr>
        <w:t>期</w:t>
      </w:r>
      <w:r>
        <w:rPr>
          <w:rFonts w:ascii="宋体" w:hAnsi="宋体"/>
          <w:color w:val="auto"/>
          <w:kern w:val="0"/>
          <w:szCs w:val="21"/>
        </w:rPr>
        <w:t>限：</w:t>
      </w:r>
      <w:r>
        <w:rPr>
          <w:rFonts w:hint="eastAsia" w:ascii="宋体" w:hAnsi="宋体"/>
          <w:color w:val="auto"/>
          <w:w w:val="200"/>
          <w:kern w:val="0"/>
          <w:szCs w:val="21"/>
          <w:u w:val="single"/>
        </w:rPr>
        <w:t xml:space="preserve">        </w:t>
      </w:r>
      <w:r>
        <w:rPr>
          <w:rFonts w:ascii="宋体" w:hAnsi="宋体"/>
          <w:color w:val="auto"/>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firstLineChars="0"/>
        <w:jc w:val="both"/>
        <w:rPr>
          <w:rFonts w:ascii="宋体" w:hAnsi="宋体"/>
          <w:color w:val="auto"/>
          <w:kern w:val="0"/>
          <w:szCs w:val="21"/>
        </w:rPr>
      </w:pPr>
      <w:r>
        <w:rPr>
          <w:rFonts w:ascii="宋体" w:hAnsi="宋体"/>
          <w:color w:val="auto"/>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firstLineChars="0"/>
        <w:jc w:val="both"/>
        <w:rPr>
          <w:rFonts w:ascii="宋体" w:hAnsi="宋体"/>
          <w:color w:val="auto"/>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firstLineChars="0"/>
        <w:jc w:val="both"/>
        <w:rPr>
          <w:rFonts w:ascii="宋体" w:hAnsi="宋体"/>
          <w:color w:val="auto"/>
          <w:kern w:val="0"/>
          <w:szCs w:val="21"/>
        </w:rPr>
      </w:pPr>
      <w:r>
        <w:rPr>
          <w:rFonts w:hint="eastAsia" w:ascii="宋体" w:hAnsi="宋体"/>
          <w:color w:val="auto"/>
          <w:kern w:val="0"/>
          <w:szCs w:val="21"/>
        </w:rPr>
        <w:t>比选申请</w:t>
      </w:r>
      <w:r>
        <w:rPr>
          <w:rFonts w:ascii="宋体" w:hAnsi="宋体"/>
          <w:color w:val="auto"/>
          <w:kern w:val="0"/>
          <w:szCs w:val="21"/>
        </w:rPr>
        <w:t>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ascii="宋体" w:hAnsi="宋体"/>
          <w:color w:val="auto"/>
          <w:kern w:val="0"/>
          <w:szCs w:val="21"/>
        </w:rPr>
        <w:t>（</w:t>
      </w:r>
      <w:r>
        <w:rPr>
          <w:rFonts w:ascii="宋体" w:hAnsi="宋体"/>
          <w:color w:val="auto"/>
          <w:spacing w:val="-1"/>
          <w:kern w:val="0"/>
          <w:szCs w:val="21"/>
        </w:rPr>
        <w:t>盖单位法人章</w:t>
      </w:r>
      <w:r>
        <w:rPr>
          <w:rFonts w:ascii="宋体" w:hAnsi="宋体"/>
          <w:color w:val="auto"/>
          <w:kern w:val="0"/>
          <w:szCs w:val="21"/>
        </w:rPr>
        <w:t>）</w:t>
      </w:r>
    </w:p>
    <w:p>
      <w:pPr>
        <w:tabs>
          <w:tab w:val="left" w:pos="6300"/>
        </w:tabs>
        <w:autoSpaceDE w:val="0"/>
        <w:autoSpaceDN w:val="0"/>
        <w:adjustRightInd w:val="0"/>
        <w:snapToGrid w:val="0"/>
        <w:spacing w:line="480" w:lineRule="auto"/>
        <w:ind w:firstLine="420"/>
        <w:rPr>
          <w:rFonts w:ascii="宋体" w:hAnsi="宋体"/>
          <w:color w:val="auto"/>
          <w:kern w:val="0"/>
          <w:szCs w:val="21"/>
        </w:rPr>
      </w:pPr>
      <w:r>
        <w:rPr>
          <w:rFonts w:ascii="宋体" w:hAnsi="宋体"/>
          <w:color w:val="auto"/>
          <w:kern w:val="0"/>
          <w:szCs w:val="21"/>
        </w:rPr>
        <w:t>法定代表人：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w:t>
      </w:r>
      <w:r>
        <w:rPr>
          <w:rFonts w:hint="eastAsia" w:ascii="宋体" w:hAnsi="宋体"/>
          <w:color w:val="auto"/>
          <w:kern w:val="0"/>
          <w:szCs w:val="21"/>
        </w:rPr>
        <w:t>签名</w:t>
      </w:r>
      <w:r>
        <w:rPr>
          <w:rFonts w:ascii="宋体" w:hAnsi="宋体"/>
          <w:color w:val="auto"/>
          <w:kern w:val="0"/>
          <w:szCs w:val="21"/>
        </w:rPr>
        <w:t>或盖章）</w:t>
      </w:r>
    </w:p>
    <w:p>
      <w:pPr>
        <w:tabs>
          <w:tab w:val="left" w:pos="5260"/>
        </w:tabs>
        <w:autoSpaceDE w:val="0"/>
        <w:autoSpaceDN w:val="0"/>
        <w:adjustRightInd w:val="0"/>
        <w:snapToGrid w:val="0"/>
        <w:spacing w:line="480" w:lineRule="auto"/>
        <w:ind w:firstLine="420"/>
        <w:rPr>
          <w:rFonts w:ascii="宋体" w:hAnsi="宋体"/>
          <w:color w:val="auto"/>
          <w:kern w:val="0"/>
          <w:szCs w:val="21"/>
          <w:u w:val="single"/>
        </w:rPr>
      </w:pPr>
      <w:r>
        <w:rPr>
          <w:rFonts w:ascii="宋体" w:hAnsi="宋体"/>
          <w:color w:val="auto"/>
          <w:kern w:val="0"/>
          <w:szCs w:val="21"/>
        </w:rPr>
        <w:t>身份证号码：</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p>
    <w:p>
      <w:pPr>
        <w:tabs>
          <w:tab w:val="left" w:pos="5260"/>
        </w:tabs>
        <w:autoSpaceDE w:val="0"/>
        <w:autoSpaceDN w:val="0"/>
        <w:adjustRightInd w:val="0"/>
        <w:snapToGrid w:val="0"/>
        <w:spacing w:line="480" w:lineRule="auto"/>
        <w:ind w:firstLine="420"/>
        <w:rPr>
          <w:rFonts w:ascii="宋体" w:hAnsi="宋体"/>
          <w:color w:val="auto"/>
          <w:kern w:val="0"/>
          <w:szCs w:val="21"/>
        </w:rPr>
      </w:pPr>
      <w:r>
        <w:rPr>
          <w:rFonts w:ascii="宋体" w:hAnsi="宋体"/>
          <w:color w:val="auto"/>
          <w:kern w:val="0"/>
          <w:szCs w:val="21"/>
        </w:rPr>
        <w:t>委托代理人：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ascii="宋体" w:hAnsi="宋体"/>
          <w:color w:val="auto"/>
          <w:kern w:val="0"/>
          <w:szCs w:val="21"/>
        </w:rPr>
        <w:t>（</w:t>
      </w:r>
      <w:r>
        <w:rPr>
          <w:rFonts w:hint="eastAsia" w:ascii="宋体" w:hAnsi="宋体"/>
          <w:color w:val="auto"/>
          <w:kern w:val="0"/>
          <w:szCs w:val="21"/>
        </w:rPr>
        <w:t>签名</w:t>
      </w:r>
      <w:r>
        <w:rPr>
          <w:rFonts w:ascii="宋体" w:hAnsi="宋体"/>
          <w:color w:val="auto"/>
          <w:kern w:val="0"/>
          <w:szCs w:val="21"/>
        </w:rPr>
        <w:t>）</w:t>
      </w:r>
    </w:p>
    <w:p>
      <w:pPr>
        <w:tabs>
          <w:tab w:val="left" w:pos="6825"/>
        </w:tabs>
        <w:autoSpaceDE w:val="0"/>
        <w:autoSpaceDN w:val="0"/>
        <w:adjustRightInd w:val="0"/>
        <w:snapToGrid w:val="0"/>
        <w:spacing w:line="480" w:lineRule="auto"/>
        <w:ind w:firstLine="420"/>
        <w:rPr>
          <w:rFonts w:ascii="宋体" w:hAnsi="宋体"/>
          <w:color w:val="auto"/>
          <w:w w:val="200"/>
          <w:kern w:val="0"/>
          <w:szCs w:val="21"/>
          <w:u w:val="single"/>
        </w:rPr>
      </w:pPr>
      <w:r>
        <w:rPr>
          <w:rFonts w:ascii="宋体" w:hAnsi="宋体"/>
          <w:color w:val="auto"/>
          <w:kern w:val="0"/>
          <w:szCs w:val="21"/>
        </w:rPr>
        <w:t>身份证号码：</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p>
    <w:p>
      <w:pPr>
        <w:tabs>
          <w:tab w:val="left" w:pos="6825"/>
        </w:tabs>
        <w:autoSpaceDE w:val="0"/>
        <w:autoSpaceDN w:val="0"/>
        <w:adjustRightInd w:val="0"/>
        <w:snapToGrid w:val="0"/>
        <w:spacing w:line="480" w:lineRule="auto"/>
        <w:ind w:firstLine="420"/>
        <w:rPr>
          <w:rFonts w:ascii="宋体" w:hAnsi="宋体"/>
          <w:color w:val="auto"/>
          <w:kern w:val="0"/>
          <w:szCs w:val="21"/>
          <w:u w:val="single"/>
        </w:rPr>
      </w:pPr>
      <w:r>
        <w:rPr>
          <w:rFonts w:hint="eastAsia" w:ascii="宋体" w:hAnsi="宋体"/>
          <w:color w:val="auto"/>
          <w:kern w:val="0"/>
          <w:szCs w:val="21"/>
        </w:rPr>
        <w:t>单位电话（座机）：</w:t>
      </w:r>
      <w:r>
        <w:rPr>
          <w:rFonts w:hint="eastAsia" w:ascii="宋体" w:hAnsi="宋体"/>
          <w:color w:val="auto"/>
          <w:kern w:val="0"/>
          <w:szCs w:val="21"/>
          <w:u w:val="single"/>
        </w:rPr>
        <w:t xml:space="preserve">                              </w:t>
      </w:r>
    </w:p>
    <w:p>
      <w:pPr>
        <w:autoSpaceDE w:val="0"/>
        <w:autoSpaceDN w:val="0"/>
        <w:adjustRightInd w:val="0"/>
        <w:snapToGrid w:val="0"/>
        <w:spacing w:line="480" w:lineRule="auto"/>
        <w:ind w:firstLine="420"/>
        <w:rPr>
          <w:rFonts w:ascii="宋体" w:hAnsi="宋体"/>
          <w:color w:val="auto"/>
          <w:kern w:val="0"/>
          <w:szCs w:val="21"/>
        </w:rPr>
      </w:pPr>
      <w:r>
        <w:rPr>
          <w:rFonts w:hint="eastAsia" w:ascii="宋体" w:hAnsi="宋体"/>
          <w:color w:val="auto"/>
          <w:kern w:val="0"/>
          <w:szCs w:val="21"/>
        </w:rPr>
        <w:t xml:space="preserve">委托代理人电话（手机）：                                          </w:t>
      </w:r>
    </w:p>
    <w:p>
      <w:pPr>
        <w:autoSpaceDE w:val="0"/>
        <w:autoSpaceDN w:val="0"/>
        <w:adjustRightInd w:val="0"/>
        <w:snapToGrid w:val="0"/>
        <w:spacing w:line="480" w:lineRule="auto"/>
        <w:ind w:firstLine="810" w:firstLineChars="386"/>
        <w:rPr>
          <w:rFonts w:ascii="宋体" w:hAnsi="宋体"/>
          <w:color w:val="auto"/>
          <w:kern w:val="0"/>
          <w:szCs w:val="21"/>
        </w:rPr>
      </w:pPr>
      <w:r>
        <w:rPr>
          <w:rFonts w:hint="eastAsia" w:ascii="宋体" w:hAnsi="宋体"/>
          <w:color w:val="auto"/>
          <w:kern w:val="0"/>
          <w:szCs w:val="21"/>
        </w:rPr>
        <w:t>附：法定代表人和委托代理人身份证复印件（双面）</w:t>
      </w:r>
    </w:p>
    <w:p>
      <w:pPr>
        <w:tabs>
          <w:tab w:val="left" w:pos="4005"/>
          <w:tab w:val="left" w:pos="4100"/>
          <w:tab w:val="left" w:pos="5040"/>
        </w:tabs>
        <w:autoSpaceDE w:val="0"/>
        <w:autoSpaceDN w:val="0"/>
        <w:adjustRightInd w:val="0"/>
        <w:snapToGrid w:val="0"/>
        <w:ind w:firstLine="3780" w:firstLineChars="0"/>
        <w:jc w:val="right"/>
        <w:rPr>
          <w:rFonts w:ascii="宋体" w:hAnsi="宋体"/>
          <w:color w:val="auto"/>
          <w:w w:val="200"/>
          <w:kern w:val="0"/>
          <w:szCs w:val="21"/>
          <w:u w:val="single"/>
        </w:rPr>
      </w:pPr>
    </w:p>
    <w:p>
      <w:pPr>
        <w:tabs>
          <w:tab w:val="left" w:pos="4005"/>
          <w:tab w:val="left" w:pos="4100"/>
          <w:tab w:val="left" w:pos="5040"/>
        </w:tabs>
        <w:autoSpaceDE w:val="0"/>
        <w:autoSpaceDN w:val="0"/>
        <w:adjustRightInd w:val="0"/>
        <w:snapToGrid w:val="0"/>
        <w:ind w:firstLine="3780" w:firstLineChars="0"/>
        <w:jc w:val="right"/>
        <w:rPr>
          <w:rFonts w:ascii="宋体" w:hAnsi="宋体"/>
          <w:color w:val="auto"/>
          <w:w w:val="200"/>
          <w:kern w:val="0"/>
          <w:szCs w:val="21"/>
          <w:u w:val="single"/>
        </w:rPr>
      </w:pPr>
    </w:p>
    <w:p>
      <w:pPr>
        <w:tabs>
          <w:tab w:val="left" w:pos="4005"/>
          <w:tab w:val="left" w:pos="4100"/>
          <w:tab w:val="left" w:pos="5040"/>
        </w:tabs>
        <w:autoSpaceDE w:val="0"/>
        <w:autoSpaceDN w:val="0"/>
        <w:adjustRightInd w:val="0"/>
        <w:snapToGrid w:val="0"/>
        <w:ind w:firstLine="3780" w:firstLineChars="0"/>
        <w:jc w:val="right"/>
        <w:rPr>
          <w:rFonts w:ascii="宋体" w:hAnsi="宋体"/>
          <w:color w:val="auto"/>
          <w:w w:val="200"/>
          <w:kern w:val="0"/>
          <w:szCs w:val="21"/>
          <w:u w:val="single"/>
        </w:rPr>
      </w:pPr>
    </w:p>
    <w:p>
      <w:pPr>
        <w:tabs>
          <w:tab w:val="left" w:pos="4005"/>
          <w:tab w:val="left" w:pos="4100"/>
          <w:tab w:val="left" w:pos="5040"/>
        </w:tabs>
        <w:autoSpaceDE w:val="0"/>
        <w:autoSpaceDN w:val="0"/>
        <w:adjustRightInd w:val="0"/>
        <w:snapToGrid w:val="0"/>
        <w:ind w:firstLine="3780" w:firstLineChars="0"/>
        <w:jc w:val="right"/>
        <w:rPr>
          <w:rFonts w:ascii="宋体" w:hAnsi="宋体"/>
          <w:color w:val="auto"/>
          <w:w w:val="200"/>
          <w:kern w:val="0"/>
          <w:szCs w:val="21"/>
          <w:u w:val="single"/>
        </w:rPr>
      </w:pPr>
    </w:p>
    <w:p>
      <w:pPr>
        <w:tabs>
          <w:tab w:val="left" w:pos="4005"/>
          <w:tab w:val="left" w:pos="4100"/>
          <w:tab w:val="left" w:pos="5040"/>
        </w:tabs>
        <w:wordWrap w:val="0"/>
        <w:autoSpaceDE w:val="0"/>
        <w:autoSpaceDN w:val="0"/>
        <w:adjustRightInd w:val="0"/>
        <w:snapToGrid w:val="0"/>
        <w:ind w:firstLine="3780" w:firstLineChars="0"/>
        <w:jc w:val="right"/>
        <w:rPr>
          <w:rFonts w:ascii="宋体" w:hAnsi="宋体"/>
          <w:color w:val="auto"/>
          <w:kern w:val="0"/>
          <w:szCs w:val="21"/>
        </w:rPr>
      </w:pPr>
      <w:r>
        <w:rPr>
          <w:rFonts w:hint="eastAsia" w:ascii="宋体" w:hAnsi="宋体"/>
          <w:color w:val="auto"/>
          <w:w w:val="200"/>
          <w:kern w:val="0"/>
          <w:szCs w:val="21"/>
          <w:u w:val="single"/>
        </w:rPr>
        <w:t xml:space="preserve">  </w:t>
      </w:r>
      <w:r>
        <w:rPr>
          <w:rFonts w:ascii="宋体" w:hAnsi="宋体"/>
          <w:color w:val="auto"/>
          <w:kern w:val="0"/>
          <w:szCs w:val="21"/>
        </w:rPr>
        <w:t>年</w:t>
      </w:r>
      <w:r>
        <w:rPr>
          <w:rFonts w:hint="eastAsia" w:ascii="宋体" w:hAnsi="宋体"/>
          <w:color w:val="auto"/>
          <w:w w:val="200"/>
          <w:kern w:val="0"/>
          <w:szCs w:val="21"/>
          <w:u w:val="single"/>
        </w:rPr>
        <w:t xml:space="preserve">  </w:t>
      </w:r>
      <w:r>
        <w:rPr>
          <w:rFonts w:ascii="宋体" w:hAnsi="宋体"/>
          <w:color w:val="auto"/>
          <w:kern w:val="0"/>
          <w:szCs w:val="21"/>
        </w:rPr>
        <w:t>月</w:t>
      </w:r>
      <w:r>
        <w:rPr>
          <w:rFonts w:hint="eastAsia" w:ascii="宋体" w:hAnsi="宋体"/>
          <w:color w:val="auto"/>
          <w:w w:val="200"/>
          <w:kern w:val="0"/>
          <w:szCs w:val="21"/>
          <w:u w:val="single"/>
        </w:rPr>
        <w:t xml:space="preserve">  </w:t>
      </w:r>
      <w:r>
        <w:rPr>
          <w:rFonts w:ascii="宋体" w:hAnsi="宋体"/>
          <w:color w:val="auto"/>
          <w:kern w:val="0"/>
          <w:szCs w:val="21"/>
        </w:rPr>
        <w:t>日</w:t>
      </w:r>
    </w:p>
    <w:p>
      <w:pPr>
        <w:tabs>
          <w:tab w:val="left" w:pos="4005"/>
          <w:tab w:val="left" w:pos="4100"/>
          <w:tab w:val="left" w:pos="5040"/>
        </w:tabs>
        <w:autoSpaceDE w:val="0"/>
        <w:autoSpaceDN w:val="0"/>
        <w:adjustRightInd w:val="0"/>
        <w:snapToGrid w:val="0"/>
        <w:ind w:firstLine="3780" w:firstLineChars="0"/>
        <w:jc w:val="right"/>
        <w:rPr>
          <w:rFonts w:ascii="宋体" w:hAnsi="宋体"/>
          <w:color w:val="auto"/>
          <w:kern w:val="0"/>
          <w:szCs w:val="21"/>
        </w:rPr>
      </w:pPr>
    </w:p>
    <w:p>
      <w:pPr>
        <w:tabs>
          <w:tab w:val="left" w:pos="4005"/>
          <w:tab w:val="left" w:pos="4100"/>
          <w:tab w:val="left" w:pos="5040"/>
        </w:tabs>
        <w:autoSpaceDE w:val="0"/>
        <w:autoSpaceDN w:val="0"/>
        <w:adjustRightInd w:val="0"/>
        <w:snapToGrid w:val="0"/>
        <w:ind w:firstLine="420"/>
        <w:rPr>
          <w:rFonts w:ascii="宋体" w:hAnsi="宋体"/>
          <w:color w:val="auto"/>
          <w:kern w:val="0"/>
          <w:szCs w:val="21"/>
        </w:rPr>
      </w:pPr>
      <w:r>
        <w:rPr>
          <w:rFonts w:ascii="宋体" w:hAnsi="宋体"/>
          <w:color w:val="auto"/>
          <w:kern w:val="0"/>
          <w:szCs w:val="21"/>
        </w:rPr>
        <w:t>注：1、法定代表人参加比选活动并签署文件的不需要授权委托书，只需提供法定代表人身份证明；非法定代表人参加比选活动及签署文件的除提供法定代表人身份证明外还须提供授权委托书。</w:t>
      </w:r>
    </w:p>
    <w:p>
      <w:pPr>
        <w:tabs>
          <w:tab w:val="left" w:pos="5760"/>
        </w:tabs>
        <w:autoSpaceDE w:val="0"/>
        <w:autoSpaceDN w:val="0"/>
        <w:adjustRightInd w:val="0"/>
        <w:ind w:firstLine="420"/>
        <w:rPr>
          <w:rFonts w:ascii="宋体" w:hAnsi="宋体"/>
          <w:color w:val="auto"/>
          <w:kern w:val="0"/>
          <w:szCs w:val="21"/>
        </w:rPr>
      </w:pPr>
      <w:r>
        <w:rPr>
          <w:rFonts w:ascii="宋体" w:hAnsi="宋体"/>
          <w:color w:val="auto"/>
          <w:kern w:val="0"/>
          <w:szCs w:val="21"/>
        </w:rPr>
        <w:t>2、法定代表人身份证明及授权委托书原件装入比选文件一并递交。另外须准备一份授权委托书原件在比选现场出具。</w:t>
      </w:r>
    </w:p>
    <w:p>
      <w:pPr>
        <w:ind w:firstLine="0" w:firstLineChars="0"/>
        <w:rPr>
          <w:rFonts w:ascii="宋体" w:hAnsi="宋体" w:cs="宋体"/>
          <w:color w:val="auto"/>
          <w:szCs w:val="24"/>
        </w:rPr>
      </w:pPr>
      <w:r>
        <w:rPr>
          <w:rFonts w:ascii="宋体" w:hAnsi="宋体"/>
          <w:color w:val="auto"/>
          <w:kern w:val="0"/>
          <w:szCs w:val="21"/>
        </w:rPr>
        <w:t>3.授权委托书需按上述格式填写完整，不可缺少内容。在此基础上增加内容的不影响其有效性。</w:t>
      </w:r>
    </w:p>
    <w:p>
      <w:pPr>
        <w:spacing w:line="240" w:lineRule="auto"/>
        <w:ind w:firstLine="0" w:firstLineChars="0"/>
        <w:jc w:val="both"/>
        <w:rPr>
          <w:rFonts w:ascii="宋体" w:hAnsi="宋体" w:cs="宋体"/>
          <w:color w:val="auto"/>
          <w:szCs w:val="24"/>
        </w:rPr>
      </w:pPr>
    </w:p>
    <w:p>
      <w:pPr>
        <w:pStyle w:val="5"/>
        <w:jc w:val="center"/>
      </w:pPr>
      <w:bookmarkStart w:id="486" w:name="_Toc293652237"/>
      <w:bookmarkStart w:id="487" w:name="_Toc191102101"/>
      <w:bookmarkStart w:id="488" w:name="_Toc197156215"/>
      <w:bookmarkStart w:id="489" w:name="_Toc310342150"/>
      <w:bookmarkStart w:id="490" w:name="_Toc286150441"/>
      <w:bookmarkStart w:id="491" w:name="_Toc324941612"/>
      <w:bookmarkStart w:id="492" w:name="_Toc191101808"/>
      <w:bookmarkStart w:id="493" w:name="_Toc191102670"/>
      <w:r>
        <w:rPr>
          <w:rFonts w:hint="eastAsia" w:ascii="宋体" w:hAnsi="宋体" w:cs="宋体"/>
          <w:b w:val="0"/>
          <w:color w:val="auto"/>
          <w:spacing w:val="1"/>
          <w:w w:val="99"/>
          <w:sz w:val="28"/>
          <w:szCs w:val="28"/>
        </w:rPr>
        <w:br w:type="page"/>
      </w:r>
      <w:bookmarkStart w:id="494" w:name="_Toc4998"/>
      <w:bookmarkStart w:id="495" w:name="_Toc31646"/>
      <w:bookmarkStart w:id="496" w:name="_Toc25113"/>
      <w:r>
        <w:rPr>
          <w:rFonts w:hint="eastAsia" w:ascii="宋体" w:hAnsi="宋体" w:cs="宋体"/>
          <w:bCs w:val="0"/>
          <w:color w:val="auto"/>
          <w:spacing w:val="1"/>
          <w:w w:val="99"/>
          <w:sz w:val="28"/>
          <w:szCs w:val="28"/>
        </w:rPr>
        <w:t>（三）</w:t>
      </w:r>
      <w:r>
        <w:rPr>
          <w:rFonts w:hint="eastAsia"/>
        </w:rPr>
        <w:t>低价风险担保提交承诺书</w:t>
      </w:r>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w:t>
      </w:r>
      <w:r>
        <w:rPr>
          <w:rFonts w:hint="eastAsia" w:ascii="宋体" w:hAnsi="宋体"/>
          <w:snapToGrid w:val="0"/>
          <w:kern w:val="0"/>
          <w:sz w:val="32"/>
          <w:szCs w:val="32"/>
          <w:lang w:eastAsia="zh-CN"/>
        </w:rPr>
        <w:t>比选申请总</w:t>
      </w:r>
      <w:r>
        <w:rPr>
          <w:rFonts w:hint="eastAsia" w:ascii="宋体" w:hAnsi="宋体"/>
          <w:snapToGrid w:val="0"/>
          <w:kern w:val="0"/>
          <w:sz w:val="32"/>
          <w:szCs w:val="32"/>
        </w:rPr>
        <w:t>报价低于项目</w:t>
      </w:r>
      <w:r>
        <w:rPr>
          <w:rFonts w:hint="eastAsia" w:ascii="宋体" w:hAnsi="宋体"/>
          <w:snapToGrid w:val="0"/>
          <w:kern w:val="0"/>
          <w:sz w:val="32"/>
          <w:szCs w:val="32"/>
          <w:lang w:eastAsia="zh-CN"/>
        </w:rPr>
        <w:t>总价</w:t>
      </w:r>
      <w:r>
        <w:rPr>
          <w:rFonts w:hint="eastAsia" w:ascii="宋体" w:hAnsi="宋体"/>
          <w:snapToGrid w:val="0"/>
          <w:kern w:val="0"/>
          <w:sz w:val="32"/>
          <w:szCs w:val="32"/>
        </w:rPr>
        <w:t>最高限价的85%时采用）</w:t>
      </w:r>
    </w:p>
    <w:p>
      <w:pPr>
        <w:pStyle w:val="5"/>
        <w:spacing w:before="0" w:after="0" w:line="360" w:lineRule="auto"/>
        <w:ind w:firstLine="555"/>
        <w:jc w:val="center"/>
        <w:outlineLvl w:val="1"/>
        <w:rPr>
          <w:bCs w:val="0"/>
          <w:color w:val="auto"/>
          <w:sz w:val="28"/>
          <w:szCs w:val="28"/>
        </w:rPr>
      </w:pPr>
    </w:p>
    <w:p>
      <w:pPr>
        <w:autoSpaceDE w:val="0"/>
        <w:autoSpaceDN w:val="0"/>
        <w:adjustRightInd w:val="0"/>
        <w:snapToGrid w:val="0"/>
        <w:ind w:firstLine="640"/>
        <w:rPr>
          <w:rFonts w:ascii="宋体" w:hAnsi="宋体"/>
          <w:snapToGrid w:val="0"/>
          <w:color w:val="auto"/>
          <w:kern w:val="0"/>
          <w:sz w:val="32"/>
          <w:szCs w:val="32"/>
        </w:rPr>
      </w:pPr>
    </w:p>
    <w:p>
      <w:pPr>
        <w:autoSpaceDE w:val="0"/>
        <w:autoSpaceDN w:val="0"/>
        <w:adjustRightInd w:val="0"/>
        <w:snapToGrid w:val="0"/>
        <w:spacing w:line="720" w:lineRule="auto"/>
        <w:ind w:firstLine="420"/>
        <w:rPr>
          <w:rFonts w:ascii="宋体" w:hAnsi="宋体" w:cs="宋体"/>
          <w:snapToGrid w:val="0"/>
          <w:color w:val="auto"/>
          <w:kern w:val="0"/>
          <w:szCs w:val="21"/>
        </w:rPr>
      </w:pPr>
      <w:r>
        <w:rPr>
          <w:rFonts w:hint="eastAsia" w:ascii="宋体" w:hAnsi="宋体" w:cs="宋体"/>
          <w:snapToGrid w:val="0"/>
          <w:color w:val="auto"/>
          <w:kern w:val="0"/>
          <w:szCs w:val="21"/>
          <w:u w:val="single"/>
        </w:rPr>
        <w:t>（比选人名称）</w:t>
      </w:r>
      <w:r>
        <w:rPr>
          <w:rFonts w:hint="eastAsia" w:ascii="宋体" w:hAnsi="宋体" w:cs="宋体"/>
          <w:snapToGrid w:val="0"/>
          <w:color w:val="auto"/>
          <w:kern w:val="0"/>
          <w:szCs w:val="21"/>
        </w:rPr>
        <w:t>：</w:t>
      </w:r>
    </w:p>
    <w:p>
      <w:pPr>
        <w:autoSpaceDE w:val="0"/>
        <w:autoSpaceDN w:val="0"/>
        <w:adjustRightInd w:val="0"/>
        <w:snapToGrid w:val="0"/>
        <w:spacing w:line="720" w:lineRule="auto"/>
        <w:ind w:firstLine="420"/>
        <w:rPr>
          <w:rFonts w:ascii="宋体" w:hAnsi="宋体" w:cs="宋体"/>
          <w:snapToGrid w:val="0"/>
          <w:color w:val="auto"/>
          <w:kern w:val="0"/>
          <w:szCs w:val="21"/>
        </w:rPr>
      </w:pPr>
      <w:r>
        <w:rPr>
          <w:rFonts w:hint="eastAsia" w:ascii="宋体" w:hAnsi="宋体" w:cs="宋体"/>
          <w:snapToGrid w:val="0"/>
          <w:color w:val="auto"/>
          <w:kern w:val="0"/>
          <w:szCs w:val="21"/>
        </w:rPr>
        <w:t>我公司</w:t>
      </w:r>
      <w:r>
        <w:rPr>
          <w:rFonts w:hint="eastAsia" w:ascii="宋体" w:hAnsi="宋体" w:cs="宋体"/>
          <w:snapToGrid w:val="0"/>
          <w:color w:val="auto"/>
          <w:kern w:val="0"/>
          <w:szCs w:val="21"/>
          <w:u w:val="single"/>
        </w:rPr>
        <w:t>（比选申请人名称）</w:t>
      </w:r>
      <w:r>
        <w:rPr>
          <w:rFonts w:hint="eastAsia" w:ascii="宋体" w:hAnsi="宋体" w:cs="宋体"/>
          <w:snapToGrid w:val="0"/>
          <w:color w:val="auto"/>
          <w:kern w:val="0"/>
          <w:szCs w:val="21"/>
        </w:rPr>
        <w:t>参加了你公司</w:t>
      </w:r>
      <w:r>
        <w:rPr>
          <w:rFonts w:hint="eastAsia" w:ascii="宋体" w:hAnsi="宋体" w:cs="宋体"/>
          <w:snapToGrid w:val="0"/>
          <w:color w:val="auto"/>
          <w:kern w:val="0"/>
          <w:szCs w:val="21"/>
          <w:u w:val="single"/>
        </w:rPr>
        <w:t>（项目</w:t>
      </w:r>
      <w:r>
        <w:rPr>
          <w:rFonts w:ascii="宋体" w:hAnsi="宋体" w:cs="宋体"/>
          <w:snapToGrid w:val="0"/>
          <w:color w:val="auto"/>
          <w:kern w:val="0"/>
          <w:szCs w:val="21"/>
          <w:u w:val="single"/>
        </w:rPr>
        <w:t>名称</w:t>
      </w:r>
      <w:r>
        <w:rPr>
          <w:rFonts w:hint="eastAsia" w:ascii="宋体" w:hAnsi="宋体" w:cs="宋体"/>
          <w:snapToGrid w:val="0"/>
          <w:color w:val="auto"/>
          <w:kern w:val="0"/>
          <w:szCs w:val="21"/>
          <w:u w:val="single"/>
        </w:rPr>
        <w:t>）</w:t>
      </w:r>
      <w:r>
        <w:rPr>
          <w:rFonts w:hint="eastAsia" w:ascii="宋体" w:hAnsi="宋体" w:cs="宋体"/>
          <w:snapToGrid w:val="0"/>
          <w:color w:val="auto"/>
          <w:kern w:val="0"/>
          <w:szCs w:val="21"/>
        </w:rPr>
        <w:t>的投标。我公司投标报价低于招标项目最高限价</w:t>
      </w:r>
      <w:r>
        <w:rPr>
          <w:rFonts w:ascii="宋体" w:hAnsi="宋体" w:cs="宋体"/>
          <w:snapToGrid w:val="0"/>
          <w:color w:val="auto"/>
          <w:kern w:val="0"/>
          <w:szCs w:val="21"/>
          <w:u w:val="single"/>
        </w:rPr>
        <w:t>85</w:t>
      </w:r>
      <w:r>
        <w:rPr>
          <w:rFonts w:ascii="宋体" w:hAnsi="宋体" w:cs="宋体"/>
          <w:snapToGrid w:val="0"/>
          <w:color w:val="auto"/>
          <w:kern w:val="0"/>
          <w:szCs w:val="21"/>
        </w:rPr>
        <w:t>%</w:t>
      </w:r>
      <w:r>
        <w:rPr>
          <w:rFonts w:hint="eastAsia" w:ascii="宋体" w:hAnsi="宋体" w:cs="宋体"/>
          <w:snapToGrid w:val="0"/>
          <w:color w:val="auto"/>
          <w:kern w:val="0"/>
          <w:szCs w:val="21"/>
        </w:rPr>
        <w:t>，若获得中标资格，我公司承诺按照招标文件的规定递交低价风险担保。否则，我公司愿承担招标文件中约定的，因未按规定递交低价风险担保的相应责任。</w:t>
      </w:r>
    </w:p>
    <w:p>
      <w:pPr>
        <w:autoSpaceDE w:val="0"/>
        <w:autoSpaceDN w:val="0"/>
        <w:adjustRightInd w:val="0"/>
        <w:snapToGrid w:val="0"/>
        <w:ind w:firstLine="420"/>
        <w:rPr>
          <w:rFonts w:ascii="宋体" w:hAnsi="宋体" w:cs="宋体"/>
          <w:snapToGrid w:val="0"/>
          <w:color w:val="auto"/>
          <w:kern w:val="0"/>
          <w:szCs w:val="21"/>
        </w:rPr>
      </w:pPr>
    </w:p>
    <w:p>
      <w:pPr>
        <w:autoSpaceDE w:val="0"/>
        <w:autoSpaceDN w:val="0"/>
        <w:adjustRightInd w:val="0"/>
        <w:snapToGrid w:val="0"/>
        <w:ind w:firstLine="420"/>
        <w:rPr>
          <w:rFonts w:ascii="宋体" w:hAnsi="宋体" w:cs="宋体"/>
          <w:snapToGrid w:val="0"/>
          <w:color w:val="auto"/>
          <w:kern w:val="0"/>
          <w:szCs w:val="21"/>
        </w:rPr>
      </w:pPr>
      <w:r>
        <w:rPr>
          <w:rFonts w:hint="eastAsia" w:ascii="宋体" w:hAnsi="宋体" w:cs="宋体"/>
          <w:snapToGrid w:val="0"/>
          <w:color w:val="auto"/>
          <w:kern w:val="0"/>
          <w:szCs w:val="21"/>
        </w:rPr>
        <w:t>特此承诺。</w:t>
      </w:r>
    </w:p>
    <w:p>
      <w:pPr>
        <w:autoSpaceDE w:val="0"/>
        <w:autoSpaceDN w:val="0"/>
        <w:adjustRightInd w:val="0"/>
        <w:snapToGrid w:val="0"/>
        <w:ind w:firstLine="640"/>
        <w:rPr>
          <w:rFonts w:ascii="宋体" w:hAnsi="宋体" w:cs="宋体"/>
          <w:snapToGrid w:val="0"/>
          <w:color w:val="auto"/>
          <w:kern w:val="0"/>
          <w:sz w:val="32"/>
          <w:szCs w:val="32"/>
        </w:rPr>
      </w:pPr>
    </w:p>
    <w:p>
      <w:pPr>
        <w:autoSpaceDE w:val="0"/>
        <w:autoSpaceDN w:val="0"/>
        <w:adjustRightInd w:val="0"/>
        <w:snapToGrid w:val="0"/>
        <w:ind w:firstLine="640"/>
        <w:rPr>
          <w:rFonts w:ascii="宋体" w:hAnsi="宋体" w:cs="宋体"/>
          <w:snapToGrid w:val="0"/>
          <w:color w:val="auto"/>
          <w:kern w:val="0"/>
          <w:sz w:val="32"/>
          <w:szCs w:val="32"/>
        </w:rPr>
      </w:pPr>
    </w:p>
    <w:p>
      <w:pPr>
        <w:autoSpaceDE w:val="0"/>
        <w:autoSpaceDN w:val="0"/>
        <w:adjustRightInd w:val="0"/>
        <w:snapToGrid w:val="0"/>
        <w:ind w:firstLine="640"/>
        <w:rPr>
          <w:rFonts w:ascii="宋体" w:hAnsi="宋体" w:cs="宋体"/>
          <w:snapToGrid w:val="0"/>
          <w:color w:val="auto"/>
          <w:kern w:val="0"/>
          <w:sz w:val="32"/>
          <w:szCs w:val="32"/>
        </w:rPr>
      </w:pPr>
    </w:p>
    <w:p>
      <w:pPr>
        <w:autoSpaceDE w:val="0"/>
        <w:autoSpaceDN w:val="0"/>
        <w:adjustRightInd w:val="0"/>
        <w:snapToGrid w:val="0"/>
        <w:ind w:firstLine="640"/>
        <w:rPr>
          <w:rFonts w:ascii="宋体" w:hAnsi="宋体" w:cs="宋体"/>
          <w:snapToGrid w:val="0"/>
          <w:color w:val="auto"/>
          <w:kern w:val="0"/>
          <w:sz w:val="32"/>
          <w:szCs w:val="32"/>
        </w:rPr>
      </w:pPr>
    </w:p>
    <w:p>
      <w:pPr>
        <w:autoSpaceDE w:val="0"/>
        <w:autoSpaceDN w:val="0"/>
        <w:adjustRightInd w:val="0"/>
        <w:snapToGrid w:val="0"/>
        <w:ind w:firstLine="640"/>
        <w:rPr>
          <w:rFonts w:ascii="宋体" w:hAnsi="宋体" w:cs="宋体"/>
          <w:snapToGrid w:val="0"/>
          <w:color w:val="auto"/>
          <w:kern w:val="0"/>
          <w:sz w:val="32"/>
          <w:szCs w:val="32"/>
        </w:rPr>
      </w:pPr>
    </w:p>
    <w:p>
      <w:pPr>
        <w:tabs>
          <w:tab w:val="left" w:pos="4200"/>
          <w:tab w:val="left" w:pos="4620"/>
        </w:tabs>
        <w:autoSpaceDE w:val="0"/>
        <w:autoSpaceDN w:val="0"/>
        <w:adjustRightInd w:val="0"/>
        <w:snapToGrid w:val="0"/>
        <w:spacing w:line="480" w:lineRule="auto"/>
        <w:ind w:firstLine="420"/>
        <w:rPr>
          <w:rFonts w:ascii="宋体" w:hAnsi="宋体"/>
          <w:color w:val="auto"/>
          <w:kern w:val="0"/>
          <w:szCs w:val="21"/>
        </w:rPr>
      </w:pPr>
      <w:r>
        <w:rPr>
          <w:rFonts w:ascii="宋体" w:hAnsi="宋体"/>
          <w:color w:val="auto"/>
          <w:kern w:val="0"/>
          <w:szCs w:val="21"/>
        </w:rPr>
        <w:t>投  标  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ascii="宋体" w:hAnsi="宋体"/>
          <w:color w:val="auto"/>
          <w:kern w:val="0"/>
          <w:szCs w:val="21"/>
        </w:rPr>
        <w:t>（</w:t>
      </w:r>
      <w:r>
        <w:rPr>
          <w:rFonts w:ascii="宋体" w:hAnsi="宋体"/>
          <w:color w:val="auto"/>
          <w:spacing w:val="-1"/>
          <w:kern w:val="0"/>
          <w:szCs w:val="21"/>
        </w:rPr>
        <w:t>盖单位法人章</w:t>
      </w:r>
      <w:r>
        <w:rPr>
          <w:rFonts w:ascii="宋体" w:hAnsi="宋体"/>
          <w:color w:val="auto"/>
          <w:kern w:val="0"/>
          <w:szCs w:val="21"/>
        </w:rPr>
        <w:t>）</w:t>
      </w:r>
    </w:p>
    <w:p>
      <w:pPr>
        <w:tabs>
          <w:tab w:val="left" w:pos="6300"/>
        </w:tabs>
        <w:autoSpaceDE w:val="0"/>
        <w:autoSpaceDN w:val="0"/>
        <w:adjustRightInd w:val="0"/>
        <w:snapToGrid w:val="0"/>
        <w:spacing w:line="480" w:lineRule="auto"/>
        <w:ind w:firstLine="420"/>
        <w:rPr>
          <w:rFonts w:ascii="宋体" w:hAnsi="宋体"/>
          <w:color w:val="auto"/>
          <w:kern w:val="0"/>
          <w:szCs w:val="21"/>
        </w:rPr>
      </w:pPr>
      <w:r>
        <w:rPr>
          <w:rFonts w:ascii="宋体" w:hAnsi="宋体"/>
          <w:color w:val="auto"/>
          <w:kern w:val="0"/>
          <w:szCs w:val="21"/>
        </w:rPr>
        <w:t>法定代表人：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（签字或盖章）</w:t>
      </w:r>
    </w:p>
    <w:p>
      <w:pPr>
        <w:tabs>
          <w:tab w:val="left" w:pos="7140"/>
          <w:tab w:val="left" w:pos="7560"/>
          <w:tab w:val="left" w:pos="8300"/>
        </w:tabs>
        <w:autoSpaceDE w:val="0"/>
        <w:autoSpaceDN w:val="0"/>
        <w:adjustRightInd w:val="0"/>
        <w:ind w:firstLine="420"/>
        <w:rPr>
          <w:rFonts w:ascii="宋体" w:hAnsi="宋体"/>
          <w:snapToGrid w:val="0"/>
          <w:color w:val="auto"/>
          <w:kern w:val="0"/>
          <w:szCs w:val="21"/>
        </w:rPr>
      </w:pPr>
    </w:p>
    <w:p>
      <w:pPr>
        <w:tabs>
          <w:tab w:val="left" w:pos="3840"/>
          <w:tab w:val="left" w:pos="4780"/>
          <w:tab w:val="left" w:pos="5720"/>
        </w:tabs>
        <w:autoSpaceDE w:val="0"/>
        <w:autoSpaceDN w:val="0"/>
        <w:adjustRightInd w:val="0"/>
        <w:snapToGrid w:val="0"/>
        <w:spacing w:before="120" w:beforeLines="50" w:line="500" w:lineRule="exact"/>
        <w:ind w:right="420" w:firstLine="5565" w:firstLineChars="2650"/>
        <w:jc w:val="right"/>
        <w:rPr>
          <w:rFonts w:ascii="宋体" w:hAnsi="宋体"/>
          <w:snapToGrid w:val="0"/>
          <w:color w:val="auto"/>
          <w:kern w:val="0"/>
          <w:szCs w:val="21"/>
        </w:rPr>
      </w:pPr>
      <w:r>
        <w:rPr>
          <w:rFonts w:hint="eastAsia" w:ascii="宋体" w:hAnsi="宋体"/>
          <w:color w:val="auto"/>
          <w:kern w:val="0"/>
          <w:szCs w:val="21"/>
          <w:u w:val="single"/>
        </w:rPr>
        <w:t xml:space="preserve">    </w:t>
      </w:r>
      <w:r>
        <w:rPr>
          <w:rFonts w:ascii="宋体" w:hAnsi="宋体"/>
          <w:color w:val="auto"/>
          <w:kern w:val="0"/>
          <w:szCs w:val="21"/>
        </w:rPr>
        <w:t>年</w:t>
      </w:r>
      <w:r>
        <w:rPr>
          <w:rFonts w:hint="eastAsia" w:ascii="宋体" w:hAnsi="宋体"/>
          <w:color w:val="auto"/>
          <w:kern w:val="0"/>
          <w:szCs w:val="21"/>
          <w:u w:val="single"/>
        </w:rPr>
        <w:t xml:space="preserve">    </w:t>
      </w:r>
      <w:r>
        <w:rPr>
          <w:rFonts w:ascii="宋体" w:hAnsi="宋体"/>
          <w:color w:val="auto"/>
          <w:kern w:val="0"/>
          <w:szCs w:val="21"/>
        </w:rPr>
        <w:t>月</w:t>
      </w:r>
      <w:r>
        <w:rPr>
          <w:rFonts w:hint="eastAsia" w:ascii="宋体" w:hAnsi="宋体"/>
          <w:color w:val="auto"/>
          <w:kern w:val="0"/>
          <w:szCs w:val="21"/>
          <w:u w:val="single"/>
        </w:rPr>
        <w:t xml:space="preserve">    </w:t>
      </w:r>
      <w:r>
        <w:rPr>
          <w:rFonts w:ascii="宋体" w:hAnsi="宋体"/>
          <w:color w:val="auto"/>
          <w:kern w:val="0"/>
          <w:szCs w:val="21"/>
        </w:rPr>
        <w:t>日</w:t>
      </w:r>
    </w:p>
    <w:p>
      <w:pPr>
        <w:autoSpaceDE w:val="0"/>
        <w:autoSpaceDN w:val="0"/>
        <w:adjustRightInd w:val="0"/>
        <w:snapToGrid w:val="0"/>
        <w:ind w:firstLine="557"/>
        <w:jc w:val="center"/>
        <w:outlineLvl w:val="1"/>
        <w:rPr>
          <w:rFonts w:ascii="宋体" w:hAnsi="宋体" w:cs="宋体"/>
          <w:b/>
          <w:color w:val="auto"/>
          <w:spacing w:val="1"/>
          <w:w w:val="99"/>
          <w:kern w:val="0"/>
          <w:sz w:val="28"/>
          <w:szCs w:val="28"/>
        </w:rPr>
        <w:sectPr>
          <w:pgSz w:w="11907" w:h="16840"/>
          <w:pgMar w:top="1440" w:right="1253" w:bottom="1196" w:left="1678" w:header="720" w:footer="720" w:gutter="0"/>
          <w:cols w:space="720" w:num="1"/>
          <w:rtlGutter w:val="1"/>
          <w:docGrid w:linePitch="286" w:charSpace="0"/>
        </w:sectPr>
      </w:pPr>
    </w:p>
    <w:p>
      <w:pPr>
        <w:autoSpaceDE w:val="0"/>
        <w:autoSpaceDN w:val="0"/>
        <w:adjustRightInd w:val="0"/>
        <w:snapToGrid w:val="0"/>
        <w:ind w:firstLine="557"/>
        <w:jc w:val="center"/>
        <w:outlineLvl w:val="1"/>
        <w:rPr>
          <w:rFonts w:ascii="宋体" w:hAnsi="宋体" w:cs="宋体"/>
          <w:b/>
          <w:color w:val="auto"/>
          <w:spacing w:val="1"/>
          <w:w w:val="99"/>
          <w:kern w:val="0"/>
          <w:sz w:val="28"/>
          <w:szCs w:val="28"/>
        </w:rPr>
      </w:pPr>
      <w:r>
        <w:rPr>
          <w:rFonts w:hint="eastAsia" w:ascii="宋体" w:hAnsi="宋体" w:cs="宋体"/>
          <w:b/>
          <w:color w:val="auto"/>
          <w:spacing w:val="1"/>
          <w:w w:val="99"/>
          <w:kern w:val="0"/>
          <w:sz w:val="28"/>
          <w:szCs w:val="28"/>
        </w:rPr>
        <w:t>（四）</w:t>
      </w:r>
      <w:r>
        <w:rPr>
          <w:rFonts w:ascii="宋体" w:hAnsi="宋体" w:cs="宋体"/>
          <w:b/>
          <w:color w:val="auto"/>
          <w:spacing w:val="1"/>
          <w:w w:val="99"/>
          <w:kern w:val="0"/>
          <w:sz w:val="28"/>
          <w:szCs w:val="28"/>
        </w:rPr>
        <w:t>比选</w:t>
      </w:r>
      <w:r>
        <w:rPr>
          <w:rFonts w:hint="eastAsia" w:ascii="宋体" w:hAnsi="宋体" w:cs="宋体"/>
          <w:b/>
          <w:color w:val="auto"/>
          <w:spacing w:val="1"/>
          <w:w w:val="99"/>
          <w:kern w:val="0"/>
          <w:sz w:val="28"/>
          <w:szCs w:val="28"/>
        </w:rPr>
        <w:t>保证金凭证</w:t>
      </w:r>
      <w:bookmarkEnd w:id="494"/>
      <w:bookmarkEnd w:id="495"/>
      <w:bookmarkEnd w:id="496"/>
    </w:p>
    <w:p>
      <w:pPr>
        <w:tabs>
          <w:tab w:val="left" w:pos="5760"/>
        </w:tabs>
        <w:autoSpaceDE w:val="0"/>
        <w:autoSpaceDN w:val="0"/>
        <w:adjustRightInd w:val="0"/>
        <w:ind w:left="735" w:right="11" w:hanging="735" w:hangingChars="350"/>
        <w:rPr>
          <w:rFonts w:ascii="宋体" w:hAnsi="宋体" w:cs="宋体"/>
          <w:color w:val="auto"/>
          <w:kern w:val="0"/>
          <w:szCs w:val="21"/>
        </w:rPr>
      </w:pPr>
      <w:r>
        <w:rPr>
          <w:rFonts w:hint="eastAsia" w:ascii="宋体" w:hAnsi="宋体"/>
          <w:color w:val="auto"/>
          <w:kern w:val="0"/>
          <w:szCs w:val="21"/>
        </w:rPr>
        <w:t>附：</w:t>
      </w:r>
      <w:r>
        <w:rPr>
          <w:rFonts w:ascii="宋体" w:hAnsi="宋体"/>
          <w:color w:val="auto"/>
          <w:kern w:val="0"/>
          <w:szCs w:val="21"/>
        </w:rPr>
        <w:t>比选保证金交纳凭证复印件。</w:t>
      </w:r>
    </w:p>
    <w:p>
      <w:pPr>
        <w:tabs>
          <w:tab w:val="left" w:pos="5760"/>
        </w:tabs>
        <w:autoSpaceDE w:val="0"/>
        <w:autoSpaceDN w:val="0"/>
        <w:adjustRightInd w:val="0"/>
        <w:ind w:left="735" w:right="11" w:hanging="735" w:hangingChars="350"/>
        <w:rPr>
          <w:rFonts w:ascii="宋体" w:hAnsi="宋体" w:cs="宋体"/>
          <w:color w:val="auto"/>
          <w:kern w:val="0"/>
          <w:szCs w:val="21"/>
        </w:rPr>
      </w:pPr>
    </w:p>
    <w:bookmarkEnd w:id="486"/>
    <w:bookmarkEnd w:id="487"/>
    <w:bookmarkEnd w:id="488"/>
    <w:bookmarkEnd w:id="489"/>
    <w:bookmarkEnd w:id="490"/>
    <w:bookmarkEnd w:id="491"/>
    <w:bookmarkEnd w:id="492"/>
    <w:bookmarkEnd w:id="493"/>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ind w:firstLine="0" w:firstLineChars="0"/>
        <w:jc w:val="both"/>
        <w:rPr>
          <w:color w:val="auto"/>
          <w:szCs w:val="21"/>
        </w:rPr>
      </w:pPr>
    </w:p>
    <w:p>
      <w:pPr>
        <w:ind w:firstLine="420"/>
        <w:jc w:val="center"/>
        <w:outlineLvl w:val="0"/>
        <w:rPr>
          <w:rFonts w:ascii="宋体" w:hAnsi="宋体" w:cs="宋体"/>
          <w:b/>
          <w:bCs/>
          <w:color w:val="auto"/>
          <w:sz w:val="28"/>
          <w:szCs w:val="28"/>
        </w:rPr>
      </w:pPr>
      <w:r>
        <w:rPr>
          <w:color w:val="auto"/>
          <w:szCs w:val="21"/>
        </w:rPr>
        <w:br w:type="page"/>
      </w:r>
      <w:bookmarkStart w:id="497" w:name="_Toc14719"/>
      <w:bookmarkStart w:id="498" w:name="_Toc10954"/>
      <w:bookmarkStart w:id="499" w:name="_Toc2786"/>
      <w:bookmarkStart w:id="500" w:name="_Toc20127"/>
      <w:bookmarkStart w:id="501" w:name="_Toc32356"/>
      <w:bookmarkStart w:id="502" w:name="_Toc2254"/>
      <w:bookmarkStart w:id="503" w:name="_Toc13403"/>
      <w:bookmarkStart w:id="504" w:name="_Toc31022"/>
      <w:bookmarkStart w:id="505" w:name="_Toc703"/>
      <w:bookmarkStart w:id="506" w:name="_Toc26204"/>
      <w:bookmarkStart w:id="507" w:name="_Toc27716"/>
      <w:bookmarkStart w:id="508" w:name="_Toc402509809"/>
      <w:bookmarkStart w:id="509" w:name="_Toc32500"/>
      <w:bookmarkStart w:id="510" w:name="_Toc27260"/>
      <w:bookmarkStart w:id="511" w:name="_Toc404336522"/>
      <w:r>
        <w:rPr>
          <w:rFonts w:hint="eastAsia" w:ascii="宋体" w:hAnsi="宋体" w:cs="宋体"/>
          <w:b/>
          <w:bCs/>
          <w:color w:val="auto"/>
          <w:sz w:val="28"/>
          <w:szCs w:val="28"/>
        </w:rPr>
        <w:t>二、资格审查部分</w:t>
      </w:r>
      <w:bookmarkEnd w:id="497"/>
      <w:bookmarkEnd w:id="498"/>
      <w:bookmarkEnd w:id="499"/>
      <w:bookmarkEnd w:id="500"/>
      <w:bookmarkEnd w:id="501"/>
      <w:bookmarkEnd w:id="502"/>
      <w:bookmarkEnd w:id="503"/>
      <w:bookmarkEnd w:id="504"/>
      <w:bookmarkEnd w:id="505"/>
      <w:bookmarkEnd w:id="506"/>
      <w:bookmarkEnd w:id="507"/>
    </w:p>
    <w:p>
      <w:pPr>
        <w:spacing w:line="240" w:lineRule="auto"/>
        <w:ind w:firstLine="0" w:firstLineChars="0"/>
        <w:jc w:val="center"/>
        <w:outlineLvl w:val="1"/>
        <w:rPr>
          <w:b/>
          <w:color w:val="auto"/>
          <w:spacing w:val="1"/>
          <w:w w:val="99"/>
          <w:kern w:val="0"/>
          <w:sz w:val="28"/>
          <w:szCs w:val="28"/>
        </w:rPr>
      </w:pPr>
      <w:r>
        <w:rPr>
          <w:b/>
          <w:bCs/>
          <w:color w:val="auto"/>
          <w:sz w:val="32"/>
          <w:szCs w:val="32"/>
        </w:rPr>
        <w:br w:type="page"/>
      </w:r>
      <w:bookmarkEnd w:id="508"/>
      <w:bookmarkEnd w:id="509"/>
      <w:bookmarkEnd w:id="510"/>
      <w:bookmarkEnd w:id="511"/>
      <w:bookmarkStart w:id="512" w:name="_Toc1330"/>
      <w:bookmarkStart w:id="513" w:name="_Toc8381"/>
      <w:bookmarkStart w:id="514" w:name="_Toc21399"/>
      <w:r>
        <w:rPr>
          <w:b/>
          <w:color w:val="auto"/>
          <w:spacing w:val="1"/>
          <w:w w:val="99"/>
          <w:kern w:val="0"/>
          <w:sz w:val="28"/>
          <w:szCs w:val="28"/>
        </w:rPr>
        <w:t>（一）比选申请人基本情况表</w:t>
      </w:r>
      <w:bookmarkEnd w:id="512"/>
      <w:bookmarkEnd w:id="513"/>
      <w:bookmarkEnd w:id="514"/>
    </w:p>
    <w:p>
      <w:pPr>
        <w:pStyle w:val="42"/>
        <w:ind w:firstLine="200"/>
        <w:rPr>
          <w:color w:val="auto"/>
        </w:rPr>
      </w:pPr>
    </w:p>
    <w:tbl>
      <w:tblPr>
        <w:tblStyle w:val="45"/>
        <w:tblW w:w="922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221"/>
        <w:gridCol w:w="944"/>
        <w:gridCol w:w="445"/>
        <w:gridCol w:w="431"/>
        <w:gridCol w:w="868"/>
        <w:gridCol w:w="1676"/>
        <w:gridCol w:w="124"/>
        <w:gridCol w:w="1140"/>
        <w:gridCol w:w="120"/>
        <w:gridCol w:w="1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78" w:hRule="atLeast"/>
          <w:jc w:val="center"/>
        </w:trPr>
        <w:tc>
          <w:tcPr>
            <w:tcW w:w="2221" w:type="dxa"/>
            <w:vAlign w:val="center"/>
          </w:tcPr>
          <w:p>
            <w:pPr>
              <w:ind w:firstLine="0" w:firstLineChars="0"/>
              <w:jc w:val="both"/>
              <w:rPr>
                <w:rFonts w:ascii="宋体" w:hAnsi="宋体" w:cs="宋体"/>
                <w:color w:val="auto"/>
                <w:szCs w:val="21"/>
              </w:rPr>
            </w:pPr>
            <w:r>
              <w:rPr>
                <w:rFonts w:hint="eastAsia" w:ascii="宋体" w:hAnsi="宋体" w:cs="宋体"/>
                <w:color w:val="auto"/>
                <w:szCs w:val="21"/>
              </w:rPr>
              <w:t>企业注册名称</w:t>
            </w:r>
          </w:p>
        </w:tc>
        <w:tc>
          <w:tcPr>
            <w:tcW w:w="1389" w:type="dxa"/>
            <w:gridSpan w:val="2"/>
            <w:vAlign w:val="center"/>
          </w:tcPr>
          <w:p>
            <w:pPr>
              <w:ind w:firstLine="0" w:firstLineChars="0"/>
              <w:jc w:val="both"/>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注册资金</w:t>
            </w:r>
          </w:p>
        </w:tc>
        <w:tc>
          <w:tcPr>
            <w:tcW w:w="1800" w:type="dxa"/>
            <w:gridSpan w:val="2"/>
            <w:vAlign w:val="center"/>
          </w:tcPr>
          <w:p>
            <w:pPr>
              <w:ind w:firstLine="0" w:firstLineChars="0"/>
              <w:jc w:val="both"/>
              <w:rPr>
                <w:rFonts w:ascii="宋体" w:hAnsi="宋体" w:cs="宋体"/>
                <w:color w:val="auto"/>
                <w:szCs w:val="21"/>
              </w:rPr>
            </w:pPr>
          </w:p>
        </w:tc>
        <w:tc>
          <w:tcPr>
            <w:tcW w:w="1260" w:type="dxa"/>
            <w:gridSpan w:val="2"/>
            <w:vAlign w:val="center"/>
          </w:tcPr>
          <w:p>
            <w:pPr>
              <w:ind w:firstLine="0" w:firstLineChars="0"/>
              <w:jc w:val="both"/>
              <w:rPr>
                <w:rFonts w:ascii="宋体" w:hAnsi="宋体" w:cs="宋体"/>
                <w:color w:val="auto"/>
                <w:szCs w:val="21"/>
              </w:rPr>
            </w:pPr>
            <w:r>
              <w:rPr>
                <w:rFonts w:hint="eastAsia" w:ascii="宋体" w:hAnsi="宋体" w:cs="宋体"/>
                <w:color w:val="auto"/>
                <w:szCs w:val="21"/>
              </w:rPr>
              <w:t>成立时间</w:t>
            </w:r>
          </w:p>
        </w:tc>
        <w:tc>
          <w:tcPr>
            <w:tcW w:w="1259" w:type="dxa"/>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70" w:hRule="atLeast"/>
          <w:jc w:val="center"/>
        </w:trPr>
        <w:tc>
          <w:tcPr>
            <w:tcW w:w="2221" w:type="dxa"/>
            <w:vAlign w:val="center"/>
          </w:tcPr>
          <w:p>
            <w:pPr>
              <w:ind w:firstLine="0" w:firstLineChars="0"/>
              <w:jc w:val="both"/>
              <w:rPr>
                <w:rFonts w:ascii="宋体" w:hAnsi="宋体" w:cs="宋体"/>
                <w:color w:val="auto"/>
                <w:szCs w:val="21"/>
              </w:rPr>
            </w:pPr>
            <w:r>
              <w:rPr>
                <w:rFonts w:hint="eastAsia" w:ascii="宋体" w:hAnsi="宋体" w:cs="宋体"/>
                <w:color w:val="auto"/>
                <w:szCs w:val="21"/>
              </w:rPr>
              <w:t>企业资质</w:t>
            </w:r>
          </w:p>
        </w:tc>
        <w:tc>
          <w:tcPr>
            <w:tcW w:w="1389" w:type="dxa"/>
            <w:gridSpan w:val="2"/>
            <w:vAlign w:val="center"/>
          </w:tcPr>
          <w:p>
            <w:pPr>
              <w:ind w:firstLine="0" w:firstLineChars="0"/>
              <w:jc w:val="both"/>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企业性质</w:t>
            </w:r>
          </w:p>
        </w:tc>
        <w:tc>
          <w:tcPr>
            <w:tcW w:w="1800" w:type="dxa"/>
            <w:gridSpan w:val="2"/>
            <w:vAlign w:val="center"/>
          </w:tcPr>
          <w:p>
            <w:pPr>
              <w:ind w:firstLine="0" w:firstLineChars="0"/>
              <w:jc w:val="both"/>
              <w:rPr>
                <w:rFonts w:ascii="宋体" w:hAnsi="宋体" w:cs="宋体"/>
                <w:color w:val="auto"/>
                <w:szCs w:val="21"/>
              </w:rPr>
            </w:pPr>
          </w:p>
        </w:tc>
        <w:tc>
          <w:tcPr>
            <w:tcW w:w="1260" w:type="dxa"/>
            <w:gridSpan w:val="2"/>
            <w:vAlign w:val="center"/>
          </w:tcPr>
          <w:p>
            <w:pPr>
              <w:ind w:firstLine="0" w:firstLineChars="0"/>
              <w:jc w:val="both"/>
              <w:rPr>
                <w:rFonts w:ascii="宋体" w:hAnsi="宋体" w:cs="宋体"/>
                <w:color w:val="auto"/>
                <w:szCs w:val="21"/>
              </w:rPr>
            </w:pPr>
            <w:r>
              <w:rPr>
                <w:rFonts w:hint="eastAsia" w:ascii="宋体" w:hAnsi="宋体" w:cs="宋体"/>
                <w:color w:val="auto"/>
                <w:szCs w:val="21"/>
              </w:rPr>
              <w:t>企业代码</w:t>
            </w:r>
          </w:p>
        </w:tc>
        <w:tc>
          <w:tcPr>
            <w:tcW w:w="1259" w:type="dxa"/>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2" w:hRule="atLeast"/>
          <w:jc w:val="center"/>
        </w:trPr>
        <w:tc>
          <w:tcPr>
            <w:tcW w:w="2221" w:type="dxa"/>
            <w:vAlign w:val="center"/>
          </w:tcPr>
          <w:p>
            <w:pPr>
              <w:ind w:firstLine="0" w:firstLineChars="0"/>
              <w:jc w:val="both"/>
              <w:rPr>
                <w:rFonts w:ascii="宋体" w:hAnsi="宋体" w:cs="宋体"/>
                <w:color w:val="auto"/>
                <w:szCs w:val="21"/>
              </w:rPr>
            </w:pPr>
            <w:r>
              <w:rPr>
                <w:rFonts w:hint="eastAsia" w:ascii="宋体" w:hAnsi="宋体" w:cs="宋体"/>
                <w:color w:val="auto"/>
                <w:szCs w:val="21"/>
              </w:rPr>
              <w:t>企业法定代表人</w:t>
            </w:r>
          </w:p>
        </w:tc>
        <w:tc>
          <w:tcPr>
            <w:tcW w:w="1389" w:type="dxa"/>
            <w:gridSpan w:val="2"/>
            <w:vAlign w:val="center"/>
          </w:tcPr>
          <w:p>
            <w:pPr>
              <w:ind w:firstLine="0" w:firstLineChars="0"/>
              <w:jc w:val="both"/>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职    称</w:t>
            </w:r>
          </w:p>
        </w:tc>
        <w:tc>
          <w:tcPr>
            <w:tcW w:w="4319" w:type="dxa"/>
            <w:gridSpan w:val="5"/>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2" w:hRule="atLeast"/>
          <w:jc w:val="center"/>
        </w:trPr>
        <w:tc>
          <w:tcPr>
            <w:tcW w:w="2221" w:type="dxa"/>
            <w:vAlign w:val="center"/>
          </w:tcPr>
          <w:p>
            <w:pPr>
              <w:ind w:firstLine="0" w:firstLineChars="0"/>
              <w:jc w:val="both"/>
              <w:rPr>
                <w:rFonts w:ascii="宋体" w:hAnsi="宋体" w:cs="宋体"/>
                <w:color w:val="auto"/>
                <w:szCs w:val="21"/>
              </w:rPr>
            </w:pPr>
            <w:r>
              <w:rPr>
                <w:rFonts w:hint="eastAsia" w:ascii="宋体" w:hAnsi="宋体" w:cs="宋体"/>
                <w:color w:val="auto"/>
                <w:szCs w:val="21"/>
              </w:rPr>
              <w:t>企业技术负责人</w:t>
            </w:r>
          </w:p>
        </w:tc>
        <w:tc>
          <w:tcPr>
            <w:tcW w:w="1389" w:type="dxa"/>
            <w:gridSpan w:val="2"/>
            <w:vAlign w:val="center"/>
          </w:tcPr>
          <w:p>
            <w:pPr>
              <w:ind w:firstLine="0" w:firstLineChars="0"/>
              <w:jc w:val="both"/>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职    称</w:t>
            </w:r>
          </w:p>
        </w:tc>
        <w:tc>
          <w:tcPr>
            <w:tcW w:w="4319" w:type="dxa"/>
            <w:gridSpan w:val="5"/>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80" w:hRule="atLeast"/>
          <w:jc w:val="center"/>
        </w:trPr>
        <w:tc>
          <w:tcPr>
            <w:tcW w:w="2221" w:type="dxa"/>
            <w:vMerge w:val="restart"/>
            <w:vAlign w:val="center"/>
          </w:tcPr>
          <w:p>
            <w:pPr>
              <w:ind w:firstLine="0" w:firstLineChars="0"/>
              <w:jc w:val="both"/>
              <w:rPr>
                <w:rFonts w:ascii="宋体" w:hAnsi="宋体" w:cs="宋体"/>
                <w:color w:val="auto"/>
                <w:szCs w:val="21"/>
              </w:rPr>
            </w:pPr>
            <w:r>
              <w:rPr>
                <w:rFonts w:hint="eastAsia" w:ascii="宋体" w:hAnsi="宋体" w:cs="宋体"/>
                <w:color w:val="auto"/>
                <w:szCs w:val="21"/>
              </w:rPr>
              <w:t>企业职工情况</w:t>
            </w:r>
          </w:p>
        </w:tc>
        <w:tc>
          <w:tcPr>
            <w:tcW w:w="7007" w:type="dxa"/>
            <w:gridSpan w:val="9"/>
            <w:vAlign w:val="center"/>
          </w:tcPr>
          <w:p>
            <w:pPr>
              <w:ind w:firstLine="0" w:firstLineChars="0"/>
              <w:rPr>
                <w:rFonts w:ascii="宋体" w:hAnsi="宋体" w:cs="宋体"/>
                <w:color w:val="auto"/>
                <w:szCs w:val="21"/>
              </w:rPr>
            </w:pPr>
            <w:r>
              <w:rPr>
                <w:rFonts w:hint="eastAsia" w:ascii="宋体" w:hAnsi="宋体" w:cs="宋体"/>
                <w:color w:val="auto"/>
                <w:szCs w:val="21"/>
              </w:rPr>
              <w:t>总计：</w:t>
            </w:r>
            <w:r>
              <w:rPr>
                <w:rFonts w:hint="eastAsia" w:ascii="宋体" w:hAnsi="宋体" w:cs="宋体"/>
                <w:color w:val="auto"/>
                <w:szCs w:val="21"/>
                <w:u w:val="single"/>
              </w:rPr>
              <w:t xml:space="preserve">       </w:t>
            </w:r>
            <w:r>
              <w:rPr>
                <w:rFonts w:hint="eastAsia" w:ascii="宋体" w:hAnsi="宋体" w:cs="宋体"/>
                <w:color w:val="auto"/>
                <w:szCs w:val="21"/>
              </w:rPr>
              <w:t>人，其中：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jc w:val="center"/>
        </w:trPr>
        <w:tc>
          <w:tcPr>
            <w:tcW w:w="2221" w:type="dxa"/>
            <w:vMerge w:val="continue"/>
            <w:vAlign w:val="center"/>
          </w:tcPr>
          <w:p>
            <w:pPr>
              <w:spacing w:line="240" w:lineRule="auto"/>
              <w:ind w:firstLine="0" w:firstLineChars="0"/>
              <w:jc w:val="both"/>
              <w:rPr>
                <w:color w:val="auto"/>
                <w:szCs w:val="24"/>
              </w:rPr>
            </w:pPr>
          </w:p>
        </w:tc>
        <w:tc>
          <w:tcPr>
            <w:tcW w:w="944" w:type="dxa"/>
            <w:vAlign w:val="center"/>
          </w:tcPr>
          <w:p>
            <w:pPr>
              <w:spacing w:line="240" w:lineRule="auto"/>
              <w:ind w:firstLine="0" w:firstLineChars="0"/>
              <w:jc w:val="both"/>
              <w:rPr>
                <w:color w:val="auto"/>
                <w:szCs w:val="24"/>
              </w:rPr>
            </w:pPr>
          </w:p>
          <w:p>
            <w:pPr>
              <w:spacing w:line="240" w:lineRule="auto"/>
              <w:ind w:firstLine="0" w:firstLineChars="0"/>
              <w:jc w:val="both"/>
              <w:rPr>
                <w:color w:val="auto"/>
                <w:szCs w:val="24"/>
              </w:rPr>
            </w:pPr>
          </w:p>
        </w:tc>
        <w:tc>
          <w:tcPr>
            <w:tcW w:w="876" w:type="dxa"/>
            <w:gridSpan w:val="2"/>
            <w:vAlign w:val="center"/>
          </w:tcPr>
          <w:p>
            <w:pPr>
              <w:spacing w:line="240" w:lineRule="auto"/>
              <w:ind w:firstLine="0" w:firstLineChars="0"/>
              <w:jc w:val="both"/>
              <w:rPr>
                <w:color w:val="auto"/>
                <w:szCs w:val="24"/>
              </w:rPr>
            </w:pPr>
          </w:p>
          <w:p>
            <w:pPr>
              <w:spacing w:line="240" w:lineRule="auto"/>
              <w:ind w:firstLine="0" w:firstLineChars="0"/>
              <w:jc w:val="both"/>
              <w:rPr>
                <w:color w:val="auto"/>
                <w:szCs w:val="24"/>
              </w:rPr>
            </w:pPr>
          </w:p>
        </w:tc>
        <w:tc>
          <w:tcPr>
            <w:tcW w:w="868" w:type="dxa"/>
            <w:vAlign w:val="center"/>
          </w:tcPr>
          <w:p>
            <w:pPr>
              <w:spacing w:line="240" w:lineRule="auto"/>
              <w:ind w:firstLine="0" w:firstLineChars="0"/>
              <w:jc w:val="both"/>
              <w:rPr>
                <w:color w:val="auto"/>
                <w:szCs w:val="24"/>
              </w:rPr>
            </w:pPr>
          </w:p>
          <w:p>
            <w:pPr>
              <w:spacing w:line="240" w:lineRule="auto"/>
              <w:ind w:firstLine="0" w:firstLineChars="0"/>
              <w:jc w:val="both"/>
              <w:rPr>
                <w:color w:val="auto"/>
                <w:szCs w:val="24"/>
              </w:rPr>
            </w:pPr>
          </w:p>
        </w:tc>
        <w:tc>
          <w:tcPr>
            <w:tcW w:w="1676" w:type="dxa"/>
            <w:vAlign w:val="center"/>
          </w:tcPr>
          <w:p>
            <w:pPr>
              <w:spacing w:line="240" w:lineRule="auto"/>
              <w:ind w:firstLine="0" w:firstLineChars="0"/>
              <w:jc w:val="both"/>
              <w:rPr>
                <w:color w:val="auto"/>
                <w:szCs w:val="24"/>
              </w:rPr>
            </w:pPr>
          </w:p>
          <w:p>
            <w:pPr>
              <w:spacing w:line="240" w:lineRule="auto"/>
              <w:ind w:firstLine="0" w:firstLineChars="0"/>
              <w:jc w:val="both"/>
              <w:rPr>
                <w:color w:val="auto"/>
                <w:szCs w:val="24"/>
              </w:rPr>
            </w:pPr>
          </w:p>
        </w:tc>
        <w:tc>
          <w:tcPr>
            <w:tcW w:w="1264" w:type="dxa"/>
            <w:gridSpan w:val="2"/>
            <w:vAlign w:val="center"/>
          </w:tcPr>
          <w:p>
            <w:pPr>
              <w:spacing w:line="240" w:lineRule="auto"/>
              <w:ind w:firstLine="0" w:firstLineChars="0"/>
              <w:jc w:val="both"/>
              <w:rPr>
                <w:color w:val="auto"/>
                <w:szCs w:val="24"/>
              </w:rPr>
            </w:pPr>
          </w:p>
        </w:tc>
        <w:tc>
          <w:tcPr>
            <w:tcW w:w="1379" w:type="dxa"/>
            <w:gridSpan w:val="2"/>
            <w:vAlign w:val="center"/>
          </w:tcPr>
          <w:p>
            <w:pPr>
              <w:spacing w:line="240" w:lineRule="auto"/>
              <w:ind w:firstLine="0" w:firstLineChars="0"/>
              <w:jc w:val="both"/>
              <w:rPr>
                <w:color w:val="auto"/>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88" w:hRule="atLeast"/>
          <w:jc w:val="center"/>
        </w:trPr>
        <w:tc>
          <w:tcPr>
            <w:tcW w:w="2221" w:type="dxa"/>
            <w:vMerge w:val="continue"/>
          </w:tcPr>
          <w:p>
            <w:pPr>
              <w:spacing w:line="240" w:lineRule="auto"/>
              <w:ind w:firstLine="0" w:firstLineChars="0"/>
              <w:jc w:val="both"/>
              <w:rPr>
                <w:color w:val="auto"/>
                <w:szCs w:val="24"/>
              </w:rPr>
            </w:pPr>
          </w:p>
        </w:tc>
        <w:tc>
          <w:tcPr>
            <w:tcW w:w="944" w:type="dxa"/>
          </w:tcPr>
          <w:p>
            <w:pPr>
              <w:spacing w:line="240" w:lineRule="auto"/>
              <w:ind w:firstLine="0" w:firstLineChars="0"/>
              <w:jc w:val="both"/>
              <w:rPr>
                <w:color w:val="auto"/>
                <w:szCs w:val="24"/>
              </w:rPr>
            </w:pPr>
          </w:p>
        </w:tc>
        <w:tc>
          <w:tcPr>
            <w:tcW w:w="876" w:type="dxa"/>
            <w:gridSpan w:val="2"/>
          </w:tcPr>
          <w:p>
            <w:pPr>
              <w:spacing w:line="240" w:lineRule="auto"/>
              <w:ind w:firstLine="0" w:firstLineChars="0"/>
              <w:jc w:val="both"/>
              <w:rPr>
                <w:color w:val="auto"/>
                <w:szCs w:val="24"/>
              </w:rPr>
            </w:pPr>
          </w:p>
        </w:tc>
        <w:tc>
          <w:tcPr>
            <w:tcW w:w="868" w:type="dxa"/>
          </w:tcPr>
          <w:p>
            <w:pPr>
              <w:spacing w:line="240" w:lineRule="auto"/>
              <w:ind w:firstLine="0" w:firstLineChars="0"/>
              <w:jc w:val="both"/>
              <w:rPr>
                <w:color w:val="auto"/>
                <w:szCs w:val="24"/>
              </w:rPr>
            </w:pPr>
          </w:p>
        </w:tc>
        <w:tc>
          <w:tcPr>
            <w:tcW w:w="1676" w:type="dxa"/>
          </w:tcPr>
          <w:p>
            <w:pPr>
              <w:spacing w:line="240" w:lineRule="auto"/>
              <w:ind w:firstLine="0" w:firstLineChars="0"/>
              <w:jc w:val="both"/>
              <w:rPr>
                <w:color w:val="auto"/>
                <w:szCs w:val="24"/>
              </w:rPr>
            </w:pPr>
          </w:p>
        </w:tc>
        <w:tc>
          <w:tcPr>
            <w:tcW w:w="1264" w:type="dxa"/>
            <w:gridSpan w:val="2"/>
          </w:tcPr>
          <w:p>
            <w:pPr>
              <w:spacing w:line="240" w:lineRule="auto"/>
              <w:ind w:firstLine="0" w:firstLineChars="0"/>
              <w:jc w:val="both"/>
              <w:rPr>
                <w:color w:val="auto"/>
                <w:szCs w:val="24"/>
              </w:rPr>
            </w:pPr>
          </w:p>
        </w:tc>
        <w:tc>
          <w:tcPr>
            <w:tcW w:w="1379" w:type="dxa"/>
            <w:gridSpan w:val="2"/>
          </w:tcPr>
          <w:p>
            <w:pPr>
              <w:spacing w:line="240" w:lineRule="auto"/>
              <w:ind w:firstLine="0" w:firstLineChars="0"/>
              <w:jc w:val="both"/>
              <w:rPr>
                <w:color w:val="auto"/>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28" w:hRule="atLeast"/>
          <w:jc w:val="center"/>
        </w:trPr>
        <w:tc>
          <w:tcPr>
            <w:tcW w:w="2221" w:type="dxa"/>
            <w:vAlign w:val="center"/>
          </w:tcPr>
          <w:p>
            <w:pPr>
              <w:ind w:left="-108" w:right="-138" w:firstLine="0" w:firstLineChars="0"/>
              <w:jc w:val="center"/>
              <w:rPr>
                <w:rFonts w:ascii="宋体" w:hAnsi="宋体" w:cs="宋体"/>
                <w:color w:val="auto"/>
                <w:szCs w:val="21"/>
              </w:rPr>
            </w:pPr>
            <w:r>
              <w:rPr>
                <w:rFonts w:hint="eastAsia" w:ascii="宋体" w:hAnsi="宋体" w:cs="宋体"/>
                <w:color w:val="auto"/>
                <w:szCs w:val="21"/>
              </w:rPr>
              <w:t>经营范围</w:t>
            </w:r>
          </w:p>
        </w:tc>
        <w:tc>
          <w:tcPr>
            <w:tcW w:w="7007" w:type="dxa"/>
            <w:gridSpan w:val="9"/>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59"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企业简介</w:t>
            </w:r>
          </w:p>
        </w:tc>
        <w:tc>
          <w:tcPr>
            <w:tcW w:w="7007" w:type="dxa"/>
            <w:gridSpan w:val="9"/>
          </w:tcPr>
          <w:p>
            <w:pPr>
              <w:ind w:firstLine="0" w:firstLineChars="0"/>
              <w:jc w:val="both"/>
              <w:rPr>
                <w:rFonts w:ascii="宋体" w:hAnsi="宋体" w:cs="宋体"/>
                <w:color w:val="auto"/>
                <w:szCs w:val="21"/>
              </w:rPr>
            </w:pPr>
          </w:p>
        </w:tc>
      </w:tr>
    </w:tbl>
    <w:p>
      <w:pPr>
        <w:ind w:firstLine="0" w:firstLineChars="0"/>
        <w:jc w:val="both"/>
        <w:rPr>
          <w:color w:val="auto"/>
          <w:sz w:val="24"/>
          <w:szCs w:val="24"/>
        </w:rPr>
      </w:pPr>
    </w:p>
    <w:p>
      <w:pPr>
        <w:spacing w:line="240" w:lineRule="auto"/>
        <w:ind w:firstLine="0" w:firstLineChars="0"/>
        <w:jc w:val="both"/>
        <w:rPr>
          <w:color w:val="auto"/>
          <w:szCs w:val="24"/>
        </w:rPr>
      </w:pPr>
    </w:p>
    <w:p>
      <w:pPr>
        <w:spacing w:line="240" w:lineRule="auto"/>
        <w:ind w:firstLine="0" w:firstLineChars="0"/>
        <w:jc w:val="center"/>
        <w:rPr>
          <w:rFonts w:ascii="仿宋_GB2312" w:eastAsia="仿宋_GB2312"/>
          <w:color w:val="auto"/>
          <w:szCs w:val="32"/>
        </w:rPr>
      </w:pPr>
      <w:r>
        <w:rPr>
          <w:rFonts w:ascii="仿宋_GB2312" w:eastAsia="仿宋_GB2312"/>
          <w:color w:val="auto"/>
          <w:szCs w:val="32"/>
        </w:rPr>
        <w:br w:type="page"/>
      </w:r>
    </w:p>
    <w:p>
      <w:pPr>
        <w:ind w:firstLine="520"/>
        <w:jc w:val="center"/>
        <w:rPr>
          <w:color w:val="auto"/>
          <w:kern w:val="0"/>
          <w:sz w:val="26"/>
          <w:szCs w:val="24"/>
        </w:rPr>
      </w:pPr>
    </w:p>
    <w:p>
      <w:pPr>
        <w:autoSpaceDE w:val="0"/>
        <w:autoSpaceDN w:val="0"/>
        <w:adjustRightInd w:val="0"/>
        <w:snapToGrid w:val="0"/>
        <w:ind w:firstLine="557"/>
        <w:jc w:val="center"/>
        <w:outlineLvl w:val="1"/>
        <w:rPr>
          <w:b/>
          <w:color w:val="auto"/>
          <w:spacing w:val="1"/>
          <w:w w:val="99"/>
          <w:kern w:val="0"/>
          <w:sz w:val="28"/>
          <w:szCs w:val="28"/>
        </w:rPr>
      </w:pPr>
      <w:bookmarkStart w:id="515" w:name="_Toc20178"/>
      <w:bookmarkStart w:id="516" w:name="_Toc29097"/>
      <w:bookmarkStart w:id="517" w:name="_Toc31426"/>
      <w:r>
        <w:rPr>
          <w:b/>
          <w:color w:val="auto"/>
          <w:spacing w:val="1"/>
          <w:w w:val="99"/>
          <w:kern w:val="0"/>
          <w:sz w:val="28"/>
          <w:szCs w:val="28"/>
        </w:rPr>
        <w:t>（二）营业执照</w:t>
      </w:r>
      <w:bookmarkEnd w:id="515"/>
      <w:bookmarkEnd w:id="516"/>
      <w:bookmarkEnd w:id="517"/>
      <w:r>
        <w:rPr>
          <w:rFonts w:hint="eastAsia"/>
          <w:b/>
          <w:color w:val="auto"/>
          <w:spacing w:val="1"/>
          <w:w w:val="99"/>
          <w:kern w:val="0"/>
          <w:sz w:val="28"/>
          <w:szCs w:val="28"/>
        </w:rPr>
        <w:t>及资质证书</w:t>
      </w:r>
    </w:p>
    <w:p>
      <w:pPr>
        <w:ind w:firstLine="480"/>
        <w:jc w:val="center"/>
        <w:rPr>
          <w:color w:val="auto"/>
          <w:sz w:val="24"/>
          <w:szCs w:val="24"/>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0" w:firstLineChars="0"/>
        <w:jc w:val="both"/>
        <w:rPr>
          <w:color w:val="auto"/>
          <w:szCs w:val="24"/>
        </w:rPr>
      </w:pPr>
    </w:p>
    <w:p>
      <w:pPr>
        <w:autoSpaceDE w:val="0"/>
        <w:autoSpaceDN w:val="0"/>
        <w:adjustRightInd w:val="0"/>
        <w:snapToGrid w:val="0"/>
        <w:ind w:firstLine="478"/>
        <w:jc w:val="center"/>
        <w:outlineLvl w:val="1"/>
        <w:rPr>
          <w:b/>
          <w:color w:val="auto"/>
          <w:spacing w:val="1"/>
          <w:w w:val="99"/>
          <w:kern w:val="0"/>
          <w:sz w:val="24"/>
          <w:szCs w:val="24"/>
        </w:rPr>
      </w:pPr>
      <w:r>
        <w:rPr>
          <w:b/>
          <w:color w:val="auto"/>
          <w:spacing w:val="1"/>
          <w:w w:val="99"/>
          <w:kern w:val="0"/>
          <w:sz w:val="24"/>
          <w:szCs w:val="24"/>
        </w:rPr>
        <w:br w:type="page"/>
      </w:r>
      <w:bookmarkStart w:id="518" w:name="_Toc18196"/>
      <w:bookmarkStart w:id="519" w:name="_Toc16703"/>
      <w:bookmarkStart w:id="520" w:name="_Toc21890"/>
      <w:r>
        <w:rPr>
          <w:b/>
          <w:color w:val="auto"/>
          <w:spacing w:val="1"/>
          <w:w w:val="99"/>
          <w:kern w:val="0"/>
          <w:sz w:val="28"/>
          <w:szCs w:val="28"/>
        </w:rPr>
        <w:t>（</w:t>
      </w:r>
      <w:r>
        <w:rPr>
          <w:rFonts w:hint="eastAsia"/>
          <w:b/>
          <w:color w:val="auto"/>
          <w:spacing w:val="1"/>
          <w:w w:val="99"/>
          <w:kern w:val="0"/>
          <w:sz w:val="28"/>
          <w:szCs w:val="28"/>
        </w:rPr>
        <w:t>三</w:t>
      </w:r>
      <w:r>
        <w:rPr>
          <w:b/>
          <w:color w:val="auto"/>
          <w:spacing w:val="1"/>
          <w:w w:val="99"/>
          <w:kern w:val="0"/>
          <w:sz w:val="28"/>
          <w:szCs w:val="28"/>
        </w:rPr>
        <w:t>）业绩</w:t>
      </w:r>
      <w:r>
        <w:rPr>
          <w:rFonts w:hint="eastAsia"/>
          <w:b/>
          <w:color w:val="auto"/>
          <w:spacing w:val="1"/>
          <w:w w:val="99"/>
          <w:kern w:val="0"/>
          <w:sz w:val="28"/>
          <w:szCs w:val="28"/>
        </w:rPr>
        <w:t>一览表</w:t>
      </w:r>
      <w:bookmarkEnd w:id="518"/>
      <w:bookmarkEnd w:id="519"/>
      <w:bookmarkEnd w:id="520"/>
    </w:p>
    <w:tbl>
      <w:tblPr>
        <w:tblStyle w:val="45"/>
        <w:tblW w:w="9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441"/>
        <w:gridCol w:w="1272"/>
        <w:gridCol w:w="1090"/>
        <w:gridCol w:w="1301"/>
        <w:gridCol w:w="1493"/>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jc w:val="center"/>
        </w:trPr>
        <w:tc>
          <w:tcPr>
            <w:tcW w:w="657" w:type="dxa"/>
          </w:tcPr>
          <w:p>
            <w:pPr>
              <w:spacing w:line="240" w:lineRule="auto"/>
              <w:ind w:firstLine="0" w:firstLineChars="0"/>
              <w:jc w:val="both"/>
              <w:rPr>
                <w:color w:val="auto"/>
                <w:szCs w:val="24"/>
              </w:rPr>
            </w:pPr>
          </w:p>
          <w:p>
            <w:pPr>
              <w:spacing w:line="240" w:lineRule="auto"/>
              <w:ind w:firstLine="0" w:firstLineChars="0"/>
              <w:jc w:val="center"/>
              <w:rPr>
                <w:rFonts w:ascii="宋体"/>
                <w:color w:val="auto"/>
                <w:sz w:val="24"/>
                <w:szCs w:val="24"/>
              </w:rPr>
            </w:pPr>
            <w:r>
              <w:rPr>
                <w:rFonts w:hint="eastAsia" w:ascii="宋体" w:hAnsi="宋体"/>
                <w:color w:val="auto"/>
                <w:sz w:val="24"/>
                <w:szCs w:val="24"/>
              </w:rPr>
              <w:t>序</w:t>
            </w:r>
          </w:p>
          <w:p>
            <w:pPr>
              <w:spacing w:line="240" w:lineRule="auto"/>
              <w:ind w:firstLine="0" w:firstLineChars="0"/>
              <w:jc w:val="center"/>
              <w:rPr>
                <w:rFonts w:ascii="宋体"/>
                <w:color w:val="auto"/>
                <w:sz w:val="24"/>
                <w:szCs w:val="24"/>
              </w:rPr>
            </w:pPr>
          </w:p>
          <w:p>
            <w:pPr>
              <w:spacing w:line="240" w:lineRule="auto"/>
              <w:ind w:firstLine="0" w:firstLineChars="0"/>
              <w:jc w:val="center"/>
              <w:rPr>
                <w:rFonts w:ascii="宋体" w:cs="宋体-18030"/>
                <w:color w:val="auto"/>
                <w:sz w:val="24"/>
                <w:szCs w:val="24"/>
              </w:rPr>
            </w:pPr>
            <w:r>
              <w:rPr>
                <w:rFonts w:hint="eastAsia" w:ascii="宋体" w:hAnsi="宋体"/>
                <w:color w:val="auto"/>
                <w:sz w:val="24"/>
                <w:szCs w:val="24"/>
              </w:rPr>
              <w:t>号</w:t>
            </w:r>
          </w:p>
        </w:tc>
        <w:tc>
          <w:tcPr>
            <w:tcW w:w="1441" w:type="dxa"/>
            <w:vAlign w:val="center"/>
          </w:tcPr>
          <w:p>
            <w:pPr>
              <w:spacing w:line="240" w:lineRule="auto"/>
              <w:ind w:firstLine="0" w:firstLineChars="0"/>
              <w:jc w:val="center"/>
              <w:rPr>
                <w:rFonts w:ascii="宋体" w:cs="宋体-18030"/>
                <w:color w:val="auto"/>
                <w:sz w:val="24"/>
                <w:szCs w:val="24"/>
              </w:rPr>
            </w:pPr>
            <w:r>
              <w:rPr>
                <w:rFonts w:hint="eastAsia" w:ascii="宋体" w:hAnsi="宋体" w:cs="宋体-18030"/>
                <w:color w:val="auto"/>
                <w:sz w:val="24"/>
                <w:szCs w:val="24"/>
              </w:rPr>
              <w:t>项目名称</w:t>
            </w:r>
          </w:p>
        </w:tc>
        <w:tc>
          <w:tcPr>
            <w:tcW w:w="1272" w:type="dxa"/>
            <w:vAlign w:val="center"/>
          </w:tcPr>
          <w:p>
            <w:pPr>
              <w:spacing w:line="240" w:lineRule="auto"/>
              <w:ind w:firstLine="0" w:firstLineChars="0"/>
              <w:jc w:val="center"/>
              <w:rPr>
                <w:rFonts w:ascii="宋体"/>
                <w:color w:val="auto"/>
                <w:sz w:val="24"/>
                <w:szCs w:val="24"/>
              </w:rPr>
            </w:pPr>
            <w:r>
              <w:rPr>
                <w:rFonts w:hint="eastAsia" w:ascii="宋体" w:hAnsi="宋体"/>
                <w:color w:val="auto"/>
                <w:sz w:val="24"/>
                <w:szCs w:val="24"/>
              </w:rPr>
              <w:t>项 目</w:t>
            </w:r>
            <w:r>
              <w:rPr>
                <w:rFonts w:ascii="宋体" w:hAnsi="宋体"/>
                <w:color w:val="auto"/>
                <w:sz w:val="24"/>
                <w:szCs w:val="24"/>
              </w:rPr>
              <w:t xml:space="preserve"> </w:t>
            </w:r>
          </w:p>
          <w:p>
            <w:pPr>
              <w:spacing w:line="240" w:lineRule="auto"/>
              <w:ind w:firstLine="0" w:firstLineChars="0"/>
              <w:jc w:val="center"/>
              <w:rPr>
                <w:rFonts w:ascii="宋体" w:cs="宋体-18030"/>
                <w:color w:val="auto"/>
                <w:sz w:val="24"/>
                <w:szCs w:val="24"/>
              </w:rPr>
            </w:pPr>
            <w:r>
              <w:rPr>
                <w:rFonts w:hint="eastAsia" w:ascii="宋体" w:hAnsi="宋体"/>
                <w:color w:val="auto"/>
                <w:sz w:val="24"/>
                <w:szCs w:val="24"/>
              </w:rPr>
              <w:t>类</w:t>
            </w:r>
            <w:r>
              <w:rPr>
                <w:rFonts w:ascii="宋体" w:hAnsi="宋体"/>
                <w:color w:val="auto"/>
                <w:sz w:val="24"/>
                <w:szCs w:val="24"/>
              </w:rPr>
              <w:t xml:space="preserve"> </w:t>
            </w:r>
            <w:r>
              <w:rPr>
                <w:rFonts w:hint="eastAsia" w:ascii="宋体" w:hAnsi="宋体"/>
                <w:color w:val="auto"/>
                <w:sz w:val="24"/>
                <w:szCs w:val="24"/>
              </w:rPr>
              <w:t>型</w:t>
            </w:r>
          </w:p>
        </w:tc>
        <w:tc>
          <w:tcPr>
            <w:tcW w:w="1090" w:type="dxa"/>
            <w:vAlign w:val="center"/>
          </w:tcPr>
          <w:p>
            <w:pPr>
              <w:spacing w:line="240" w:lineRule="auto"/>
              <w:ind w:firstLine="0" w:firstLineChars="0"/>
              <w:jc w:val="center"/>
              <w:rPr>
                <w:rFonts w:ascii="宋体" w:hAnsi="宋体"/>
                <w:color w:val="auto"/>
                <w:sz w:val="24"/>
                <w:szCs w:val="24"/>
              </w:rPr>
            </w:pPr>
            <w:r>
              <w:rPr>
                <w:rFonts w:hint="eastAsia" w:ascii="宋体" w:hAnsi="宋体"/>
                <w:color w:val="auto"/>
                <w:sz w:val="24"/>
                <w:szCs w:val="24"/>
              </w:rPr>
              <w:t>合同</w:t>
            </w:r>
          </w:p>
          <w:p>
            <w:pPr>
              <w:spacing w:line="240" w:lineRule="auto"/>
              <w:ind w:firstLine="0" w:firstLineChars="0"/>
              <w:jc w:val="center"/>
              <w:rPr>
                <w:rFonts w:ascii="宋体"/>
                <w:color w:val="auto"/>
                <w:sz w:val="24"/>
                <w:szCs w:val="24"/>
              </w:rPr>
            </w:pPr>
            <w:r>
              <w:rPr>
                <w:rFonts w:hint="eastAsia" w:ascii="宋体" w:hAnsi="宋体"/>
                <w:color w:val="auto"/>
                <w:sz w:val="24"/>
                <w:szCs w:val="24"/>
              </w:rPr>
              <w:t>金额</w:t>
            </w:r>
          </w:p>
          <w:p>
            <w:pPr>
              <w:spacing w:line="240" w:lineRule="auto"/>
              <w:ind w:firstLine="0" w:firstLineChars="0"/>
              <w:jc w:val="center"/>
              <w:rPr>
                <w:rFonts w:ascii="宋体" w:cs="宋体-18030"/>
                <w:color w:val="auto"/>
                <w:sz w:val="24"/>
                <w:szCs w:val="24"/>
              </w:rPr>
            </w:pPr>
            <w:r>
              <w:rPr>
                <w:rFonts w:hint="eastAsia" w:ascii="宋体" w:hAnsi="宋体"/>
                <w:color w:val="auto"/>
                <w:sz w:val="24"/>
                <w:szCs w:val="24"/>
              </w:rPr>
              <w:t>（万元）</w:t>
            </w:r>
          </w:p>
        </w:tc>
        <w:tc>
          <w:tcPr>
            <w:tcW w:w="1301" w:type="dxa"/>
            <w:vAlign w:val="center"/>
          </w:tcPr>
          <w:p>
            <w:pPr>
              <w:spacing w:line="240" w:lineRule="auto"/>
              <w:ind w:firstLine="0" w:firstLineChars="0"/>
              <w:jc w:val="center"/>
              <w:rPr>
                <w:rFonts w:ascii="宋体" w:cs="宋体-18030"/>
                <w:color w:val="auto"/>
                <w:sz w:val="24"/>
                <w:szCs w:val="24"/>
              </w:rPr>
            </w:pPr>
            <w:r>
              <w:rPr>
                <w:rFonts w:hint="eastAsia" w:ascii="宋体" w:hAnsi="宋体" w:cs="宋体-18030"/>
                <w:color w:val="auto"/>
                <w:sz w:val="24"/>
                <w:szCs w:val="24"/>
              </w:rPr>
              <w:t>委托单位</w:t>
            </w:r>
          </w:p>
        </w:tc>
        <w:tc>
          <w:tcPr>
            <w:tcW w:w="1493" w:type="dxa"/>
            <w:vAlign w:val="center"/>
          </w:tcPr>
          <w:p>
            <w:pPr>
              <w:spacing w:line="240" w:lineRule="auto"/>
              <w:ind w:firstLine="0" w:firstLineChars="0"/>
              <w:jc w:val="center"/>
              <w:rPr>
                <w:rFonts w:ascii="宋体" w:cs="宋体-18030"/>
                <w:color w:val="auto"/>
                <w:sz w:val="24"/>
                <w:szCs w:val="24"/>
              </w:rPr>
            </w:pPr>
            <w:r>
              <w:rPr>
                <w:rFonts w:hint="eastAsia" w:ascii="宋体" w:hAnsi="宋体" w:cs="宋体-18030"/>
                <w:color w:val="auto"/>
                <w:sz w:val="24"/>
                <w:szCs w:val="24"/>
              </w:rPr>
              <w:t>委托单位联系人及电话</w:t>
            </w:r>
          </w:p>
        </w:tc>
        <w:tc>
          <w:tcPr>
            <w:tcW w:w="2526" w:type="dxa"/>
            <w:vAlign w:val="center"/>
          </w:tcPr>
          <w:p>
            <w:pPr>
              <w:spacing w:line="240" w:lineRule="auto"/>
              <w:ind w:firstLine="0" w:firstLineChars="0"/>
              <w:jc w:val="center"/>
              <w:rPr>
                <w:rFonts w:ascii="宋体" w:cs="宋体-18030"/>
                <w:color w:val="auto"/>
                <w:sz w:val="24"/>
                <w:szCs w:val="24"/>
              </w:rPr>
            </w:pPr>
            <w:r>
              <w:rPr>
                <w:rFonts w:hint="eastAsia" w:ascii="宋体" w:hAnsi="宋体" w:cs="宋体-18030"/>
                <w:color w:val="auto"/>
                <w:sz w:val="24"/>
                <w:szCs w:val="24"/>
              </w:rPr>
              <w:t>签订时间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7" w:type="dxa"/>
          </w:tcPr>
          <w:p>
            <w:pPr>
              <w:spacing w:line="240" w:lineRule="auto"/>
              <w:ind w:firstLine="0" w:firstLineChars="0"/>
              <w:jc w:val="center"/>
              <w:rPr>
                <w:rFonts w:ascii="宋体" w:cs="宋体-18030"/>
                <w:color w:val="auto"/>
                <w:sz w:val="24"/>
                <w:szCs w:val="24"/>
              </w:rPr>
            </w:pPr>
          </w:p>
        </w:tc>
        <w:tc>
          <w:tcPr>
            <w:tcW w:w="1441" w:type="dxa"/>
            <w:vAlign w:val="center"/>
          </w:tcPr>
          <w:p>
            <w:pPr>
              <w:spacing w:line="240" w:lineRule="auto"/>
              <w:ind w:firstLine="0" w:firstLineChars="0"/>
              <w:jc w:val="center"/>
              <w:rPr>
                <w:rFonts w:ascii="宋体" w:cs="宋体-18030"/>
                <w:color w:val="auto"/>
                <w:sz w:val="24"/>
                <w:szCs w:val="24"/>
              </w:rPr>
            </w:pPr>
          </w:p>
        </w:tc>
        <w:tc>
          <w:tcPr>
            <w:tcW w:w="1272" w:type="dxa"/>
            <w:vAlign w:val="center"/>
          </w:tcPr>
          <w:p>
            <w:pPr>
              <w:spacing w:line="240" w:lineRule="auto"/>
              <w:ind w:firstLine="0" w:firstLineChars="0"/>
              <w:jc w:val="center"/>
              <w:rPr>
                <w:rFonts w:ascii="宋体" w:cs="宋体-18030"/>
                <w:color w:val="auto"/>
                <w:sz w:val="24"/>
                <w:szCs w:val="24"/>
              </w:rPr>
            </w:pPr>
          </w:p>
        </w:tc>
        <w:tc>
          <w:tcPr>
            <w:tcW w:w="1090" w:type="dxa"/>
            <w:vAlign w:val="center"/>
          </w:tcPr>
          <w:p>
            <w:pPr>
              <w:spacing w:line="240" w:lineRule="auto"/>
              <w:ind w:firstLine="0" w:firstLineChars="0"/>
              <w:jc w:val="center"/>
              <w:rPr>
                <w:rFonts w:ascii="宋体" w:cs="宋体-18030"/>
                <w:color w:val="auto"/>
                <w:sz w:val="24"/>
                <w:szCs w:val="24"/>
              </w:rPr>
            </w:pPr>
          </w:p>
        </w:tc>
        <w:tc>
          <w:tcPr>
            <w:tcW w:w="1301" w:type="dxa"/>
          </w:tcPr>
          <w:p>
            <w:pPr>
              <w:spacing w:line="240" w:lineRule="auto"/>
              <w:ind w:firstLine="0" w:firstLineChars="0"/>
              <w:jc w:val="center"/>
              <w:rPr>
                <w:rFonts w:ascii="宋体" w:cs="宋体-18030"/>
                <w:color w:val="auto"/>
                <w:sz w:val="24"/>
                <w:szCs w:val="24"/>
              </w:rPr>
            </w:pPr>
          </w:p>
        </w:tc>
        <w:tc>
          <w:tcPr>
            <w:tcW w:w="1493" w:type="dxa"/>
            <w:vAlign w:val="center"/>
          </w:tcPr>
          <w:p>
            <w:pPr>
              <w:spacing w:line="240" w:lineRule="auto"/>
              <w:ind w:firstLine="0" w:firstLineChars="0"/>
              <w:jc w:val="center"/>
              <w:rPr>
                <w:rFonts w:ascii="宋体" w:cs="宋体-18030"/>
                <w:color w:val="auto"/>
                <w:sz w:val="24"/>
                <w:szCs w:val="24"/>
              </w:rPr>
            </w:pPr>
          </w:p>
        </w:tc>
        <w:tc>
          <w:tcPr>
            <w:tcW w:w="2526" w:type="dxa"/>
            <w:vAlign w:val="center"/>
          </w:tcPr>
          <w:p>
            <w:pPr>
              <w:spacing w:line="240" w:lineRule="auto"/>
              <w:ind w:firstLine="0" w:firstLineChars="0"/>
              <w:jc w:val="center"/>
              <w:rPr>
                <w:rFonts w:ascii="宋体" w:cs="宋体-18030"/>
                <w:color w:val="auto"/>
                <w:sz w:val="24"/>
                <w:szCs w:val="24"/>
              </w:rPr>
            </w:pPr>
          </w:p>
        </w:tc>
      </w:tr>
    </w:tbl>
    <w:p>
      <w:pPr>
        <w:ind w:firstLine="480"/>
        <w:jc w:val="both"/>
        <w:rPr>
          <w:color w:val="auto"/>
          <w:sz w:val="24"/>
          <w:szCs w:val="24"/>
        </w:rPr>
        <w:sectPr>
          <w:pgSz w:w="11907" w:h="16840"/>
          <w:pgMar w:top="1440" w:right="1253" w:bottom="1196" w:left="1678" w:header="720" w:footer="720" w:gutter="0"/>
          <w:cols w:space="720" w:num="1"/>
          <w:rtlGutter w:val="1"/>
          <w:docGrid w:linePitch="286" w:charSpace="0"/>
        </w:sectPr>
      </w:pPr>
      <w:r>
        <w:rPr>
          <w:rFonts w:hint="eastAsia"/>
          <w:color w:val="auto"/>
          <w:sz w:val="24"/>
          <w:szCs w:val="24"/>
        </w:rPr>
        <w:t>注：提供业绩合同协议书，如合同协议书中无法体现上述业绩要求的相关信息的，还应提供交工验收或完工验收业主证明材料并加盖比选申请人公章。</w:t>
      </w:r>
    </w:p>
    <w:p>
      <w:pPr>
        <w:autoSpaceDE w:val="0"/>
        <w:autoSpaceDN w:val="0"/>
        <w:adjustRightInd w:val="0"/>
        <w:snapToGrid w:val="0"/>
        <w:ind w:firstLine="562"/>
        <w:jc w:val="center"/>
        <w:outlineLvl w:val="1"/>
        <w:rPr>
          <w:rFonts w:hint="eastAsia" w:ascii="宋体" w:hAnsi="宋体" w:eastAsia="宋体" w:cs="MingLiU"/>
          <w:b/>
          <w:bCs/>
          <w:color w:val="auto"/>
          <w:kern w:val="0"/>
          <w:sz w:val="28"/>
          <w:szCs w:val="28"/>
          <w:lang w:eastAsia="zh-CN"/>
        </w:rPr>
      </w:pPr>
      <w:r>
        <w:rPr>
          <w:rFonts w:hint="eastAsia" w:ascii="宋体" w:hAnsi="宋体" w:cs="MingLiU"/>
          <w:b/>
          <w:bCs/>
          <w:color w:val="auto"/>
          <w:kern w:val="0"/>
          <w:sz w:val="28"/>
          <w:szCs w:val="28"/>
        </w:rPr>
        <w:t>（四）项目主要人员</w:t>
      </w:r>
      <w:r>
        <w:rPr>
          <w:rFonts w:hint="eastAsia" w:ascii="宋体" w:hAnsi="宋体" w:cs="MingLiU"/>
          <w:b/>
          <w:bCs/>
          <w:color w:val="auto"/>
          <w:kern w:val="0"/>
          <w:sz w:val="28"/>
          <w:szCs w:val="28"/>
          <w:lang w:eastAsia="zh-CN"/>
        </w:rPr>
        <w:t>配置表</w:t>
      </w:r>
    </w:p>
    <w:p>
      <w:pPr>
        <w:ind w:firstLine="420"/>
        <w:rPr>
          <w:rFonts w:cs="Calibri"/>
          <w:color w:val="auto"/>
          <w:szCs w:val="21"/>
        </w:rPr>
      </w:pPr>
      <w:r>
        <w:rPr>
          <w:color w:val="auto"/>
        </w:rPr>
        <w:t xml:space="preserve"> </w:t>
      </w:r>
    </w:p>
    <w:tbl>
      <w:tblPr>
        <w:tblStyle w:val="45"/>
        <w:tblW w:w="9677"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73"/>
        <w:gridCol w:w="749"/>
        <w:gridCol w:w="792"/>
        <w:gridCol w:w="1191"/>
        <w:gridCol w:w="792"/>
        <w:gridCol w:w="794"/>
        <w:gridCol w:w="792"/>
        <w:gridCol w:w="2780"/>
        <w:gridCol w:w="91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Merge w:val="restart"/>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职务</w:t>
            </w:r>
          </w:p>
        </w:tc>
        <w:tc>
          <w:tcPr>
            <w:tcW w:w="749" w:type="dxa"/>
            <w:vMerge w:val="restart"/>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姓名</w:t>
            </w:r>
          </w:p>
        </w:tc>
        <w:tc>
          <w:tcPr>
            <w:tcW w:w="792" w:type="dxa"/>
            <w:vMerge w:val="restart"/>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职称</w:t>
            </w:r>
          </w:p>
        </w:tc>
        <w:tc>
          <w:tcPr>
            <w:tcW w:w="6349" w:type="dxa"/>
            <w:gridSpan w:val="5"/>
            <w:vAlign w:val="center"/>
          </w:tcPr>
          <w:p>
            <w:pPr>
              <w:autoSpaceDE w:val="0"/>
              <w:autoSpaceDN w:val="0"/>
              <w:adjustRightInd w:val="0"/>
              <w:snapToGrid w:val="0"/>
              <w:jc w:val="both"/>
              <w:rPr>
                <w:rFonts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914" w:type="dxa"/>
            <w:vAlign w:val="center"/>
          </w:tcPr>
          <w:p>
            <w:pPr>
              <w:autoSpaceDE w:val="0"/>
              <w:autoSpaceDN w:val="0"/>
              <w:adjustRightInd w:val="0"/>
              <w:snapToGrid w:val="0"/>
              <w:jc w:val="both"/>
              <w:rPr>
                <w:rFonts w:ascii="宋体" w:hAnsi="宋体"/>
                <w:color w:val="auto"/>
                <w:kern w:val="0"/>
                <w:szCs w:val="21"/>
                <w:highlight w:val="none"/>
              </w:rPr>
            </w:pPr>
            <w:r>
              <w:rPr>
                <w:rFonts w:hint="eastAsia" w:ascii="宋体" w:hAnsi="宋体" w:cs="MingLiU"/>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Merge w:val="continue"/>
            <w:vAlign w:val="top"/>
          </w:tcPr>
          <w:p>
            <w:pPr>
              <w:autoSpaceDE w:val="0"/>
              <w:autoSpaceDN w:val="0"/>
              <w:adjustRightInd w:val="0"/>
              <w:snapToGrid w:val="0"/>
              <w:jc w:val="both"/>
              <w:rPr>
                <w:rFonts w:ascii="宋体" w:hAnsi="宋体"/>
                <w:color w:val="auto"/>
                <w:kern w:val="0"/>
                <w:szCs w:val="21"/>
                <w:highlight w:val="none"/>
              </w:rPr>
            </w:pPr>
          </w:p>
        </w:tc>
        <w:tc>
          <w:tcPr>
            <w:tcW w:w="749" w:type="dxa"/>
            <w:vMerge w:val="continue"/>
            <w:vAlign w:val="top"/>
          </w:tcPr>
          <w:p>
            <w:pPr>
              <w:autoSpaceDE w:val="0"/>
              <w:autoSpaceDN w:val="0"/>
              <w:adjustRightInd w:val="0"/>
              <w:snapToGrid w:val="0"/>
              <w:jc w:val="both"/>
              <w:rPr>
                <w:rFonts w:ascii="宋体" w:hAnsi="宋体"/>
                <w:color w:val="auto"/>
                <w:kern w:val="0"/>
                <w:szCs w:val="21"/>
                <w:highlight w:val="none"/>
              </w:rPr>
            </w:pPr>
          </w:p>
        </w:tc>
        <w:tc>
          <w:tcPr>
            <w:tcW w:w="792" w:type="dxa"/>
            <w:vMerge w:val="continue"/>
            <w:vAlign w:val="top"/>
          </w:tcPr>
          <w:p>
            <w:pPr>
              <w:autoSpaceDE w:val="0"/>
              <w:autoSpaceDN w:val="0"/>
              <w:adjustRightInd w:val="0"/>
              <w:snapToGrid w:val="0"/>
              <w:jc w:val="both"/>
              <w:rPr>
                <w:rFonts w:ascii="宋体" w:hAnsi="宋体"/>
                <w:color w:val="auto"/>
                <w:kern w:val="0"/>
                <w:szCs w:val="21"/>
                <w:highlight w:val="none"/>
              </w:rPr>
            </w:pPr>
          </w:p>
        </w:tc>
        <w:tc>
          <w:tcPr>
            <w:tcW w:w="1191"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证书名称</w:t>
            </w:r>
          </w:p>
        </w:tc>
        <w:tc>
          <w:tcPr>
            <w:tcW w:w="792"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级别</w:t>
            </w:r>
          </w:p>
        </w:tc>
        <w:tc>
          <w:tcPr>
            <w:tcW w:w="794"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证号</w:t>
            </w:r>
          </w:p>
        </w:tc>
        <w:tc>
          <w:tcPr>
            <w:tcW w:w="792"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s="MingLiU"/>
                <w:color w:val="auto"/>
                <w:kern w:val="0"/>
                <w:szCs w:val="21"/>
                <w:highlight w:val="none"/>
              </w:rPr>
              <w:t>专业</w:t>
            </w:r>
          </w:p>
        </w:tc>
        <w:tc>
          <w:tcPr>
            <w:tcW w:w="2780" w:type="dxa"/>
            <w:vAlign w:val="center"/>
          </w:tcPr>
          <w:p>
            <w:pPr>
              <w:autoSpaceDE w:val="0"/>
              <w:autoSpaceDN w:val="0"/>
              <w:adjustRightInd w:val="0"/>
              <w:snapToGrid w:val="0"/>
              <w:jc w:val="both"/>
              <w:rPr>
                <w:rFonts w:ascii="宋体" w:hAnsi="宋体"/>
                <w:color w:val="auto"/>
                <w:kern w:val="0"/>
                <w:szCs w:val="21"/>
                <w:highlight w:val="none"/>
              </w:rPr>
            </w:pPr>
            <w:r>
              <w:rPr>
                <w:rFonts w:hint="eastAsia" w:ascii="宋体" w:hAnsi="宋体" w:cs="MingLiU"/>
                <w:color w:val="auto"/>
                <w:kern w:val="0"/>
                <w:szCs w:val="21"/>
                <w:highlight w:val="none"/>
              </w:rPr>
              <w:t>养老保险</w:t>
            </w:r>
          </w:p>
        </w:tc>
        <w:tc>
          <w:tcPr>
            <w:tcW w:w="914" w:type="dxa"/>
            <w:vAlign w:val="top"/>
          </w:tcPr>
          <w:p>
            <w:pPr>
              <w:autoSpaceDE w:val="0"/>
              <w:autoSpaceDN w:val="0"/>
              <w:adjustRightInd w:val="0"/>
              <w:snapToGrid w:val="0"/>
              <w:jc w:val="both"/>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olor w:val="auto"/>
                <w:kern w:val="0"/>
                <w:szCs w:val="21"/>
                <w:highlight w:val="none"/>
              </w:rPr>
              <w:t>项目经理</w:t>
            </w:r>
          </w:p>
        </w:tc>
        <w:tc>
          <w:tcPr>
            <w:tcW w:w="749"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1191"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794"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2780" w:type="dxa"/>
            <w:vAlign w:val="top"/>
          </w:tcPr>
          <w:p>
            <w:pPr>
              <w:autoSpaceDE w:val="0"/>
              <w:autoSpaceDN w:val="0"/>
              <w:adjustRightInd w:val="0"/>
              <w:snapToGrid w:val="0"/>
              <w:jc w:val="both"/>
              <w:rPr>
                <w:rFonts w:ascii="宋体" w:hAnsi="宋体"/>
                <w:color w:val="auto"/>
                <w:kern w:val="0"/>
                <w:szCs w:val="21"/>
                <w:highlight w:val="none"/>
              </w:rPr>
            </w:pPr>
          </w:p>
        </w:tc>
        <w:tc>
          <w:tcPr>
            <w:tcW w:w="914" w:type="dxa"/>
            <w:vAlign w:val="top"/>
          </w:tcPr>
          <w:p>
            <w:pPr>
              <w:autoSpaceDE w:val="0"/>
              <w:autoSpaceDN w:val="0"/>
              <w:adjustRightInd w:val="0"/>
              <w:snapToGrid w:val="0"/>
              <w:jc w:val="both"/>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1" w:hRule="exact"/>
        </w:trPr>
        <w:tc>
          <w:tcPr>
            <w:tcW w:w="873" w:type="dxa"/>
            <w:vAlign w:val="center"/>
          </w:tcPr>
          <w:p>
            <w:pPr>
              <w:autoSpaceDE w:val="0"/>
              <w:autoSpaceDN w:val="0"/>
              <w:adjustRightInd w:val="0"/>
              <w:snapToGrid w:val="0"/>
              <w:ind w:firstLine="0" w:firstLineChars="0"/>
              <w:jc w:val="both"/>
              <w:rPr>
                <w:rFonts w:ascii="宋体" w:hAnsi="宋体"/>
                <w:color w:val="auto"/>
                <w:kern w:val="0"/>
                <w:szCs w:val="21"/>
                <w:highlight w:val="none"/>
              </w:rPr>
            </w:pPr>
            <w:r>
              <w:rPr>
                <w:rFonts w:hint="eastAsia" w:ascii="宋体" w:hAnsi="宋体"/>
                <w:color w:val="auto"/>
                <w:kern w:val="0"/>
                <w:szCs w:val="21"/>
                <w:highlight w:val="none"/>
              </w:rPr>
              <w:t>安全负责人</w:t>
            </w:r>
          </w:p>
        </w:tc>
        <w:tc>
          <w:tcPr>
            <w:tcW w:w="749"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1191"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794" w:type="dxa"/>
            <w:vAlign w:val="top"/>
          </w:tcPr>
          <w:p>
            <w:pPr>
              <w:autoSpaceDE w:val="0"/>
              <w:autoSpaceDN w:val="0"/>
              <w:adjustRightInd w:val="0"/>
              <w:snapToGrid w:val="0"/>
              <w:jc w:val="both"/>
              <w:rPr>
                <w:rFonts w:ascii="宋体" w:hAnsi="宋体"/>
                <w:color w:val="auto"/>
                <w:kern w:val="0"/>
                <w:szCs w:val="21"/>
                <w:highlight w:val="none"/>
              </w:rPr>
            </w:pPr>
          </w:p>
        </w:tc>
        <w:tc>
          <w:tcPr>
            <w:tcW w:w="792" w:type="dxa"/>
            <w:vAlign w:val="top"/>
          </w:tcPr>
          <w:p>
            <w:pPr>
              <w:autoSpaceDE w:val="0"/>
              <w:autoSpaceDN w:val="0"/>
              <w:adjustRightInd w:val="0"/>
              <w:snapToGrid w:val="0"/>
              <w:jc w:val="both"/>
              <w:rPr>
                <w:rFonts w:ascii="宋体" w:hAnsi="宋体"/>
                <w:color w:val="auto"/>
                <w:kern w:val="0"/>
                <w:szCs w:val="21"/>
                <w:highlight w:val="none"/>
              </w:rPr>
            </w:pPr>
          </w:p>
        </w:tc>
        <w:tc>
          <w:tcPr>
            <w:tcW w:w="2780" w:type="dxa"/>
            <w:vAlign w:val="top"/>
          </w:tcPr>
          <w:p>
            <w:pPr>
              <w:autoSpaceDE w:val="0"/>
              <w:autoSpaceDN w:val="0"/>
              <w:adjustRightInd w:val="0"/>
              <w:snapToGrid w:val="0"/>
              <w:jc w:val="both"/>
              <w:rPr>
                <w:rFonts w:ascii="宋体" w:hAnsi="宋体"/>
                <w:color w:val="auto"/>
                <w:kern w:val="0"/>
                <w:szCs w:val="21"/>
                <w:highlight w:val="none"/>
              </w:rPr>
            </w:pPr>
          </w:p>
        </w:tc>
        <w:tc>
          <w:tcPr>
            <w:tcW w:w="914" w:type="dxa"/>
            <w:vAlign w:val="top"/>
          </w:tcPr>
          <w:p>
            <w:pPr>
              <w:autoSpaceDE w:val="0"/>
              <w:autoSpaceDN w:val="0"/>
              <w:adjustRightInd w:val="0"/>
              <w:snapToGrid w:val="0"/>
              <w:jc w:val="both"/>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6" w:hRule="exact"/>
        </w:trPr>
        <w:tc>
          <w:tcPr>
            <w:tcW w:w="873" w:type="dxa"/>
            <w:vAlign w:val="top"/>
          </w:tcPr>
          <w:p>
            <w:pPr>
              <w:autoSpaceDE w:val="0"/>
              <w:autoSpaceDN w:val="0"/>
              <w:adjustRightInd w:val="0"/>
              <w:snapToGrid w:val="0"/>
              <w:jc w:val="left"/>
              <w:rPr>
                <w:rFonts w:ascii="宋体" w:hAnsi="宋体"/>
                <w:color w:val="auto"/>
                <w:kern w:val="0"/>
                <w:szCs w:val="21"/>
                <w:highlight w:val="none"/>
              </w:rPr>
            </w:pPr>
          </w:p>
        </w:tc>
        <w:tc>
          <w:tcPr>
            <w:tcW w:w="749"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1191"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794" w:type="dxa"/>
            <w:vAlign w:val="top"/>
          </w:tcPr>
          <w:p>
            <w:pPr>
              <w:autoSpaceDE w:val="0"/>
              <w:autoSpaceDN w:val="0"/>
              <w:adjustRightInd w:val="0"/>
              <w:snapToGrid w:val="0"/>
              <w:jc w:val="left"/>
              <w:rPr>
                <w:rFonts w:ascii="宋体" w:hAnsi="宋体"/>
                <w:color w:val="auto"/>
                <w:kern w:val="0"/>
                <w:szCs w:val="21"/>
                <w:highlight w:val="none"/>
              </w:rPr>
            </w:pPr>
          </w:p>
        </w:tc>
        <w:tc>
          <w:tcPr>
            <w:tcW w:w="792" w:type="dxa"/>
            <w:vAlign w:val="top"/>
          </w:tcPr>
          <w:p>
            <w:pPr>
              <w:autoSpaceDE w:val="0"/>
              <w:autoSpaceDN w:val="0"/>
              <w:adjustRightInd w:val="0"/>
              <w:snapToGrid w:val="0"/>
              <w:jc w:val="left"/>
              <w:rPr>
                <w:rFonts w:ascii="宋体" w:hAnsi="宋体"/>
                <w:color w:val="auto"/>
                <w:kern w:val="0"/>
                <w:szCs w:val="21"/>
                <w:highlight w:val="none"/>
              </w:rPr>
            </w:pPr>
          </w:p>
        </w:tc>
        <w:tc>
          <w:tcPr>
            <w:tcW w:w="2780" w:type="dxa"/>
            <w:vAlign w:val="top"/>
          </w:tcPr>
          <w:p>
            <w:pPr>
              <w:autoSpaceDE w:val="0"/>
              <w:autoSpaceDN w:val="0"/>
              <w:adjustRightInd w:val="0"/>
              <w:snapToGrid w:val="0"/>
              <w:jc w:val="left"/>
              <w:rPr>
                <w:rFonts w:ascii="宋体" w:hAnsi="宋体"/>
                <w:color w:val="auto"/>
                <w:kern w:val="0"/>
                <w:szCs w:val="21"/>
                <w:highlight w:val="none"/>
              </w:rPr>
            </w:pPr>
          </w:p>
        </w:tc>
        <w:tc>
          <w:tcPr>
            <w:tcW w:w="914" w:type="dxa"/>
            <w:vAlign w:val="top"/>
          </w:tcPr>
          <w:p>
            <w:pPr>
              <w:autoSpaceDE w:val="0"/>
              <w:autoSpaceDN w:val="0"/>
              <w:adjustRightInd w:val="0"/>
              <w:snapToGrid w:val="0"/>
              <w:jc w:val="left"/>
              <w:rPr>
                <w:rFonts w:ascii="宋体" w:hAnsi="宋体"/>
                <w:color w:val="auto"/>
                <w:kern w:val="0"/>
                <w:szCs w:val="21"/>
                <w:highlight w:val="none"/>
              </w:rPr>
            </w:pPr>
          </w:p>
        </w:tc>
      </w:tr>
    </w:tbl>
    <w:p>
      <w:pPr>
        <w:autoSpaceDE w:val="0"/>
        <w:autoSpaceDN w:val="0"/>
        <w:adjustRightInd w:val="0"/>
        <w:snapToGrid w:val="0"/>
        <w:ind w:firstLine="420"/>
        <w:rPr>
          <w:rFonts w:ascii="宋体" w:hAnsi="宋体" w:cs="MingLiU"/>
          <w:color w:val="auto"/>
          <w:kern w:val="0"/>
          <w:szCs w:val="21"/>
        </w:rPr>
      </w:pPr>
    </w:p>
    <w:p>
      <w:pPr>
        <w:pStyle w:val="2"/>
        <w:ind w:firstLine="480"/>
        <w:rPr>
          <w:rFonts w:ascii="宋体" w:hAnsi="宋体" w:cs="MingLiU"/>
          <w:color w:val="auto"/>
          <w:sz w:val="24"/>
          <w:szCs w:val="36"/>
        </w:rPr>
      </w:pPr>
      <w:r>
        <w:rPr>
          <w:color w:val="auto"/>
          <w:sz w:val="24"/>
          <w:szCs w:val="36"/>
        </w:rPr>
        <w:t xml:space="preserve"> </w:t>
      </w:r>
      <w:r>
        <w:rPr>
          <w:rFonts w:hint="eastAsia" w:ascii="宋体" w:hAnsi="宋体"/>
          <w:color w:val="auto"/>
          <w:sz w:val="24"/>
          <w:szCs w:val="36"/>
        </w:rPr>
        <w:t>注：按比选文件第二章比选申请人须知前附表第</w:t>
      </w:r>
      <w:r>
        <w:rPr>
          <w:color w:val="auto"/>
          <w:sz w:val="24"/>
          <w:szCs w:val="36"/>
        </w:rPr>
        <w:t>1.4.1</w:t>
      </w:r>
      <w:r>
        <w:rPr>
          <w:rFonts w:hint="eastAsia" w:ascii="宋体" w:hAnsi="宋体"/>
          <w:color w:val="auto"/>
          <w:sz w:val="24"/>
          <w:szCs w:val="36"/>
        </w:rPr>
        <w:t>项要求提供相关资料</w:t>
      </w:r>
      <w:r>
        <w:rPr>
          <w:rFonts w:hint="eastAsia" w:ascii="宋体" w:hAnsi="宋体" w:cs="MingLiU"/>
          <w:color w:val="auto"/>
          <w:sz w:val="24"/>
          <w:szCs w:val="36"/>
        </w:rPr>
        <w:t>，并加盖比选申请人公章。</w:t>
      </w:r>
    </w:p>
    <w:p>
      <w:pPr>
        <w:ind w:firstLine="420"/>
        <w:jc w:val="both"/>
        <w:rPr>
          <w:rFonts w:ascii="宋体" w:hAnsi="宋体" w:cs="MingLiU"/>
          <w:color w:val="auto"/>
          <w:kern w:val="0"/>
        </w:rPr>
      </w:pPr>
    </w:p>
    <w:p>
      <w:pPr>
        <w:ind w:firstLine="420"/>
        <w:jc w:val="both"/>
        <w:rPr>
          <w:rFonts w:ascii="宋体" w:hAnsi="宋体" w:cs="MingLiU"/>
          <w:color w:val="auto"/>
          <w:kern w:val="0"/>
        </w:rPr>
        <w:sectPr>
          <w:pgSz w:w="11907" w:h="16840"/>
          <w:pgMar w:top="1440" w:right="1253" w:bottom="1196" w:left="1678" w:header="720" w:footer="720" w:gutter="0"/>
          <w:cols w:space="720" w:num="1"/>
          <w:rtlGutter w:val="1"/>
          <w:docGrid w:linePitch="286" w:charSpace="0"/>
        </w:sectPr>
      </w:pPr>
    </w:p>
    <w:p>
      <w:pPr>
        <w:autoSpaceDE w:val="0"/>
        <w:autoSpaceDN w:val="0"/>
        <w:adjustRightInd w:val="0"/>
        <w:snapToGrid w:val="0"/>
        <w:ind w:firstLine="562"/>
        <w:jc w:val="center"/>
        <w:outlineLvl w:val="1"/>
        <w:rPr>
          <w:rFonts w:ascii="宋体" w:hAnsi="宋体" w:cs="MingLiU"/>
          <w:b/>
          <w:bCs/>
          <w:color w:val="auto"/>
          <w:kern w:val="0"/>
          <w:sz w:val="28"/>
          <w:szCs w:val="28"/>
        </w:rPr>
      </w:pPr>
      <w:r>
        <w:rPr>
          <w:rFonts w:hint="eastAsia" w:ascii="宋体" w:hAnsi="宋体" w:cs="MingLiU"/>
          <w:b/>
          <w:bCs/>
          <w:color w:val="auto"/>
          <w:kern w:val="0"/>
          <w:sz w:val="28"/>
          <w:szCs w:val="28"/>
        </w:rPr>
        <w:t>（五）项目其他人员</w:t>
      </w:r>
      <w:r>
        <w:rPr>
          <w:rFonts w:hint="eastAsia" w:ascii="宋体" w:hAnsi="宋体" w:cs="MingLiU"/>
          <w:b/>
          <w:bCs/>
          <w:color w:val="auto"/>
          <w:kern w:val="0"/>
          <w:sz w:val="28"/>
          <w:szCs w:val="28"/>
          <w:lang w:eastAsia="zh-CN"/>
        </w:rPr>
        <w:t>要求</w:t>
      </w:r>
      <w:r>
        <w:rPr>
          <w:rFonts w:hint="eastAsia" w:ascii="宋体" w:hAnsi="宋体" w:cs="MingLiU"/>
          <w:b/>
          <w:bCs/>
          <w:color w:val="auto"/>
          <w:kern w:val="0"/>
          <w:sz w:val="28"/>
          <w:szCs w:val="28"/>
        </w:rPr>
        <w:t>情况表</w:t>
      </w:r>
    </w:p>
    <w:p>
      <w:pPr>
        <w:ind w:firstLine="420"/>
        <w:rPr>
          <w:rFonts w:cs="Calibri"/>
          <w:color w:val="auto"/>
          <w:szCs w:val="21"/>
        </w:rPr>
      </w:pPr>
      <w:r>
        <w:rPr>
          <w:color w:val="auto"/>
        </w:rPr>
        <w:t xml:space="preserve"> </w:t>
      </w:r>
    </w:p>
    <w:tbl>
      <w:tblPr>
        <w:tblStyle w:val="46"/>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8"/>
        <w:gridCol w:w="1676"/>
        <w:gridCol w:w="1551"/>
        <w:gridCol w:w="4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318" w:type="dxa"/>
            <w:vAlign w:val="center"/>
          </w:tcPr>
          <w:p>
            <w:pPr>
              <w:ind w:firstLine="0" w:firstLineChars="0"/>
              <w:jc w:val="center"/>
              <w:rPr>
                <w:rFonts w:cs="Calibri"/>
                <w:color w:val="auto"/>
                <w:szCs w:val="21"/>
              </w:rPr>
            </w:pPr>
            <w:r>
              <w:rPr>
                <w:rFonts w:hint="eastAsia" w:cs="Calibri"/>
                <w:color w:val="auto"/>
                <w:szCs w:val="21"/>
              </w:rPr>
              <w:t>序号</w:t>
            </w:r>
          </w:p>
        </w:tc>
        <w:tc>
          <w:tcPr>
            <w:tcW w:w="1676" w:type="dxa"/>
            <w:vAlign w:val="center"/>
          </w:tcPr>
          <w:p>
            <w:pPr>
              <w:ind w:firstLine="0" w:firstLineChars="0"/>
              <w:jc w:val="center"/>
              <w:rPr>
                <w:rFonts w:cs="Calibri"/>
                <w:color w:val="auto"/>
                <w:szCs w:val="21"/>
              </w:rPr>
            </w:pPr>
            <w:r>
              <w:rPr>
                <w:rFonts w:hint="eastAsia" w:cs="Calibri"/>
                <w:color w:val="auto"/>
                <w:szCs w:val="21"/>
              </w:rPr>
              <w:t>对应职位</w:t>
            </w:r>
          </w:p>
        </w:tc>
        <w:tc>
          <w:tcPr>
            <w:tcW w:w="1551" w:type="dxa"/>
            <w:vAlign w:val="center"/>
          </w:tcPr>
          <w:p>
            <w:pPr>
              <w:ind w:firstLine="0" w:firstLineChars="0"/>
              <w:jc w:val="center"/>
              <w:rPr>
                <w:rFonts w:cs="Calibri"/>
                <w:color w:val="auto"/>
                <w:szCs w:val="21"/>
              </w:rPr>
            </w:pPr>
            <w:r>
              <w:rPr>
                <w:rFonts w:hint="eastAsia" w:cs="Calibri"/>
                <w:color w:val="auto"/>
                <w:szCs w:val="21"/>
              </w:rPr>
              <w:t>姓名</w:t>
            </w:r>
          </w:p>
        </w:tc>
        <w:tc>
          <w:tcPr>
            <w:tcW w:w="4073" w:type="dxa"/>
            <w:vAlign w:val="center"/>
          </w:tcPr>
          <w:p>
            <w:pPr>
              <w:ind w:firstLine="0" w:firstLineChars="0"/>
              <w:jc w:val="center"/>
              <w:rPr>
                <w:rFonts w:cs="Calibri"/>
                <w:color w:val="auto"/>
                <w:szCs w:val="21"/>
              </w:rPr>
            </w:pPr>
            <w:r>
              <w:rPr>
                <w:rFonts w:hint="eastAsia" w:cs="Calibri"/>
                <w:color w:val="auto"/>
                <w:szCs w:val="21"/>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318" w:type="dxa"/>
          </w:tcPr>
          <w:p>
            <w:pPr>
              <w:ind w:firstLine="420"/>
              <w:jc w:val="center"/>
              <w:rPr>
                <w:rFonts w:cs="Calibri"/>
                <w:color w:val="auto"/>
                <w:szCs w:val="21"/>
              </w:rPr>
            </w:pPr>
          </w:p>
        </w:tc>
        <w:tc>
          <w:tcPr>
            <w:tcW w:w="1676" w:type="dxa"/>
          </w:tcPr>
          <w:p>
            <w:pPr>
              <w:ind w:firstLine="420"/>
              <w:jc w:val="center"/>
              <w:rPr>
                <w:rFonts w:cs="Calibri"/>
                <w:color w:val="auto"/>
                <w:szCs w:val="21"/>
              </w:rPr>
            </w:pPr>
          </w:p>
        </w:tc>
        <w:tc>
          <w:tcPr>
            <w:tcW w:w="1551" w:type="dxa"/>
          </w:tcPr>
          <w:p>
            <w:pPr>
              <w:ind w:firstLine="420"/>
              <w:jc w:val="center"/>
              <w:rPr>
                <w:rFonts w:cs="Calibri"/>
                <w:color w:val="auto"/>
                <w:szCs w:val="21"/>
              </w:rPr>
            </w:pPr>
          </w:p>
        </w:tc>
        <w:tc>
          <w:tcPr>
            <w:tcW w:w="4073" w:type="dxa"/>
          </w:tcPr>
          <w:p>
            <w:pPr>
              <w:ind w:firstLine="420"/>
              <w:jc w:val="center"/>
              <w:rPr>
                <w:rFonts w:cs="Calibri"/>
                <w:color w:val="auto"/>
                <w:szCs w:val="21"/>
              </w:rPr>
            </w:pPr>
          </w:p>
        </w:tc>
      </w:tr>
    </w:tbl>
    <w:p>
      <w:pPr>
        <w:pStyle w:val="2"/>
        <w:ind w:firstLine="480"/>
        <w:rPr>
          <w:rFonts w:ascii="宋体" w:hAnsi="宋体" w:cs="MingLiU"/>
          <w:color w:val="auto"/>
          <w:sz w:val="24"/>
          <w:szCs w:val="36"/>
        </w:rPr>
      </w:pPr>
      <w:r>
        <w:rPr>
          <w:rFonts w:hint="eastAsia" w:ascii="宋体" w:hAnsi="宋体" w:cs="MingLiU"/>
          <w:color w:val="auto"/>
          <w:sz w:val="24"/>
          <w:szCs w:val="36"/>
        </w:rPr>
        <w:t xml:space="preserve"> 注：按比选文件第二章比选申请人须知前附表第1.4.1项要求提供相关资料，并加盖比选申请人公章。</w:t>
      </w:r>
    </w:p>
    <w:p>
      <w:pPr>
        <w:ind w:firstLine="480"/>
        <w:jc w:val="both"/>
        <w:rPr>
          <w:color w:val="auto"/>
          <w:sz w:val="24"/>
          <w:szCs w:val="24"/>
        </w:rPr>
      </w:pPr>
      <w:r>
        <w:rPr>
          <w:color w:val="auto"/>
          <w:sz w:val="24"/>
          <w:szCs w:val="24"/>
        </w:rPr>
        <w:br w:type="page"/>
      </w:r>
    </w:p>
    <w:p>
      <w:pPr>
        <w:spacing w:line="240" w:lineRule="auto"/>
        <w:ind w:firstLine="0" w:firstLineChars="0"/>
        <w:jc w:val="center"/>
        <w:rPr>
          <w:color w:val="auto"/>
          <w:szCs w:val="24"/>
        </w:rPr>
      </w:pPr>
    </w:p>
    <w:p>
      <w:pPr>
        <w:autoSpaceDE w:val="0"/>
        <w:autoSpaceDN w:val="0"/>
        <w:adjustRightInd w:val="0"/>
        <w:snapToGrid w:val="0"/>
        <w:ind w:firstLine="557"/>
        <w:jc w:val="center"/>
        <w:outlineLvl w:val="1"/>
        <w:rPr>
          <w:b/>
          <w:color w:val="auto"/>
          <w:spacing w:val="1"/>
          <w:w w:val="99"/>
          <w:kern w:val="0"/>
          <w:sz w:val="28"/>
          <w:szCs w:val="32"/>
        </w:rPr>
      </w:pPr>
      <w:bookmarkStart w:id="521" w:name="_Toc8832"/>
      <w:bookmarkStart w:id="522" w:name="_Toc7089"/>
      <w:bookmarkStart w:id="523" w:name="_Toc6075"/>
      <w:r>
        <w:rPr>
          <w:b/>
          <w:color w:val="auto"/>
          <w:spacing w:val="1"/>
          <w:w w:val="99"/>
          <w:kern w:val="0"/>
          <w:sz w:val="28"/>
          <w:szCs w:val="32"/>
        </w:rPr>
        <w:t>（</w:t>
      </w:r>
      <w:r>
        <w:rPr>
          <w:rFonts w:hint="eastAsia"/>
          <w:b/>
          <w:color w:val="auto"/>
          <w:spacing w:val="1"/>
          <w:w w:val="99"/>
          <w:kern w:val="0"/>
          <w:sz w:val="28"/>
          <w:szCs w:val="32"/>
        </w:rPr>
        <w:t>六</w:t>
      </w:r>
      <w:r>
        <w:rPr>
          <w:b/>
          <w:color w:val="auto"/>
          <w:spacing w:val="1"/>
          <w:w w:val="99"/>
          <w:kern w:val="0"/>
          <w:sz w:val="28"/>
          <w:szCs w:val="32"/>
        </w:rPr>
        <w:t>）</w:t>
      </w:r>
      <w:r>
        <w:rPr>
          <w:rFonts w:hint="eastAsia"/>
          <w:b/>
          <w:color w:val="auto"/>
          <w:spacing w:val="1"/>
          <w:w w:val="99"/>
          <w:kern w:val="0"/>
          <w:sz w:val="28"/>
          <w:szCs w:val="32"/>
        </w:rPr>
        <w:t>承诺</w:t>
      </w:r>
      <w:bookmarkEnd w:id="521"/>
      <w:bookmarkEnd w:id="522"/>
      <w:bookmarkEnd w:id="523"/>
    </w:p>
    <w:p>
      <w:pPr>
        <w:snapToGrid w:val="0"/>
        <w:spacing w:line="380" w:lineRule="exact"/>
        <w:ind w:firstLine="0" w:firstLineChars="0"/>
        <w:jc w:val="both"/>
        <w:rPr>
          <w:rFonts w:ascii="宋体" w:hAnsi="宋体"/>
          <w:color w:val="auto"/>
          <w:szCs w:val="21"/>
          <w:u w:val="single"/>
        </w:rPr>
      </w:pPr>
      <w:r>
        <w:rPr>
          <w:rFonts w:hint="eastAsia" w:ascii="宋体" w:hAnsi="宋体"/>
          <w:color w:val="auto"/>
          <w:szCs w:val="21"/>
          <w:u w:val="single"/>
        </w:rPr>
        <w:t xml:space="preserve">       （</w:t>
      </w:r>
      <w:r>
        <w:rPr>
          <w:rFonts w:ascii="宋体" w:hAnsi="宋体"/>
          <w:color w:val="auto"/>
          <w:szCs w:val="21"/>
          <w:u w:val="single"/>
        </w:rPr>
        <w:t>比选人</w:t>
      </w:r>
      <w:r>
        <w:rPr>
          <w:rFonts w:hint="eastAsia" w:ascii="宋体" w:hAnsi="宋体"/>
          <w:color w:val="auto"/>
          <w:szCs w:val="21"/>
          <w:u w:val="single"/>
        </w:rPr>
        <w:t>名称）</w:t>
      </w:r>
      <w:r>
        <w:rPr>
          <w:rFonts w:hint="eastAsia" w:ascii="宋体" w:hAnsi="宋体"/>
          <w:color w:val="auto"/>
          <w:szCs w:val="21"/>
        </w:rPr>
        <w:t>：</w:t>
      </w:r>
    </w:p>
    <w:p>
      <w:pPr>
        <w:snapToGrid w:val="0"/>
        <w:spacing w:line="380" w:lineRule="exact"/>
        <w:ind w:firstLine="420"/>
        <w:jc w:val="both"/>
        <w:rPr>
          <w:rFonts w:ascii="宋体" w:hAnsi="宋体"/>
          <w:color w:val="auto"/>
          <w:szCs w:val="21"/>
        </w:rPr>
      </w:pPr>
      <w:r>
        <w:rPr>
          <w:rFonts w:hint="eastAsia" w:ascii="宋体" w:hAnsi="宋体"/>
          <w:color w:val="auto"/>
          <w:szCs w:val="21"/>
        </w:rPr>
        <w:t>我公司</w:t>
      </w:r>
      <w:r>
        <w:rPr>
          <w:rFonts w:hint="eastAsia" w:ascii="宋体" w:hAnsi="宋体"/>
          <w:color w:val="auto"/>
          <w:szCs w:val="21"/>
          <w:u w:val="single"/>
        </w:rPr>
        <w:t xml:space="preserve">        （</w:t>
      </w:r>
      <w:r>
        <w:rPr>
          <w:rFonts w:ascii="宋体" w:hAnsi="宋体"/>
          <w:color w:val="auto"/>
          <w:szCs w:val="21"/>
          <w:u w:val="single"/>
        </w:rPr>
        <w:t>比选申请人</w:t>
      </w:r>
      <w:r>
        <w:rPr>
          <w:rFonts w:hint="eastAsia" w:ascii="宋体" w:hAnsi="宋体"/>
          <w:color w:val="auto"/>
          <w:szCs w:val="21"/>
          <w:u w:val="single"/>
        </w:rPr>
        <w:t>名称）</w:t>
      </w:r>
      <w:r>
        <w:rPr>
          <w:rFonts w:hint="eastAsia" w:ascii="宋体" w:hAnsi="宋体"/>
          <w:color w:val="auto"/>
          <w:szCs w:val="21"/>
        </w:rPr>
        <w:t>参加了贵单位</w:t>
      </w:r>
      <w:r>
        <w:rPr>
          <w:rFonts w:hint="eastAsia" w:ascii="宋体" w:hAnsi="宋体"/>
          <w:color w:val="auto"/>
          <w:szCs w:val="21"/>
          <w:u w:val="single"/>
        </w:rPr>
        <w:t xml:space="preserve">        （项目名称）</w:t>
      </w:r>
      <w:r>
        <w:rPr>
          <w:rFonts w:hint="eastAsia" w:ascii="宋体" w:hAnsi="宋体"/>
          <w:color w:val="auto"/>
          <w:szCs w:val="21"/>
        </w:rPr>
        <w:t>的</w:t>
      </w:r>
      <w:r>
        <w:rPr>
          <w:rFonts w:ascii="宋体" w:hAnsi="宋体"/>
          <w:color w:val="auto"/>
          <w:szCs w:val="21"/>
        </w:rPr>
        <w:t>比选</w:t>
      </w:r>
      <w:r>
        <w:rPr>
          <w:rFonts w:hint="eastAsia" w:ascii="宋体" w:hAnsi="宋体"/>
          <w:color w:val="auto"/>
          <w:szCs w:val="21"/>
        </w:rPr>
        <w:t>，自愿作出以下承诺：</w:t>
      </w:r>
    </w:p>
    <w:p>
      <w:pPr>
        <w:snapToGrid w:val="0"/>
        <w:spacing w:line="380" w:lineRule="exact"/>
        <w:ind w:firstLine="420"/>
        <w:jc w:val="both"/>
        <w:rPr>
          <w:rFonts w:ascii="宋体" w:hAnsi="宋体"/>
          <w:color w:val="auto"/>
          <w:szCs w:val="21"/>
        </w:rPr>
      </w:pPr>
      <w:r>
        <w:rPr>
          <w:rFonts w:hint="eastAsia" w:ascii="宋体" w:hAnsi="宋体"/>
          <w:color w:val="auto"/>
          <w:szCs w:val="21"/>
        </w:rPr>
        <w:t>1、我公司</w:t>
      </w:r>
      <w:r>
        <w:rPr>
          <w:rFonts w:ascii="宋体" w:hAnsi="宋体"/>
          <w:color w:val="auto"/>
          <w:szCs w:val="21"/>
        </w:rPr>
        <w:t>比选</w:t>
      </w:r>
      <w:r>
        <w:rPr>
          <w:rFonts w:hint="eastAsia" w:ascii="宋体" w:hAnsi="宋体"/>
          <w:color w:val="auto"/>
          <w:szCs w:val="21"/>
        </w:rPr>
        <w:t>截止日</w:t>
      </w:r>
      <w:r>
        <w:rPr>
          <w:rFonts w:ascii="宋体" w:hAnsi="宋体"/>
          <w:color w:val="auto"/>
          <w:szCs w:val="21"/>
        </w:rPr>
        <w:t>比选</w:t>
      </w:r>
      <w:r>
        <w:rPr>
          <w:rFonts w:hint="eastAsia" w:ascii="宋体" w:hAnsi="宋体"/>
          <w:color w:val="auto"/>
          <w:szCs w:val="21"/>
        </w:rPr>
        <w:t>资格情况不存在下列情形之一：</w:t>
      </w:r>
    </w:p>
    <w:p>
      <w:pPr>
        <w:snapToGrid w:val="0"/>
        <w:spacing w:line="380" w:lineRule="exact"/>
        <w:ind w:firstLine="420"/>
        <w:jc w:val="both"/>
        <w:rPr>
          <w:rFonts w:ascii="宋体" w:hAnsi="宋体"/>
          <w:color w:val="auto"/>
          <w:szCs w:val="21"/>
        </w:rPr>
      </w:pPr>
      <w:r>
        <w:rPr>
          <w:rFonts w:hint="eastAsia" w:ascii="宋体" w:hAnsi="宋体"/>
          <w:color w:val="auto"/>
          <w:szCs w:val="21"/>
        </w:rPr>
        <w:t>（1）被人民法院列入失信被执行人名单且在被执行期内；</w:t>
      </w:r>
    </w:p>
    <w:p>
      <w:pPr>
        <w:snapToGrid w:val="0"/>
        <w:spacing w:line="380" w:lineRule="exact"/>
        <w:ind w:firstLine="420"/>
        <w:jc w:val="both"/>
        <w:rPr>
          <w:rFonts w:ascii="宋体" w:hAnsi="宋体"/>
          <w:color w:val="auto"/>
          <w:szCs w:val="21"/>
        </w:rPr>
      </w:pPr>
      <w:r>
        <w:rPr>
          <w:rFonts w:hint="eastAsia" w:ascii="宋体" w:hAnsi="宋体"/>
          <w:color w:val="auto"/>
          <w:szCs w:val="21"/>
        </w:rPr>
        <w:t>（2）被国家、重庆市（含市或任意区县）有关行政部门处以暂停</w:t>
      </w:r>
      <w:r>
        <w:rPr>
          <w:rFonts w:ascii="宋体" w:hAnsi="宋体"/>
          <w:color w:val="auto"/>
          <w:szCs w:val="21"/>
        </w:rPr>
        <w:t>比选</w:t>
      </w:r>
      <w:r>
        <w:rPr>
          <w:rFonts w:hint="eastAsia" w:ascii="宋体" w:hAnsi="宋体"/>
          <w:color w:val="auto"/>
          <w:szCs w:val="21"/>
        </w:rPr>
        <w:t>资格行政处罚，且在处罚期限内；</w:t>
      </w:r>
    </w:p>
    <w:p>
      <w:pPr>
        <w:snapToGrid w:val="0"/>
        <w:spacing w:line="380" w:lineRule="exact"/>
        <w:ind w:firstLine="420"/>
        <w:jc w:val="both"/>
        <w:rPr>
          <w:rFonts w:ascii="宋体" w:hAnsi="宋体"/>
          <w:color w:val="auto"/>
          <w:szCs w:val="21"/>
        </w:rPr>
      </w:pPr>
      <w:r>
        <w:rPr>
          <w:rFonts w:hint="eastAsia" w:ascii="宋体" w:hAnsi="宋体"/>
          <w:color w:val="auto"/>
          <w:szCs w:val="21"/>
        </w:rPr>
        <w:t>（3）被重庆市市级有关行业主管部门暂停在渝承揽新业务且在暂停期内。</w:t>
      </w:r>
    </w:p>
    <w:p>
      <w:pPr>
        <w:snapToGrid w:val="0"/>
        <w:spacing w:line="380" w:lineRule="exact"/>
        <w:ind w:firstLine="420"/>
        <w:jc w:val="both"/>
        <w:rPr>
          <w:rFonts w:ascii="宋体" w:hAnsi="宋体"/>
          <w:color w:val="auto"/>
          <w:szCs w:val="21"/>
        </w:rPr>
      </w:pPr>
      <w:r>
        <w:rPr>
          <w:rFonts w:hint="eastAsia" w:ascii="宋体" w:hAnsi="宋体"/>
          <w:color w:val="auto"/>
          <w:szCs w:val="21"/>
        </w:rPr>
        <w:t>（4）在国家企业信用信息公示系统（http://www.gsxt.gov.cn/）中被列入严重违法失信企业名单。</w:t>
      </w:r>
    </w:p>
    <w:p>
      <w:pPr>
        <w:snapToGrid w:val="0"/>
        <w:spacing w:line="380" w:lineRule="exact"/>
        <w:ind w:firstLine="420"/>
        <w:jc w:val="both"/>
        <w:rPr>
          <w:rFonts w:ascii="宋体" w:hAnsi="宋体"/>
          <w:color w:val="auto"/>
          <w:szCs w:val="21"/>
        </w:rPr>
      </w:pPr>
      <w:r>
        <w:rPr>
          <w:rFonts w:hint="eastAsia" w:ascii="宋体" w:hAnsi="宋体"/>
          <w:color w:val="auto"/>
          <w:szCs w:val="21"/>
        </w:rPr>
        <w:t>（5）</w:t>
      </w:r>
      <w:r>
        <w:rPr>
          <w:rFonts w:hint="eastAsia" w:ascii="宋体" w:hAnsi="宋体" w:cs="宋体"/>
          <w:color w:val="auto"/>
        </w:rPr>
        <w:t>在“信用中国”网站（http://www.creditchina.gov.cn/）中被列入</w:t>
      </w:r>
      <w:r>
        <w:rPr>
          <w:rFonts w:ascii="宋体" w:hAnsi="宋体"/>
          <w:color w:val="auto"/>
          <w:kern w:val="0"/>
          <w:szCs w:val="21"/>
        </w:rPr>
        <w:t>失信</w:t>
      </w:r>
      <w:r>
        <w:rPr>
          <w:rFonts w:hint="eastAsia" w:ascii="宋体" w:hAnsi="宋体"/>
          <w:color w:val="auto"/>
          <w:kern w:val="0"/>
          <w:szCs w:val="21"/>
        </w:rPr>
        <w:t>惩戒对象</w:t>
      </w:r>
      <w:r>
        <w:rPr>
          <w:rFonts w:hint="eastAsia" w:ascii="宋体" w:hAnsi="宋体"/>
          <w:color w:val="auto"/>
          <w:szCs w:val="21"/>
        </w:rPr>
        <w:t>。</w:t>
      </w:r>
    </w:p>
    <w:p>
      <w:pPr>
        <w:snapToGrid w:val="0"/>
        <w:spacing w:line="380" w:lineRule="exact"/>
        <w:ind w:firstLine="420"/>
        <w:jc w:val="both"/>
        <w:rPr>
          <w:rFonts w:ascii="宋体" w:hAnsi="宋体"/>
          <w:color w:val="auto"/>
          <w:szCs w:val="21"/>
        </w:rPr>
      </w:pPr>
      <w:r>
        <w:rPr>
          <w:rFonts w:hint="eastAsia" w:ascii="宋体" w:hAnsi="宋体"/>
          <w:color w:val="auto"/>
          <w:szCs w:val="21"/>
        </w:rPr>
        <w:t>2、我公司在</w:t>
      </w:r>
      <w:r>
        <w:rPr>
          <w:rFonts w:ascii="宋体" w:hAnsi="宋体"/>
          <w:color w:val="auto"/>
          <w:szCs w:val="21"/>
        </w:rPr>
        <w:t>比选文件</w:t>
      </w:r>
      <w:r>
        <w:rPr>
          <w:rFonts w:hint="eastAsia" w:ascii="宋体" w:hAnsi="宋体"/>
          <w:color w:val="auto"/>
          <w:szCs w:val="21"/>
        </w:rPr>
        <w:t>中提供的相关证明材料真实有效，不存在弄虚作假情形。</w:t>
      </w:r>
      <w:r>
        <w:rPr>
          <w:rFonts w:ascii="宋体" w:hAnsi="宋体"/>
          <w:color w:val="auto"/>
          <w:szCs w:val="21"/>
        </w:rPr>
        <w:t>比选人</w:t>
      </w:r>
      <w:r>
        <w:rPr>
          <w:rFonts w:hint="eastAsia" w:ascii="宋体" w:hAnsi="宋体"/>
          <w:color w:val="auto"/>
          <w:szCs w:val="21"/>
        </w:rPr>
        <w:t>在合同签订前均有权对我司提供的资料进行核实，若发现弄虚作假，取消</w:t>
      </w:r>
      <w:r>
        <w:rPr>
          <w:rFonts w:ascii="宋体" w:hAnsi="宋体"/>
          <w:color w:val="auto"/>
          <w:szCs w:val="21"/>
        </w:rPr>
        <w:t>中选</w:t>
      </w:r>
      <w:r>
        <w:rPr>
          <w:rFonts w:hint="eastAsia" w:ascii="宋体" w:hAnsi="宋体"/>
          <w:color w:val="auto"/>
          <w:szCs w:val="21"/>
        </w:rPr>
        <w:t>资格，并按相关法律法规报</w:t>
      </w:r>
      <w:r>
        <w:rPr>
          <w:rFonts w:ascii="宋体" w:hAnsi="宋体"/>
          <w:color w:val="auto"/>
          <w:szCs w:val="21"/>
        </w:rPr>
        <w:t>比选</w:t>
      </w:r>
      <w:r>
        <w:rPr>
          <w:rFonts w:hint="eastAsia" w:ascii="宋体" w:hAnsi="宋体"/>
          <w:color w:val="auto"/>
          <w:szCs w:val="21"/>
        </w:rPr>
        <w:t>监督部门处理，</w:t>
      </w:r>
      <w:r>
        <w:rPr>
          <w:rFonts w:ascii="宋体" w:hAnsi="宋体"/>
          <w:color w:val="auto"/>
          <w:szCs w:val="21"/>
        </w:rPr>
        <w:t>比选</w:t>
      </w:r>
      <w:r>
        <w:rPr>
          <w:rFonts w:hint="eastAsia" w:ascii="宋体" w:hAnsi="宋体"/>
          <w:color w:val="auto"/>
          <w:szCs w:val="21"/>
        </w:rPr>
        <w:t>保证金不予退还，我司自愿承担因此造成的相关责任并赔偿相应损失。</w:t>
      </w:r>
    </w:p>
    <w:p>
      <w:pPr>
        <w:snapToGrid w:val="0"/>
        <w:spacing w:line="380" w:lineRule="exact"/>
        <w:ind w:firstLine="420"/>
        <w:jc w:val="both"/>
        <w:rPr>
          <w:rFonts w:ascii="宋体" w:hAnsi="宋体"/>
          <w:color w:val="auto"/>
          <w:szCs w:val="21"/>
        </w:rPr>
      </w:pPr>
      <w:r>
        <w:rPr>
          <w:rFonts w:hint="eastAsia" w:ascii="宋体" w:hAnsi="宋体"/>
          <w:color w:val="auto"/>
          <w:szCs w:val="21"/>
        </w:rPr>
        <w:t xml:space="preserve">3、我公司不存在第二章 </w:t>
      </w:r>
      <w:r>
        <w:rPr>
          <w:rFonts w:ascii="宋体" w:hAnsi="宋体"/>
          <w:color w:val="auto"/>
          <w:szCs w:val="21"/>
        </w:rPr>
        <w:t>比选申请人</w:t>
      </w:r>
      <w:r>
        <w:rPr>
          <w:rFonts w:hint="eastAsia" w:ascii="宋体" w:hAnsi="宋体"/>
          <w:color w:val="auto"/>
          <w:szCs w:val="21"/>
        </w:rPr>
        <w:t>须知第 1.4.3 项规定的任何一种情形。</w:t>
      </w:r>
    </w:p>
    <w:p>
      <w:pPr>
        <w:snapToGrid w:val="0"/>
        <w:spacing w:line="380" w:lineRule="exact"/>
        <w:ind w:firstLine="420"/>
        <w:jc w:val="both"/>
        <w:rPr>
          <w:rFonts w:ascii="宋体" w:hAnsi="宋体"/>
          <w:color w:val="auto"/>
          <w:szCs w:val="21"/>
        </w:rPr>
      </w:pPr>
      <w:r>
        <w:rPr>
          <w:rFonts w:hint="eastAsia" w:ascii="宋体" w:hAnsi="宋体"/>
          <w:color w:val="auto"/>
          <w:szCs w:val="21"/>
        </w:rPr>
        <w:t>4、我公司的</w:t>
      </w:r>
      <w:r>
        <w:rPr>
          <w:rFonts w:ascii="宋体" w:hAnsi="宋体"/>
          <w:color w:val="auto"/>
          <w:szCs w:val="21"/>
        </w:rPr>
        <w:t>比选文件</w:t>
      </w:r>
      <w:r>
        <w:rPr>
          <w:rFonts w:hint="eastAsia" w:ascii="宋体" w:hAnsi="宋体"/>
          <w:color w:val="auto"/>
          <w:szCs w:val="21"/>
        </w:rPr>
        <w:t xml:space="preserve">符合第二章 </w:t>
      </w:r>
      <w:r>
        <w:rPr>
          <w:rFonts w:ascii="宋体" w:hAnsi="宋体"/>
          <w:color w:val="auto"/>
          <w:szCs w:val="21"/>
        </w:rPr>
        <w:t>比选申请人</w:t>
      </w:r>
      <w:r>
        <w:rPr>
          <w:rFonts w:hint="eastAsia" w:ascii="宋体" w:hAnsi="宋体"/>
          <w:color w:val="auto"/>
          <w:szCs w:val="21"/>
        </w:rPr>
        <w:t>须知第 1.3.1 项的规定。</w:t>
      </w:r>
    </w:p>
    <w:p>
      <w:pPr>
        <w:snapToGrid w:val="0"/>
        <w:spacing w:line="380" w:lineRule="exact"/>
        <w:ind w:firstLine="420"/>
        <w:jc w:val="both"/>
        <w:rPr>
          <w:rFonts w:ascii="宋体" w:hAnsi="宋体"/>
          <w:color w:val="auto"/>
          <w:szCs w:val="21"/>
        </w:rPr>
      </w:pPr>
      <w:r>
        <w:rPr>
          <w:rFonts w:hint="eastAsia" w:ascii="宋体" w:hAnsi="宋体"/>
          <w:color w:val="auto"/>
          <w:szCs w:val="21"/>
        </w:rPr>
        <w:t>5、我公司的</w:t>
      </w:r>
      <w:r>
        <w:rPr>
          <w:rFonts w:ascii="宋体" w:hAnsi="宋体"/>
          <w:color w:val="auto"/>
          <w:szCs w:val="21"/>
        </w:rPr>
        <w:t>比选文件</w:t>
      </w:r>
      <w:r>
        <w:rPr>
          <w:rFonts w:hint="eastAsia" w:ascii="宋体" w:hAnsi="宋体"/>
          <w:color w:val="auto"/>
          <w:szCs w:val="21"/>
        </w:rPr>
        <w:t>符合第四章 合同条款及格式规定，</w:t>
      </w:r>
      <w:r>
        <w:rPr>
          <w:rFonts w:ascii="宋体" w:hAnsi="宋体"/>
          <w:color w:val="auto"/>
          <w:szCs w:val="21"/>
        </w:rPr>
        <w:t>比选文件</w:t>
      </w:r>
      <w:r>
        <w:rPr>
          <w:rFonts w:hint="eastAsia" w:ascii="宋体" w:hAnsi="宋体"/>
          <w:color w:val="auto"/>
          <w:szCs w:val="21"/>
        </w:rPr>
        <w:t>中没有</w:t>
      </w:r>
      <w:r>
        <w:rPr>
          <w:rFonts w:ascii="宋体" w:hAnsi="宋体"/>
          <w:color w:val="auto"/>
          <w:szCs w:val="21"/>
        </w:rPr>
        <w:t>比选人</w:t>
      </w:r>
      <w:r>
        <w:rPr>
          <w:rFonts w:hint="eastAsia" w:ascii="宋体" w:hAnsi="宋体"/>
          <w:color w:val="auto"/>
          <w:szCs w:val="21"/>
        </w:rPr>
        <w:t>不能接受的条件。</w:t>
      </w:r>
    </w:p>
    <w:p>
      <w:pPr>
        <w:snapToGrid w:val="0"/>
        <w:spacing w:line="380" w:lineRule="exact"/>
        <w:ind w:firstLine="420"/>
        <w:jc w:val="both"/>
        <w:rPr>
          <w:rFonts w:hint="eastAsia" w:ascii="宋体" w:hAnsi="宋体"/>
          <w:color w:val="auto"/>
          <w:kern w:val="0"/>
          <w:szCs w:val="21"/>
        </w:rPr>
      </w:pPr>
      <w:r>
        <w:rPr>
          <w:rFonts w:hint="eastAsia" w:ascii="宋体" w:hAnsi="宋体"/>
          <w:color w:val="auto"/>
          <w:szCs w:val="21"/>
        </w:rPr>
        <w:t>6、</w:t>
      </w:r>
      <w:r>
        <w:rPr>
          <w:rFonts w:hint="eastAsia" w:ascii="宋体" w:hAnsi="宋体"/>
          <w:color w:val="auto"/>
          <w:kern w:val="0"/>
          <w:szCs w:val="21"/>
        </w:rPr>
        <w:t>我公司承诺如果中标，我公司拟派的项目人员专职于本项目，在合同履行期间尽职尽责，不随意更换。</w:t>
      </w:r>
    </w:p>
    <w:p>
      <w:pPr>
        <w:pStyle w:val="42"/>
        <w:spacing w:after="0"/>
        <w:ind w:firstLine="420" w:firstLineChars="200"/>
        <w:rPr>
          <w:rFonts w:hint="eastAsia" w:ascii="宋体" w:hAnsi="宋体" w:eastAsia="宋体"/>
          <w:color w:val="auto"/>
          <w:sz w:val="21"/>
          <w:szCs w:val="21"/>
          <w:lang w:val="en-US" w:eastAsia="zh-CN"/>
        </w:rPr>
      </w:pPr>
      <w:r>
        <w:rPr>
          <w:rFonts w:hint="eastAsia" w:ascii="宋体" w:hAnsi="宋体"/>
          <w:color w:val="auto"/>
          <w:kern w:val="0"/>
          <w:sz w:val="21"/>
          <w:szCs w:val="21"/>
          <w:lang w:val="en-US" w:eastAsia="zh-CN"/>
        </w:rPr>
        <w:t>7</w:t>
      </w:r>
      <w:r>
        <w:rPr>
          <w:rFonts w:hint="eastAsia" w:ascii="宋体" w:hAnsi="宋体"/>
          <w:color w:val="auto"/>
          <w:sz w:val="21"/>
          <w:szCs w:val="21"/>
        </w:rPr>
        <w:t>、</w:t>
      </w:r>
      <w:r>
        <w:rPr>
          <w:rFonts w:hint="eastAsia" w:ascii="宋体" w:hAnsi="宋体"/>
          <w:color w:val="auto"/>
          <w:kern w:val="0"/>
          <w:szCs w:val="21"/>
        </w:rPr>
        <w:t>我公司承诺如果中标，我公司拟派</w:t>
      </w:r>
      <w:r>
        <w:rPr>
          <w:rFonts w:hint="eastAsia" w:ascii="宋体" w:hAnsi="宋体"/>
          <w:color w:val="auto"/>
          <w:kern w:val="0"/>
          <w:sz w:val="21"/>
          <w:szCs w:val="21"/>
          <w:lang w:val="en-US" w:eastAsia="zh-CN"/>
        </w:rPr>
        <w:t>现场安全员、辅助人员在中标过后5日内提供人员身份证证明资料(有效期内)及相关资质证书、与中选人签订的劳务合同。并在与比选人订合同后2个月内提供相关技术人员的社保证明，并加盖单位鲜公章。</w:t>
      </w:r>
    </w:p>
    <w:p>
      <w:pPr>
        <w:snapToGrid w:val="0"/>
        <w:spacing w:line="380" w:lineRule="exact"/>
        <w:ind w:firstLine="420"/>
        <w:jc w:val="both"/>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、针对我司比选申请报价，现承诺如下：</w:t>
      </w:r>
    </w:p>
    <w:p>
      <w:pPr>
        <w:tabs>
          <w:tab w:val="left" w:pos="4200"/>
          <w:tab w:val="left" w:pos="4620"/>
        </w:tabs>
        <w:autoSpaceDE w:val="0"/>
        <w:autoSpaceDN w:val="0"/>
        <w:ind w:firstLine="420"/>
        <w:rPr>
          <w:rFonts w:ascii="宋体" w:hAnsi="宋体"/>
          <w:color w:val="auto"/>
          <w:kern w:val="0"/>
          <w:szCs w:val="21"/>
        </w:rPr>
      </w:pPr>
      <w:r>
        <w:rPr>
          <w:rFonts w:hint="eastAsia" w:ascii="宋体" w:hAnsi="宋体"/>
          <w:color w:val="auto"/>
          <w:kern w:val="0"/>
          <w:szCs w:val="21"/>
        </w:rPr>
        <w:t>（1）</w:t>
      </w:r>
      <w:r>
        <w:rPr>
          <w:rFonts w:ascii="宋体" w:hAnsi="宋体"/>
          <w:color w:val="auto"/>
          <w:kern w:val="0"/>
          <w:szCs w:val="21"/>
        </w:rPr>
        <w:t>比选</w:t>
      </w:r>
      <w:r>
        <w:rPr>
          <w:rFonts w:hint="eastAsia" w:ascii="宋体" w:hAnsi="宋体"/>
          <w:color w:val="auto"/>
          <w:kern w:val="0"/>
          <w:szCs w:val="21"/>
        </w:rPr>
        <w:t>总报价不高于</w:t>
      </w:r>
      <w:r>
        <w:rPr>
          <w:rFonts w:ascii="宋体" w:hAnsi="宋体"/>
          <w:color w:val="auto"/>
          <w:kern w:val="0"/>
          <w:szCs w:val="21"/>
        </w:rPr>
        <w:t>比选人</w:t>
      </w:r>
      <w:r>
        <w:rPr>
          <w:rFonts w:hint="eastAsia" w:ascii="宋体" w:hAnsi="宋体"/>
          <w:color w:val="auto"/>
          <w:kern w:val="0"/>
          <w:szCs w:val="21"/>
        </w:rPr>
        <w:t>公布的</w:t>
      </w:r>
      <w:r>
        <w:rPr>
          <w:rFonts w:ascii="宋体" w:hAnsi="宋体"/>
          <w:color w:val="auto"/>
          <w:kern w:val="0"/>
          <w:szCs w:val="21"/>
        </w:rPr>
        <w:t>比选</w:t>
      </w:r>
      <w:r>
        <w:rPr>
          <w:rFonts w:hint="eastAsia" w:ascii="宋体" w:hAnsi="宋体"/>
          <w:color w:val="auto"/>
          <w:kern w:val="0"/>
          <w:szCs w:val="21"/>
        </w:rPr>
        <w:t>总报价最高限价。</w:t>
      </w:r>
    </w:p>
    <w:p>
      <w:pPr>
        <w:tabs>
          <w:tab w:val="left" w:pos="4200"/>
          <w:tab w:val="left" w:pos="4620"/>
        </w:tabs>
        <w:autoSpaceDE w:val="0"/>
        <w:autoSpaceDN w:val="0"/>
        <w:ind w:firstLine="420"/>
        <w:rPr>
          <w:rFonts w:ascii="宋体" w:hAnsi="宋体"/>
          <w:color w:val="auto"/>
          <w:kern w:val="0"/>
          <w:szCs w:val="21"/>
        </w:rPr>
      </w:pPr>
      <w:r>
        <w:rPr>
          <w:rFonts w:hint="eastAsia" w:ascii="宋体" w:hAnsi="宋体"/>
          <w:color w:val="auto"/>
          <w:kern w:val="0"/>
          <w:szCs w:val="21"/>
        </w:rPr>
        <w:t>（2）未修改</w:t>
      </w:r>
      <w:r>
        <w:rPr>
          <w:rFonts w:ascii="宋体" w:hAnsi="宋体"/>
          <w:color w:val="auto"/>
          <w:kern w:val="0"/>
          <w:szCs w:val="21"/>
        </w:rPr>
        <w:t>比选人</w:t>
      </w:r>
      <w:r>
        <w:rPr>
          <w:rFonts w:hint="eastAsia" w:ascii="宋体" w:hAnsi="宋体"/>
          <w:color w:val="auto"/>
          <w:kern w:val="0"/>
          <w:szCs w:val="21"/>
        </w:rPr>
        <w:t>给出的</w:t>
      </w:r>
      <w:r>
        <w:rPr>
          <w:rFonts w:ascii="宋体" w:hAnsi="宋体"/>
          <w:color w:val="auto"/>
          <w:kern w:val="0"/>
          <w:szCs w:val="21"/>
        </w:rPr>
        <w:t>比选</w:t>
      </w:r>
      <w:r>
        <w:rPr>
          <w:rFonts w:hint="eastAsia" w:ascii="宋体" w:hAnsi="宋体"/>
          <w:color w:val="auto"/>
          <w:kern w:val="0"/>
          <w:szCs w:val="21"/>
        </w:rPr>
        <w:t>文件“第五章 技术标准和要求”中内容。</w:t>
      </w:r>
    </w:p>
    <w:p>
      <w:pPr>
        <w:tabs>
          <w:tab w:val="left" w:pos="4200"/>
          <w:tab w:val="left" w:pos="4620"/>
        </w:tabs>
        <w:autoSpaceDE w:val="0"/>
        <w:autoSpaceDN w:val="0"/>
        <w:adjustRightInd w:val="0"/>
        <w:snapToGrid w:val="0"/>
        <w:spacing w:line="380" w:lineRule="exact"/>
        <w:ind w:firstLine="420"/>
        <w:rPr>
          <w:rFonts w:hint="eastAsia" w:ascii="宋体" w:hAnsi="宋体"/>
          <w:color w:val="auto"/>
          <w:kern w:val="0"/>
          <w:szCs w:val="21"/>
          <w:lang w:val="en-US" w:eastAsia="zh-CN"/>
        </w:rPr>
      </w:pPr>
      <w:r>
        <w:rPr>
          <w:rFonts w:hint="eastAsia" w:ascii="宋体" w:hAnsi="宋体"/>
          <w:color w:val="auto"/>
          <w:kern w:val="0"/>
          <w:szCs w:val="21"/>
          <w:lang w:val="en-US" w:eastAsia="zh-CN"/>
        </w:rPr>
        <w:t>9、项目主要人员至少满足比选人及比选文件要求，若团队成员数量不达标，比选人将有权根据实际到位人员情况进行罚款，根据项目实际情况，比选人有权要求比选申请人增加项目团队成员数量，我司完全响应且所含费用已包含在比选申请人的比选申请报价中，我司不得以此提出任何形式的索赔。</w:t>
      </w:r>
    </w:p>
    <w:p>
      <w:pPr>
        <w:pStyle w:val="2"/>
        <w:rPr>
          <w:rFonts w:hint="default"/>
          <w:lang w:val="en-US" w:eastAsia="zh-CN"/>
        </w:rPr>
      </w:pPr>
      <w:r>
        <w:rPr>
          <w:rFonts w:hint="eastAsia"/>
          <w:lang w:val="en-US" w:eastAsia="zh-CN"/>
        </w:rPr>
        <w:t>10、项目团队成员至少满足比选人及比选文件要求，若团队成员数量不达标，比选人将有权根据实际到位人员情况进行罚款，根据项目实际情况，比选人有权要求比选申请人增加项目团队成员数量，我司完全响应且所含费用已包含在比选申请人的比选申请报价中，我司不得以此提出任何形式的索赔。</w:t>
      </w:r>
    </w:p>
    <w:p>
      <w:pPr>
        <w:tabs>
          <w:tab w:val="left" w:pos="4200"/>
          <w:tab w:val="left" w:pos="4620"/>
        </w:tabs>
        <w:autoSpaceDE w:val="0"/>
        <w:autoSpaceDN w:val="0"/>
        <w:adjustRightInd w:val="0"/>
        <w:snapToGrid w:val="0"/>
        <w:spacing w:line="380" w:lineRule="exact"/>
        <w:ind w:firstLine="420"/>
        <w:rPr>
          <w:rFonts w:ascii="宋体" w:hAnsi="宋体"/>
          <w:color w:val="auto"/>
          <w:kern w:val="0"/>
          <w:szCs w:val="21"/>
        </w:rPr>
      </w:pPr>
      <w:r>
        <w:rPr>
          <w:rFonts w:hint="eastAsia" w:ascii="宋体" w:hAnsi="宋体"/>
          <w:color w:val="auto"/>
          <w:kern w:val="0"/>
          <w:szCs w:val="21"/>
        </w:rPr>
        <w:t>比选申请</w:t>
      </w:r>
      <w:r>
        <w:rPr>
          <w:rFonts w:ascii="宋体" w:hAnsi="宋体"/>
          <w:color w:val="auto"/>
          <w:kern w:val="0"/>
          <w:szCs w:val="21"/>
        </w:rPr>
        <w:t>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ascii="宋体" w:hAnsi="宋体"/>
          <w:color w:val="auto"/>
          <w:kern w:val="0"/>
          <w:szCs w:val="21"/>
        </w:rPr>
        <w:t>（</w:t>
      </w:r>
      <w:r>
        <w:rPr>
          <w:rFonts w:ascii="宋体" w:hAnsi="宋体"/>
          <w:color w:val="auto"/>
          <w:spacing w:val="-1"/>
          <w:kern w:val="0"/>
          <w:szCs w:val="21"/>
        </w:rPr>
        <w:t>盖单位法人章</w:t>
      </w:r>
      <w:r>
        <w:rPr>
          <w:rFonts w:ascii="宋体" w:hAnsi="宋体"/>
          <w:color w:val="auto"/>
          <w:kern w:val="0"/>
          <w:szCs w:val="21"/>
        </w:rPr>
        <w:t>）</w:t>
      </w:r>
    </w:p>
    <w:p>
      <w:pPr>
        <w:tabs>
          <w:tab w:val="left" w:pos="6300"/>
        </w:tabs>
        <w:autoSpaceDE w:val="0"/>
        <w:autoSpaceDN w:val="0"/>
        <w:adjustRightInd w:val="0"/>
        <w:snapToGrid w:val="0"/>
        <w:spacing w:line="380" w:lineRule="exact"/>
        <w:ind w:firstLine="420"/>
        <w:rPr>
          <w:rFonts w:ascii="宋体" w:hAnsi="宋体"/>
          <w:color w:val="auto"/>
          <w:kern w:val="0"/>
          <w:szCs w:val="21"/>
        </w:rPr>
      </w:pPr>
      <w:r>
        <w:rPr>
          <w:rFonts w:ascii="宋体" w:hAnsi="宋体"/>
          <w:color w:val="auto"/>
          <w:kern w:val="0"/>
          <w:szCs w:val="21"/>
        </w:rPr>
        <w:t>法定代表人：</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w w:val="200"/>
          <w:kern w:val="0"/>
          <w:szCs w:val="21"/>
          <w:u w:val="single"/>
        </w:rPr>
        <w:t xml:space="preserve">   </w:t>
      </w:r>
      <w:r>
        <w:rPr>
          <w:rFonts w:hint="eastAsia" w:ascii="宋体" w:hAnsi="宋体"/>
          <w:color w:val="auto"/>
          <w:w w:val="200"/>
          <w:kern w:val="0"/>
          <w:szCs w:val="21"/>
          <w:u w:val="single"/>
        </w:rPr>
        <w:t xml:space="preserve"> </w:t>
      </w:r>
      <w:r>
        <w:rPr>
          <w:rFonts w:ascii="宋体" w:hAnsi="宋体"/>
          <w:color w:val="auto"/>
          <w:kern w:val="0"/>
          <w:szCs w:val="21"/>
        </w:rPr>
        <w:t>（</w:t>
      </w:r>
      <w:r>
        <w:rPr>
          <w:rFonts w:hint="eastAsia" w:ascii="宋体" w:hAnsi="宋体"/>
          <w:color w:val="auto"/>
          <w:kern w:val="0"/>
          <w:szCs w:val="21"/>
        </w:rPr>
        <w:t>签名</w:t>
      </w:r>
      <w:r>
        <w:rPr>
          <w:rFonts w:ascii="宋体" w:hAnsi="宋体"/>
          <w:color w:val="auto"/>
          <w:kern w:val="0"/>
          <w:szCs w:val="21"/>
        </w:rPr>
        <w:t>或盖章）</w:t>
      </w:r>
    </w:p>
    <w:p>
      <w:pPr>
        <w:ind w:firstLine="0" w:firstLineChars="0"/>
        <w:jc w:val="right"/>
        <w:rPr>
          <w:color w:val="auto"/>
          <w:szCs w:val="28"/>
        </w:rPr>
      </w:pPr>
      <w:r>
        <w:rPr>
          <w:rFonts w:hint="eastAsia" w:ascii="宋体" w:hAnsi="宋体"/>
          <w:color w:val="auto"/>
          <w:kern w:val="0"/>
          <w:szCs w:val="21"/>
          <w:u w:val="single"/>
        </w:rPr>
        <w:t xml:space="preserve">    </w:t>
      </w:r>
      <w:r>
        <w:rPr>
          <w:rFonts w:ascii="宋体" w:hAnsi="宋体"/>
          <w:color w:val="auto"/>
          <w:kern w:val="0"/>
          <w:szCs w:val="21"/>
        </w:rPr>
        <w:t>年</w:t>
      </w:r>
      <w:r>
        <w:rPr>
          <w:rFonts w:hint="eastAsia" w:ascii="宋体" w:hAnsi="宋体"/>
          <w:color w:val="auto"/>
          <w:kern w:val="0"/>
          <w:szCs w:val="21"/>
          <w:u w:val="single"/>
        </w:rPr>
        <w:t xml:space="preserve">    </w:t>
      </w:r>
      <w:r>
        <w:rPr>
          <w:rFonts w:ascii="宋体" w:hAnsi="宋体"/>
          <w:color w:val="auto"/>
          <w:kern w:val="0"/>
          <w:szCs w:val="21"/>
        </w:rPr>
        <w:t>月</w:t>
      </w:r>
      <w:r>
        <w:rPr>
          <w:rFonts w:hint="eastAsia" w:ascii="宋体" w:hAnsi="宋体"/>
          <w:color w:val="auto"/>
          <w:kern w:val="0"/>
          <w:szCs w:val="21"/>
          <w:u w:val="single"/>
        </w:rPr>
        <w:t xml:space="preserve">    </w:t>
      </w:r>
      <w:r>
        <w:rPr>
          <w:rFonts w:ascii="宋体" w:hAnsi="宋体"/>
          <w:color w:val="auto"/>
          <w:kern w:val="0"/>
          <w:szCs w:val="21"/>
        </w:rPr>
        <w:t>日</w:t>
      </w:r>
      <w:r>
        <w:rPr>
          <w:color w:val="auto"/>
          <w:sz w:val="28"/>
          <w:szCs w:val="28"/>
        </w:rPr>
        <w:br w:type="page"/>
      </w:r>
    </w:p>
    <w:p>
      <w:pPr>
        <w:autoSpaceDE w:val="0"/>
        <w:autoSpaceDN w:val="0"/>
        <w:adjustRightInd w:val="0"/>
        <w:snapToGrid w:val="0"/>
        <w:ind w:firstLine="557"/>
        <w:jc w:val="center"/>
        <w:outlineLvl w:val="1"/>
        <w:rPr>
          <w:b/>
          <w:color w:val="auto"/>
          <w:spacing w:val="1"/>
          <w:w w:val="99"/>
          <w:kern w:val="0"/>
          <w:sz w:val="28"/>
          <w:szCs w:val="28"/>
        </w:rPr>
      </w:pPr>
      <w:bookmarkStart w:id="524" w:name="_Toc8340"/>
      <w:bookmarkStart w:id="525" w:name="_Toc27556"/>
      <w:bookmarkStart w:id="526" w:name="_Toc15517"/>
      <w:r>
        <w:rPr>
          <w:b/>
          <w:color w:val="auto"/>
          <w:spacing w:val="1"/>
          <w:w w:val="99"/>
          <w:kern w:val="0"/>
          <w:sz w:val="28"/>
          <w:szCs w:val="28"/>
        </w:rPr>
        <w:t>（</w:t>
      </w:r>
      <w:r>
        <w:rPr>
          <w:rFonts w:hint="eastAsia"/>
          <w:b/>
          <w:color w:val="auto"/>
          <w:spacing w:val="1"/>
          <w:w w:val="99"/>
          <w:kern w:val="0"/>
          <w:sz w:val="28"/>
          <w:szCs w:val="28"/>
        </w:rPr>
        <w:t>七</w:t>
      </w:r>
      <w:r>
        <w:rPr>
          <w:b/>
          <w:color w:val="auto"/>
          <w:spacing w:val="1"/>
          <w:w w:val="99"/>
          <w:kern w:val="0"/>
          <w:sz w:val="28"/>
          <w:szCs w:val="28"/>
        </w:rPr>
        <w:t>）</w:t>
      </w:r>
      <w:r>
        <w:rPr>
          <w:rFonts w:hint="eastAsia"/>
          <w:b/>
          <w:color w:val="auto"/>
          <w:spacing w:val="1"/>
          <w:w w:val="99"/>
          <w:kern w:val="0"/>
          <w:sz w:val="28"/>
          <w:szCs w:val="28"/>
        </w:rPr>
        <w:t>其他资料</w:t>
      </w:r>
      <w:bookmarkEnd w:id="524"/>
      <w:bookmarkEnd w:id="525"/>
      <w:bookmarkEnd w:id="526"/>
    </w:p>
    <w:p>
      <w:pPr>
        <w:spacing w:line="240" w:lineRule="auto"/>
        <w:ind w:firstLine="0" w:firstLineChars="0"/>
        <w:jc w:val="both"/>
        <w:rPr>
          <w:color w:val="auto"/>
          <w:szCs w:val="24"/>
        </w:rPr>
      </w:pPr>
      <w:bookmarkStart w:id="527" w:name="_Toc24153"/>
      <w:r>
        <w:rPr>
          <w:rFonts w:hint="eastAsia"/>
          <w:color w:val="auto"/>
          <w:szCs w:val="24"/>
        </w:rPr>
        <w:t>注：</w:t>
      </w:r>
      <w:r>
        <w:rPr>
          <w:color w:val="auto"/>
          <w:szCs w:val="24"/>
        </w:rPr>
        <w:t>比选申请人</w:t>
      </w:r>
      <w:r>
        <w:rPr>
          <w:rFonts w:hint="eastAsia"/>
          <w:color w:val="auto"/>
          <w:szCs w:val="24"/>
        </w:rPr>
        <w:t>认为应附的其他材料。</w:t>
      </w:r>
    </w:p>
    <w:p>
      <w:pPr>
        <w:spacing w:line="240" w:lineRule="auto"/>
        <w:ind w:firstLine="0" w:firstLineChars="0"/>
        <w:jc w:val="both"/>
        <w:rPr>
          <w:color w:val="auto"/>
          <w:szCs w:val="24"/>
        </w:rPr>
      </w:pPr>
    </w:p>
    <w:p>
      <w:pPr>
        <w:spacing w:line="240" w:lineRule="auto"/>
        <w:ind w:firstLine="420"/>
        <w:jc w:val="center"/>
        <w:rPr>
          <w:color w:val="auto"/>
          <w:szCs w:val="24"/>
        </w:rPr>
      </w:pPr>
    </w:p>
    <w:p>
      <w:pPr>
        <w:spacing w:line="240" w:lineRule="auto"/>
        <w:ind w:firstLine="0" w:firstLineChars="0"/>
        <w:rPr>
          <w:color w:val="auto"/>
          <w:szCs w:val="24"/>
        </w:rPr>
      </w:pPr>
    </w:p>
    <w:p>
      <w:pPr>
        <w:spacing w:line="240" w:lineRule="auto"/>
        <w:ind w:firstLine="0" w:firstLineChars="0"/>
        <w:rPr>
          <w:color w:val="auto"/>
          <w:szCs w:val="24"/>
        </w:rPr>
      </w:pPr>
    </w:p>
    <w:bookmarkEnd w:id="527"/>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spacing w:line="240" w:lineRule="auto"/>
        <w:ind w:firstLine="0" w:firstLineChars="0"/>
        <w:jc w:val="both"/>
        <w:rPr>
          <w:rFonts w:ascii="仿宋_GB2312" w:eastAsia="仿宋_GB2312"/>
          <w:color w:val="auto"/>
          <w:szCs w:val="28"/>
        </w:rPr>
      </w:pPr>
    </w:p>
    <w:p>
      <w:pPr>
        <w:spacing w:line="240" w:lineRule="auto"/>
        <w:ind w:firstLine="0" w:firstLineChars="0"/>
        <w:jc w:val="both"/>
        <w:rPr>
          <w:color w:val="auto"/>
          <w:sz w:val="24"/>
          <w:szCs w:val="24"/>
        </w:rPr>
      </w:pPr>
    </w:p>
    <w:bookmarkEnd w:id="363"/>
    <w:bookmarkEnd w:id="364"/>
    <w:bookmarkEnd w:id="365"/>
    <w:bookmarkEnd w:id="366"/>
    <w:bookmarkEnd w:id="367"/>
    <w:bookmarkEnd w:id="368"/>
    <w:bookmarkEnd w:id="369"/>
    <w:p>
      <w:pPr>
        <w:spacing w:line="240" w:lineRule="auto"/>
        <w:ind w:firstLine="0" w:firstLineChars="0"/>
        <w:jc w:val="both"/>
        <w:rPr>
          <w:color w:val="auto"/>
          <w:szCs w:val="21"/>
        </w:rPr>
      </w:pPr>
    </w:p>
    <w:sectPr>
      <w:pgSz w:w="11907" w:h="16840"/>
      <w:pgMar w:top="1440" w:right="1253" w:bottom="1196" w:left="1678" w:header="720" w:footer="720" w:gutter="0"/>
      <w:cols w:space="720" w:num="1"/>
      <w:rtlGutter w:val="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宋体-18030">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right" w:yAlign="top"/>
      <w:ind w:firstLine="360"/>
      <w:rPr>
        <w:rStyle w:val="49"/>
      </w:rPr>
    </w:pPr>
    <w:r>
      <w:fldChar w:fldCharType="begin"/>
    </w:r>
    <w:r>
      <w:rPr>
        <w:rStyle w:val="49"/>
      </w:rPr>
      <w:instrText xml:space="preserve">PAGE  </w:instrText>
    </w:r>
    <w:r>
      <w:fldChar w:fldCharType="end"/>
    </w:r>
  </w:p>
  <w:p>
    <w:pPr>
      <w:pStyle w:val="2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9"/>
                            <w:ind w:firstLine="360"/>
                            <w:jc w:val="center"/>
                          </w:pPr>
                          <w:r>
                            <w:fldChar w:fldCharType="begin"/>
                          </w:r>
                          <w:r>
                            <w:instrText xml:space="preserve">PAGE   \* MERGEFORMAT</w:instrText>
                          </w:r>
                          <w:r>
                            <w:fldChar w:fldCharType="separate"/>
                          </w:r>
                          <w:r>
                            <w:rPr>
                              <w:lang w:val="zh-CN"/>
                            </w:rPr>
                            <w:t>3</w:t>
                          </w:r>
                          <w:r>
                            <w:fldChar w:fldCharType="end"/>
                          </w:r>
                        </w:p>
                      </w:txbxContent>
                    </wps:txbx>
                    <wps:bodyPr vert="horz" wrap="none" lIns="0" tIns="0" rIns="0" bIns="0" anchor="t" anchorCtr="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P8unwXaAQAAtQMAAA4AAAAAAAAAAQAg&#10;AAAAHgEAAGRycy9lMm9Eb2MueG1sUEsFBgAAAAAGAAYAWQEAAGoFAAAAAA==&#10;">
              <v:fill on="f" focussize="0,0"/>
              <v:stroke on="f"/>
              <v:imagedata o:title=""/>
              <o:lock v:ext="edit" aspectratio="f"/>
              <v:textbox inset="0mm,0mm,0mm,0mm" style="mso-fit-shape-to-text:t;">
                <w:txbxContent>
                  <w:p>
                    <w:pPr>
                      <w:pStyle w:val="29"/>
                      <w:ind w:firstLine="360"/>
                      <w:jc w:val="center"/>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1"/>
      </w:pBdr>
      <w:snapToGrid/>
      <w:spacing w:line="0" w:lineRule="atLeast"/>
      <w:ind w:firstLine="0" w:firstLineChars="0"/>
      <w:contextualSpacing/>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ind w:firstLine="360"/>
      <w:jc w:val="both"/>
      <w:rPr>
        <w:rFonts w:ascii="宋体" w:hAnsi="宋体"/>
        <w: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E5F69"/>
    <w:multiLevelType w:val="singleLevel"/>
    <w:tmpl w:val="DA3E5F69"/>
    <w:lvl w:ilvl="0" w:tentative="0">
      <w:start w:val="1"/>
      <w:numFmt w:val="decimal"/>
      <w:suff w:val="nothing"/>
      <w:lvlText w:val="（%1）"/>
      <w:lvlJc w:val="left"/>
    </w:lvl>
  </w:abstractNum>
  <w:abstractNum w:abstractNumId="1">
    <w:nsid w:val="E5F7DB12"/>
    <w:multiLevelType w:val="singleLevel"/>
    <w:tmpl w:val="E5F7DB12"/>
    <w:lvl w:ilvl="0" w:tentative="0">
      <w:start w:val="1"/>
      <w:numFmt w:val="decimal"/>
      <w:lvlText w:val="%1."/>
      <w:lvlJc w:val="left"/>
      <w:pPr>
        <w:tabs>
          <w:tab w:val="left" w:pos="312"/>
        </w:tabs>
      </w:pPr>
    </w:lvl>
  </w:abstractNum>
  <w:abstractNum w:abstractNumId="2">
    <w:nsid w:val="FFFFFF80"/>
    <w:multiLevelType w:val="singleLevel"/>
    <w:tmpl w:val="FFFFFF80"/>
    <w:lvl w:ilvl="0" w:tentative="0">
      <w:start w:val="1"/>
      <w:numFmt w:val="bullet"/>
      <w:pStyle w:val="24"/>
      <w:lvlText w:val=""/>
      <w:lvlJc w:val="left"/>
      <w:pPr>
        <w:tabs>
          <w:tab w:val="left" w:pos="2040"/>
        </w:tabs>
        <w:ind w:left="2040" w:hanging="360"/>
      </w:pPr>
      <w:rPr>
        <w:rFonts w:hint="default" w:ascii="Wingdings" w:hAnsi="Wingdings"/>
      </w:rPr>
    </w:lvl>
  </w:abstractNum>
  <w:abstractNum w:abstractNumId="3">
    <w:nsid w:val="FFFFFF81"/>
    <w:multiLevelType w:val="singleLevel"/>
    <w:tmpl w:val="FFFFFF81"/>
    <w:lvl w:ilvl="0" w:tentative="0">
      <w:start w:val="1"/>
      <w:numFmt w:val="bullet"/>
      <w:pStyle w:val="13"/>
      <w:lvlText w:val=""/>
      <w:lvlJc w:val="left"/>
      <w:pPr>
        <w:tabs>
          <w:tab w:val="left" w:pos="1620"/>
        </w:tabs>
        <w:ind w:left="1620" w:hanging="360"/>
      </w:pPr>
      <w:rPr>
        <w:rFonts w:hint="default" w:ascii="Wingdings" w:hAnsi="Wingdings"/>
      </w:rPr>
    </w:lvl>
  </w:abstractNum>
  <w:abstractNum w:abstractNumId="4">
    <w:nsid w:val="FFFFFF82"/>
    <w:multiLevelType w:val="singleLevel"/>
    <w:tmpl w:val="FFFFFF82"/>
    <w:lvl w:ilvl="0" w:tentative="0">
      <w:start w:val="1"/>
      <w:numFmt w:val="bullet"/>
      <w:pStyle w:val="18"/>
      <w:lvlText w:val=""/>
      <w:lvlJc w:val="left"/>
      <w:pPr>
        <w:tabs>
          <w:tab w:val="left" w:pos="1200"/>
        </w:tabs>
        <w:ind w:left="1200" w:hanging="360"/>
      </w:pPr>
      <w:rPr>
        <w:rFonts w:hint="default" w:ascii="Wingdings" w:hAnsi="Wingdings"/>
      </w:rPr>
    </w:lvl>
  </w:abstractNum>
  <w:abstractNum w:abstractNumId="5">
    <w:nsid w:val="FFFFFF83"/>
    <w:multiLevelType w:val="singleLevel"/>
    <w:tmpl w:val="FFFFFF83"/>
    <w:lvl w:ilvl="0" w:tentative="0">
      <w:start w:val="1"/>
      <w:numFmt w:val="bullet"/>
      <w:pStyle w:val="20"/>
      <w:lvlText w:val=""/>
      <w:lvlJc w:val="left"/>
      <w:pPr>
        <w:tabs>
          <w:tab w:val="left" w:pos="780"/>
        </w:tabs>
        <w:ind w:left="780" w:hanging="360"/>
      </w:pPr>
      <w:rPr>
        <w:rFonts w:hint="default" w:ascii="Wingdings" w:hAnsi="Wingdings"/>
      </w:rPr>
    </w:lvl>
  </w:abstractNum>
  <w:abstractNum w:abstractNumId="6">
    <w:nsid w:val="FFFFFF89"/>
    <w:multiLevelType w:val="singleLevel"/>
    <w:tmpl w:val="FFFFFF89"/>
    <w:lvl w:ilvl="0" w:tentative="0">
      <w:start w:val="1"/>
      <w:numFmt w:val="bullet"/>
      <w:pStyle w:val="15"/>
      <w:lvlText w:val=""/>
      <w:lvlJc w:val="left"/>
      <w:pPr>
        <w:tabs>
          <w:tab w:val="left" w:pos="360"/>
        </w:tabs>
        <w:ind w:left="360" w:hanging="360"/>
      </w:pPr>
      <w:rPr>
        <w:rFonts w:hint="default" w:ascii="Wingdings" w:hAnsi="Wingdings"/>
      </w:rPr>
    </w:lvl>
  </w:abstractNum>
  <w:abstractNum w:abstractNumId="7">
    <w:nsid w:val="7BFAC9EE"/>
    <w:multiLevelType w:val="singleLevel"/>
    <w:tmpl w:val="7BFAC9EE"/>
    <w:lvl w:ilvl="0" w:tentative="0">
      <w:start w:val="1"/>
      <w:numFmt w:val="decimal"/>
      <w:suff w:val="space"/>
      <w:lvlText w:val="%1."/>
      <w:lvlJc w:val="left"/>
    </w:lvl>
  </w:abstractNum>
  <w:num w:numId="1">
    <w:abstractNumId w:val="3"/>
  </w:num>
  <w:num w:numId="2">
    <w:abstractNumId w:val="6"/>
  </w:num>
  <w:num w:numId="3">
    <w:abstractNumId w:val="4"/>
  </w:num>
  <w:num w:numId="4">
    <w:abstractNumId w:val="5"/>
  </w:num>
  <w:num w:numId="5">
    <w:abstractNumId w:val="2"/>
  </w:num>
  <w:num w:numId="6">
    <w:abstractNumId w:val="7"/>
  </w:num>
  <w:num w:numId="7">
    <w:abstractNumId w:val="0"/>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内审">
    <w15:presenceInfo w15:providerId="None" w15:userId="内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4YmNmNjE0MGM5NzU1NTJmODVhZjlkNzFlZTE5MzgifQ=="/>
  </w:docVars>
  <w:rsids>
    <w:rsidRoot w:val="00172A27"/>
    <w:rsid w:val="000239E5"/>
    <w:rsid w:val="00044A0B"/>
    <w:rsid w:val="00056908"/>
    <w:rsid w:val="00062AC3"/>
    <w:rsid w:val="00077B1D"/>
    <w:rsid w:val="000B6EA2"/>
    <w:rsid w:val="000B7DA5"/>
    <w:rsid w:val="000C1C59"/>
    <w:rsid w:val="000D57CB"/>
    <w:rsid w:val="000E0D24"/>
    <w:rsid w:val="00126AB6"/>
    <w:rsid w:val="0013519C"/>
    <w:rsid w:val="0016587B"/>
    <w:rsid w:val="0017022C"/>
    <w:rsid w:val="00172A27"/>
    <w:rsid w:val="00177BAC"/>
    <w:rsid w:val="00190767"/>
    <w:rsid w:val="00196A63"/>
    <w:rsid w:val="001B6406"/>
    <w:rsid w:val="001D3D97"/>
    <w:rsid w:val="001E0839"/>
    <w:rsid w:val="001F6924"/>
    <w:rsid w:val="00227E86"/>
    <w:rsid w:val="00232088"/>
    <w:rsid w:val="002532CD"/>
    <w:rsid w:val="002621F0"/>
    <w:rsid w:val="00282675"/>
    <w:rsid w:val="002928E6"/>
    <w:rsid w:val="002E4B2D"/>
    <w:rsid w:val="003033A5"/>
    <w:rsid w:val="00303AED"/>
    <w:rsid w:val="00312EAC"/>
    <w:rsid w:val="0031783A"/>
    <w:rsid w:val="0032668B"/>
    <w:rsid w:val="00350C3D"/>
    <w:rsid w:val="00360017"/>
    <w:rsid w:val="003669E1"/>
    <w:rsid w:val="00375340"/>
    <w:rsid w:val="00391746"/>
    <w:rsid w:val="0039330C"/>
    <w:rsid w:val="003A6231"/>
    <w:rsid w:val="003C5CCF"/>
    <w:rsid w:val="003F48E0"/>
    <w:rsid w:val="00410EE2"/>
    <w:rsid w:val="00432E21"/>
    <w:rsid w:val="00442BF3"/>
    <w:rsid w:val="004609CC"/>
    <w:rsid w:val="00485499"/>
    <w:rsid w:val="004A4FE1"/>
    <w:rsid w:val="00500F2D"/>
    <w:rsid w:val="005132DE"/>
    <w:rsid w:val="0053661E"/>
    <w:rsid w:val="0055598E"/>
    <w:rsid w:val="005769F8"/>
    <w:rsid w:val="005932AA"/>
    <w:rsid w:val="00594099"/>
    <w:rsid w:val="005D6B92"/>
    <w:rsid w:val="005D7782"/>
    <w:rsid w:val="005F4C3C"/>
    <w:rsid w:val="006046F9"/>
    <w:rsid w:val="00621234"/>
    <w:rsid w:val="00625261"/>
    <w:rsid w:val="00625ABB"/>
    <w:rsid w:val="006409E5"/>
    <w:rsid w:val="006700D3"/>
    <w:rsid w:val="00671232"/>
    <w:rsid w:val="006732EB"/>
    <w:rsid w:val="00673314"/>
    <w:rsid w:val="00673CEF"/>
    <w:rsid w:val="006E3A56"/>
    <w:rsid w:val="007122C1"/>
    <w:rsid w:val="007231C1"/>
    <w:rsid w:val="00782FCF"/>
    <w:rsid w:val="007A518C"/>
    <w:rsid w:val="007E7BED"/>
    <w:rsid w:val="007F2C65"/>
    <w:rsid w:val="007F443D"/>
    <w:rsid w:val="00806225"/>
    <w:rsid w:val="00832BC8"/>
    <w:rsid w:val="00836707"/>
    <w:rsid w:val="00844842"/>
    <w:rsid w:val="00866210"/>
    <w:rsid w:val="0087323C"/>
    <w:rsid w:val="00896673"/>
    <w:rsid w:val="008A0D2F"/>
    <w:rsid w:val="008B4D44"/>
    <w:rsid w:val="008C6189"/>
    <w:rsid w:val="008C6FEC"/>
    <w:rsid w:val="008E667A"/>
    <w:rsid w:val="00902B95"/>
    <w:rsid w:val="00905750"/>
    <w:rsid w:val="00926E2F"/>
    <w:rsid w:val="00946BED"/>
    <w:rsid w:val="009544A1"/>
    <w:rsid w:val="009573FA"/>
    <w:rsid w:val="00960D14"/>
    <w:rsid w:val="00962F26"/>
    <w:rsid w:val="0098677B"/>
    <w:rsid w:val="00997730"/>
    <w:rsid w:val="009B46AD"/>
    <w:rsid w:val="009B6E47"/>
    <w:rsid w:val="00A00836"/>
    <w:rsid w:val="00A21E97"/>
    <w:rsid w:val="00A53489"/>
    <w:rsid w:val="00A57770"/>
    <w:rsid w:val="00A6118A"/>
    <w:rsid w:val="00A70B4E"/>
    <w:rsid w:val="00AA76E8"/>
    <w:rsid w:val="00AC2D9B"/>
    <w:rsid w:val="00AF17F2"/>
    <w:rsid w:val="00AF27BB"/>
    <w:rsid w:val="00B00D8D"/>
    <w:rsid w:val="00B07FEA"/>
    <w:rsid w:val="00B354D1"/>
    <w:rsid w:val="00B46ADE"/>
    <w:rsid w:val="00B56B00"/>
    <w:rsid w:val="00B85F8C"/>
    <w:rsid w:val="00B86C10"/>
    <w:rsid w:val="00BA7C7D"/>
    <w:rsid w:val="00BC7465"/>
    <w:rsid w:val="00BE2DA6"/>
    <w:rsid w:val="00BF3034"/>
    <w:rsid w:val="00C3171A"/>
    <w:rsid w:val="00C33E75"/>
    <w:rsid w:val="00C478A9"/>
    <w:rsid w:val="00C5746E"/>
    <w:rsid w:val="00C73471"/>
    <w:rsid w:val="00C92E77"/>
    <w:rsid w:val="00CD525A"/>
    <w:rsid w:val="00D05CA7"/>
    <w:rsid w:val="00D06B2D"/>
    <w:rsid w:val="00D12171"/>
    <w:rsid w:val="00D2138C"/>
    <w:rsid w:val="00D3350C"/>
    <w:rsid w:val="00D36CF4"/>
    <w:rsid w:val="00D41A4C"/>
    <w:rsid w:val="00D667A5"/>
    <w:rsid w:val="00DA5D25"/>
    <w:rsid w:val="00DD2456"/>
    <w:rsid w:val="00DD7FCD"/>
    <w:rsid w:val="00E206D9"/>
    <w:rsid w:val="00E26AA4"/>
    <w:rsid w:val="00E515D7"/>
    <w:rsid w:val="00E61720"/>
    <w:rsid w:val="00E70149"/>
    <w:rsid w:val="00E77FB2"/>
    <w:rsid w:val="00EA14D7"/>
    <w:rsid w:val="00EA1CB6"/>
    <w:rsid w:val="00ED0461"/>
    <w:rsid w:val="00EF209E"/>
    <w:rsid w:val="00F02189"/>
    <w:rsid w:val="00F03591"/>
    <w:rsid w:val="00F105B2"/>
    <w:rsid w:val="00F343A2"/>
    <w:rsid w:val="00F41969"/>
    <w:rsid w:val="00F54AD2"/>
    <w:rsid w:val="00F61C32"/>
    <w:rsid w:val="00F8101A"/>
    <w:rsid w:val="00F91560"/>
    <w:rsid w:val="00FA061E"/>
    <w:rsid w:val="00FE641B"/>
    <w:rsid w:val="01177646"/>
    <w:rsid w:val="015918E5"/>
    <w:rsid w:val="0173256C"/>
    <w:rsid w:val="01AE16A6"/>
    <w:rsid w:val="01C3426B"/>
    <w:rsid w:val="02816B04"/>
    <w:rsid w:val="02A55351"/>
    <w:rsid w:val="02B64210"/>
    <w:rsid w:val="043963A0"/>
    <w:rsid w:val="04475DE9"/>
    <w:rsid w:val="04563AEE"/>
    <w:rsid w:val="04AA175E"/>
    <w:rsid w:val="04DE38E4"/>
    <w:rsid w:val="05DC3576"/>
    <w:rsid w:val="05EE1DDF"/>
    <w:rsid w:val="05FD0673"/>
    <w:rsid w:val="070459CE"/>
    <w:rsid w:val="07205439"/>
    <w:rsid w:val="07260B56"/>
    <w:rsid w:val="07273373"/>
    <w:rsid w:val="07AC28EE"/>
    <w:rsid w:val="07BF2252"/>
    <w:rsid w:val="07CC467E"/>
    <w:rsid w:val="08543862"/>
    <w:rsid w:val="08A72899"/>
    <w:rsid w:val="09073595"/>
    <w:rsid w:val="09696560"/>
    <w:rsid w:val="0A11194C"/>
    <w:rsid w:val="0A2269FD"/>
    <w:rsid w:val="0A7F2139"/>
    <w:rsid w:val="0AB73F94"/>
    <w:rsid w:val="0B450096"/>
    <w:rsid w:val="0B8D3B37"/>
    <w:rsid w:val="0C9514D0"/>
    <w:rsid w:val="0CDA43FD"/>
    <w:rsid w:val="0CEB270D"/>
    <w:rsid w:val="0D4F2F27"/>
    <w:rsid w:val="0DA47D15"/>
    <w:rsid w:val="0DA90EBF"/>
    <w:rsid w:val="0F6E6841"/>
    <w:rsid w:val="0FA4553A"/>
    <w:rsid w:val="0FA7589A"/>
    <w:rsid w:val="108A4A02"/>
    <w:rsid w:val="116864B4"/>
    <w:rsid w:val="11D90A89"/>
    <w:rsid w:val="1207434A"/>
    <w:rsid w:val="124066C9"/>
    <w:rsid w:val="12D32AA7"/>
    <w:rsid w:val="12E52E35"/>
    <w:rsid w:val="130F040D"/>
    <w:rsid w:val="138008DC"/>
    <w:rsid w:val="141936F7"/>
    <w:rsid w:val="149A1211"/>
    <w:rsid w:val="14EA3E9A"/>
    <w:rsid w:val="14EC3E50"/>
    <w:rsid w:val="157C0956"/>
    <w:rsid w:val="15A6729D"/>
    <w:rsid w:val="15E438C1"/>
    <w:rsid w:val="16816A05"/>
    <w:rsid w:val="16F21E80"/>
    <w:rsid w:val="17174119"/>
    <w:rsid w:val="175239CC"/>
    <w:rsid w:val="17D91BC5"/>
    <w:rsid w:val="180B2C90"/>
    <w:rsid w:val="186338B1"/>
    <w:rsid w:val="18733C6B"/>
    <w:rsid w:val="18806C17"/>
    <w:rsid w:val="18A37FCF"/>
    <w:rsid w:val="18EB131F"/>
    <w:rsid w:val="199804CB"/>
    <w:rsid w:val="19D3075C"/>
    <w:rsid w:val="1AB7343F"/>
    <w:rsid w:val="1B864974"/>
    <w:rsid w:val="1BCD1A8C"/>
    <w:rsid w:val="1BDC1685"/>
    <w:rsid w:val="1C3364AA"/>
    <w:rsid w:val="1C4C539B"/>
    <w:rsid w:val="1C6568C1"/>
    <w:rsid w:val="1C9F2D24"/>
    <w:rsid w:val="1CC74D9C"/>
    <w:rsid w:val="1DB2021C"/>
    <w:rsid w:val="1DC06E78"/>
    <w:rsid w:val="1E331E29"/>
    <w:rsid w:val="1E383DE6"/>
    <w:rsid w:val="1ED92AAC"/>
    <w:rsid w:val="1EF22D50"/>
    <w:rsid w:val="1F2A7CD4"/>
    <w:rsid w:val="1FA34B38"/>
    <w:rsid w:val="1FBF223A"/>
    <w:rsid w:val="20B946C9"/>
    <w:rsid w:val="20E13B61"/>
    <w:rsid w:val="2175665B"/>
    <w:rsid w:val="21974C34"/>
    <w:rsid w:val="22254490"/>
    <w:rsid w:val="22B54FCC"/>
    <w:rsid w:val="22D876A7"/>
    <w:rsid w:val="22F26EB6"/>
    <w:rsid w:val="246C74D1"/>
    <w:rsid w:val="24741D97"/>
    <w:rsid w:val="24ED567A"/>
    <w:rsid w:val="25AA6C17"/>
    <w:rsid w:val="263510DB"/>
    <w:rsid w:val="263F4E63"/>
    <w:rsid w:val="26447AA5"/>
    <w:rsid w:val="26AB251D"/>
    <w:rsid w:val="272A2BE1"/>
    <w:rsid w:val="278B47FF"/>
    <w:rsid w:val="27E103D9"/>
    <w:rsid w:val="2804241A"/>
    <w:rsid w:val="28732366"/>
    <w:rsid w:val="2879403D"/>
    <w:rsid w:val="28BE50EA"/>
    <w:rsid w:val="28C16C74"/>
    <w:rsid w:val="28E006F9"/>
    <w:rsid w:val="28E22D95"/>
    <w:rsid w:val="29DB70E8"/>
    <w:rsid w:val="29FF2373"/>
    <w:rsid w:val="2A6145C0"/>
    <w:rsid w:val="2AC56A8F"/>
    <w:rsid w:val="2B457AE2"/>
    <w:rsid w:val="2BA10528"/>
    <w:rsid w:val="2C3F790C"/>
    <w:rsid w:val="2C411E81"/>
    <w:rsid w:val="2CAF34E6"/>
    <w:rsid w:val="2CD257A0"/>
    <w:rsid w:val="2D0143E4"/>
    <w:rsid w:val="2D9C0B8A"/>
    <w:rsid w:val="2DF200D4"/>
    <w:rsid w:val="2F9F1790"/>
    <w:rsid w:val="305243F0"/>
    <w:rsid w:val="30E6690C"/>
    <w:rsid w:val="310C77A1"/>
    <w:rsid w:val="31522F36"/>
    <w:rsid w:val="31E738F1"/>
    <w:rsid w:val="32353942"/>
    <w:rsid w:val="32590E86"/>
    <w:rsid w:val="325A3DB7"/>
    <w:rsid w:val="326211A4"/>
    <w:rsid w:val="32736CEB"/>
    <w:rsid w:val="32926A7C"/>
    <w:rsid w:val="32D9765E"/>
    <w:rsid w:val="32E63D28"/>
    <w:rsid w:val="32EA31DB"/>
    <w:rsid w:val="32FA6183"/>
    <w:rsid w:val="3330591E"/>
    <w:rsid w:val="337C3847"/>
    <w:rsid w:val="34C979AB"/>
    <w:rsid w:val="34F343C4"/>
    <w:rsid w:val="35594616"/>
    <w:rsid w:val="356E6EC0"/>
    <w:rsid w:val="36550409"/>
    <w:rsid w:val="371B66E9"/>
    <w:rsid w:val="376046B6"/>
    <w:rsid w:val="37765D6D"/>
    <w:rsid w:val="37AE21BE"/>
    <w:rsid w:val="37CE6DFD"/>
    <w:rsid w:val="383B3842"/>
    <w:rsid w:val="39334B52"/>
    <w:rsid w:val="39CC0134"/>
    <w:rsid w:val="39E43B3D"/>
    <w:rsid w:val="39E83B46"/>
    <w:rsid w:val="3A4A7273"/>
    <w:rsid w:val="3AEA1655"/>
    <w:rsid w:val="3BDF3482"/>
    <w:rsid w:val="3BE679F3"/>
    <w:rsid w:val="3C145981"/>
    <w:rsid w:val="3C283CEA"/>
    <w:rsid w:val="3D046E48"/>
    <w:rsid w:val="3D7F1D96"/>
    <w:rsid w:val="3D850C11"/>
    <w:rsid w:val="3DD31CE8"/>
    <w:rsid w:val="3DE11DF4"/>
    <w:rsid w:val="3DFA66E5"/>
    <w:rsid w:val="3E02123C"/>
    <w:rsid w:val="3F1518F2"/>
    <w:rsid w:val="3F5D011E"/>
    <w:rsid w:val="3FAC15C0"/>
    <w:rsid w:val="3FAFD902"/>
    <w:rsid w:val="404E74E8"/>
    <w:rsid w:val="4061469D"/>
    <w:rsid w:val="40AE0FA1"/>
    <w:rsid w:val="411B2779"/>
    <w:rsid w:val="4126329F"/>
    <w:rsid w:val="422F6F2C"/>
    <w:rsid w:val="426130D2"/>
    <w:rsid w:val="42D74CF4"/>
    <w:rsid w:val="42F56FA2"/>
    <w:rsid w:val="430366B6"/>
    <w:rsid w:val="43254D6F"/>
    <w:rsid w:val="43B667CD"/>
    <w:rsid w:val="43C875B2"/>
    <w:rsid w:val="44E87F0C"/>
    <w:rsid w:val="450E7495"/>
    <w:rsid w:val="45291B7C"/>
    <w:rsid w:val="456E28D8"/>
    <w:rsid w:val="45CF63FD"/>
    <w:rsid w:val="45E14A97"/>
    <w:rsid w:val="465C007D"/>
    <w:rsid w:val="465D0391"/>
    <w:rsid w:val="46992407"/>
    <w:rsid w:val="469F026F"/>
    <w:rsid w:val="46FB0985"/>
    <w:rsid w:val="473D08D3"/>
    <w:rsid w:val="474223EA"/>
    <w:rsid w:val="47472737"/>
    <w:rsid w:val="47480B38"/>
    <w:rsid w:val="47FF061E"/>
    <w:rsid w:val="48496F13"/>
    <w:rsid w:val="484E45BC"/>
    <w:rsid w:val="48546FF3"/>
    <w:rsid w:val="4861755A"/>
    <w:rsid w:val="48752275"/>
    <w:rsid w:val="48C257C0"/>
    <w:rsid w:val="48EC426B"/>
    <w:rsid w:val="490A6CC8"/>
    <w:rsid w:val="49411BC2"/>
    <w:rsid w:val="49733D4E"/>
    <w:rsid w:val="49BA08FD"/>
    <w:rsid w:val="49EF500E"/>
    <w:rsid w:val="4A6F3A3E"/>
    <w:rsid w:val="4AAD2FC1"/>
    <w:rsid w:val="4ADD1493"/>
    <w:rsid w:val="4B1D2A52"/>
    <w:rsid w:val="4B5D01C1"/>
    <w:rsid w:val="4BAF2ACD"/>
    <w:rsid w:val="4BED21A8"/>
    <w:rsid w:val="4C6A7458"/>
    <w:rsid w:val="4D582D45"/>
    <w:rsid w:val="4DE10351"/>
    <w:rsid w:val="4DF057C5"/>
    <w:rsid w:val="4DF16A4A"/>
    <w:rsid w:val="4E280B35"/>
    <w:rsid w:val="4EA40E2C"/>
    <w:rsid w:val="4EF56661"/>
    <w:rsid w:val="4F2D30AA"/>
    <w:rsid w:val="4F535E4E"/>
    <w:rsid w:val="501F040C"/>
    <w:rsid w:val="50CA073B"/>
    <w:rsid w:val="51031542"/>
    <w:rsid w:val="516F05B7"/>
    <w:rsid w:val="51A33CF7"/>
    <w:rsid w:val="51FE2E00"/>
    <w:rsid w:val="52112856"/>
    <w:rsid w:val="52B71335"/>
    <w:rsid w:val="52BE2CB0"/>
    <w:rsid w:val="5332695F"/>
    <w:rsid w:val="535B15D2"/>
    <w:rsid w:val="53684F02"/>
    <w:rsid w:val="5507593A"/>
    <w:rsid w:val="554A3E30"/>
    <w:rsid w:val="55C41416"/>
    <w:rsid w:val="55EC48F2"/>
    <w:rsid w:val="56767EC5"/>
    <w:rsid w:val="56A35365"/>
    <w:rsid w:val="56C35838"/>
    <w:rsid w:val="56D10EED"/>
    <w:rsid w:val="574C6E0F"/>
    <w:rsid w:val="57C777D9"/>
    <w:rsid w:val="57D83E10"/>
    <w:rsid w:val="580F3369"/>
    <w:rsid w:val="5811768E"/>
    <w:rsid w:val="58D803D9"/>
    <w:rsid w:val="59670876"/>
    <w:rsid w:val="597118B7"/>
    <w:rsid w:val="5A170AE3"/>
    <w:rsid w:val="5A4D38D3"/>
    <w:rsid w:val="5A625C12"/>
    <w:rsid w:val="5A8A3138"/>
    <w:rsid w:val="5AB1287E"/>
    <w:rsid w:val="5BC152FB"/>
    <w:rsid w:val="5C233BA9"/>
    <w:rsid w:val="5D681AA6"/>
    <w:rsid w:val="5DDC56E4"/>
    <w:rsid w:val="5DF72B28"/>
    <w:rsid w:val="5EDC4DE6"/>
    <w:rsid w:val="5EDC5CD9"/>
    <w:rsid w:val="5F2A4CFE"/>
    <w:rsid w:val="5FAE13F5"/>
    <w:rsid w:val="5FD805B8"/>
    <w:rsid w:val="602B3387"/>
    <w:rsid w:val="609F7A06"/>
    <w:rsid w:val="60C4621C"/>
    <w:rsid w:val="60DA29A7"/>
    <w:rsid w:val="610C4485"/>
    <w:rsid w:val="614918DA"/>
    <w:rsid w:val="61562C2F"/>
    <w:rsid w:val="61B7099C"/>
    <w:rsid w:val="61CD1BC7"/>
    <w:rsid w:val="61E90398"/>
    <w:rsid w:val="620C0A7A"/>
    <w:rsid w:val="62271D3F"/>
    <w:rsid w:val="62825981"/>
    <w:rsid w:val="62CA1A42"/>
    <w:rsid w:val="635C65CB"/>
    <w:rsid w:val="63C73A64"/>
    <w:rsid w:val="646720D8"/>
    <w:rsid w:val="647A7F0F"/>
    <w:rsid w:val="64E35BA2"/>
    <w:rsid w:val="653914B1"/>
    <w:rsid w:val="657A19E2"/>
    <w:rsid w:val="65C94B94"/>
    <w:rsid w:val="65D71659"/>
    <w:rsid w:val="65DC386A"/>
    <w:rsid w:val="66057DC2"/>
    <w:rsid w:val="670C1E7F"/>
    <w:rsid w:val="679C1664"/>
    <w:rsid w:val="67C2056F"/>
    <w:rsid w:val="67F3778C"/>
    <w:rsid w:val="68414530"/>
    <w:rsid w:val="685577CE"/>
    <w:rsid w:val="69045544"/>
    <w:rsid w:val="6935330E"/>
    <w:rsid w:val="6956C985"/>
    <w:rsid w:val="696114CA"/>
    <w:rsid w:val="699642BA"/>
    <w:rsid w:val="69C142C4"/>
    <w:rsid w:val="69E87DB8"/>
    <w:rsid w:val="69FE7B16"/>
    <w:rsid w:val="6A5F3CEC"/>
    <w:rsid w:val="6A6A3F51"/>
    <w:rsid w:val="6B3912C8"/>
    <w:rsid w:val="6B3A5683"/>
    <w:rsid w:val="6BDD3D5F"/>
    <w:rsid w:val="6C752255"/>
    <w:rsid w:val="6D225F92"/>
    <w:rsid w:val="6D5058D7"/>
    <w:rsid w:val="6DE5722E"/>
    <w:rsid w:val="6DFE1A78"/>
    <w:rsid w:val="6E081EA4"/>
    <w:rsid w:val="6E1A6950"/>
    <w:rsid w:val="6E3D2F9E"/>
    <w:rsid w:val="6E9F47AF"/>
    <w:rsid w:val="6ED96FCA"/>
    <w:rsid w:val="6EF85D1B"/>
    <w:rsid w:val="6F1B1DD7"/>
    <w:rsid w:val="6F6E4002"/>
    <w:rsid w:val="709434E1"/>
    <w:rsid w:val="719C0B23"/>
    <w:rsid w:val="721476D6"/>
    <w:rsid w:val="727278B7"/>
    <w:rsid w:val="7279443D"/>
    <w:rsid w:val="72F76F33"/>
    <w:rsid w:val="733046A8"/>
    <w:rsid w:val="7338285B"/>
    <w:rsid w:val="73C30779"/>
    <w:rsid w:val="741B3AFF"/>
    <w:rsid w:val="74352BC5"/>
    <w:rsid w:val="743814C0"/>
    <w:rsid w:val="74A54ED4"/>
    <w:rsid w:val="74B5297D"/>
    <w:rsid w:val="756D1BE3"/>
    <w:rsid w:val="75A80841"/>
    <w:rsid w:val="75E04935"/>
    <w:rsid w:val="75F13CBD"/>
    <w:rsid w:val="75FB6580"/>
    <w:rsid w:val="766037F7"/>
    <w:rsid w:val="76781F6E"/>
    <w:rsid w:val="76E641B9"/>
    <w:rsid w:val="775454C0"/>
    <w:rsid w:val="77884FBD"/>
    <w:rsid w:val="77B02CA2"/>
    <w:rsid w:val="77F36D41"/>
    <w:rsid w:val="786E6E40"/>
    <w:rsid w:val="79D96925"/>
    <w:rsid w:val="7A184F29"/>
    <w:rsid w:val="7A193DE6"/>
    <w:rsid w:val="7A3F1836"/>
    <w:rsid w:val="7A4E1EBA"/>
    <w:rsid w:val="7A7D20A5"/>
    <w:rsid w:val="7A9D0173"/>
    <w:rsid w:val="7AC1481C"/>
    <w:rsid w:val="7B206E30"/>
    <w:rsid w:val="7B312AED"/>
    <w:rsid w:val="7B3431FA"/>
    <w:rsid w:val="7B4F2F08"/>
    <w:rsid w:val="7B5C29F1"/>
    <w:rsid w:val="7B5D0B8D"/>
    <w:rsid w:val="7B7749F0"/>
    <w:rsid w:val="7C2D494E"/>
    <w:rsid w:val="7CA76EDE"/>
    <w:rsid w:val="7CC04BF4"/>
    <w:rsid w:val="7CEE653E"/>
    <w:rsid w:val="7DB01666"/>
    <w:rsid w:val="7DBE1FF6"/>
    <w:rsid w:val="7DC347C0"/>
    <w:rsid w:val="7DE441CF"/>
    <w:rsid w:val="7DF22173"/>
    <w:rsid w:val="7EB928E3"/>
    <w:rsid w:val="7EE50498"/>
    <w:rsid w:val="7EEA25E1"/>
    <w:rsid w:val="7EFA2663"/>
    <w:rsid w:val="7F2F5A64"/>
    <w:rsid w:val="7F395497"/>
    <w:rsid w:val="7FA57B8B"/>
    <w:rsid w:val="7FC5546E"/>
    <w:rsid w:val="F6ADC4C3"/>
    <w:rsid w:val="FEF72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1" w:name="index 1"/>
    <w:lsdException w:uiPriority="1" w:name="index 2"/>
    <w:lsdException w:uiPriority="1" w:name="index 3"/>
    <w:lsdException w:uiPriority="1" w:name="index 4"/>
    <w:lsdException w:uiPriority="1" w:name="index 5"/>
    <w:lsdException w:uiPriority="1" w:name="index 6"/>
    <w:lsdException w:uiPriority="1" w:name="index 7"/>
    <w:lsdException w:uiPriority="1" w:name="index 8"/>
    <w:lsdException w:uiPriority="1" w:name="index 9"/>
    <w:lsdException w:qFormat="1" w:unhideWhenUsed="0" w:uiPriority="39" w:semiHidden="0" w:name="toc 1"/>
    <w:lsdException w:qFormat="1" w:unhideWhenUsed="0" w:uiPriority="39" w:semiHidden="0" w:name="toc 2"/>
    <w:lsdException w:unhideWhenUsed="0" w:uiPriority="39" w:semiHidden="0" w:name="toc 3"/>
    <w:lsdException w:qFormat="1" w:unhideWhenUsed="0"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1" w:name="footnote text"/>
    <w:lsdException w:qFormat="1" w:unhideWhenUsed="0" w:uiPriority="0" w:name="annotation text"/>
    <w:lsdException w:uiPriority="0" w:semiHidden="0" w:name="header"/>
    <w:lsdException w:qFormat="1" w:uiPriority="99" w:semiHidden="0" w:name="footer"/>
    <w:lsdException w:uiPriority="1" w:name="index heading"/>
    <w:lsdException w:qFormat="1" w:uiPriority="1" w:name="caption"/>
    <w:lsdException w:uiPriority="1" w:name="table of figures"/>
    <w:lsdException w:uiPriority="1" w:name="envelope address"/>
    <w:lsdException w:uiPriority="1" w:name="envelope return"/>
    <w:lsdException w:uiPriority="1" w:name="footnote reference"/>
    <w:lsdException w:unhideWhenUsed="0" w:uiPriority="0" w:name="annotation reference"/>
    <w:lsdException w:uiPriority="1" w:name="line number"/>
    <w:lsdException w:unhideWhenUsed="0" w:uiPriority="0" w:semiHidden="0" w:name="page number"/>
    <w:lsdException w:uiPriority="1" w:name="endnote reference"/>
    <w:lsdException w:uiPriority="1" w:name="endnote text"/>
    <w:lsdException w:uiPriority="1" w:name="table of authorities"/>
    <w:lsdException w:uiPriority="1" w:name="macro"/>
    <w:lsdException w:uiPriority="1" w:name="toa heading"/>
    <w:lsdException w:uiPriority="1" w:name="List"/>
    <w:lsdException w:qFormat="1" w:unhideWhenUsed="0" w:uiPriority="0" w:semiHidden="0" w:name="List Bullet"/>
    <w:lsdException w:uiPriority="1" w:name="List Number"/>
    <w:lsdException w:uiPriority="1" w:name="List 2"/>
    <w:lsdException w:uiPriority="1" w:name="List 3"/>
    <w:lsdException w:uiPriority="1" w:name="List 4"/>
    <w:lsdException w:uiPriority="1"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1" w:name="List Number 2"/>
    <w:lsdException w:uiPriority="1" w:name="List Number 3"/>
    <w:lsdException w:uiPriority="1" w:name="List Number 4"/>
    <w:lsdException w:uiPriority="1" w:name="List Number 5"/>
    <w:lsdException w:qFormat="1" w:unhideWhenUsed="0" w:uiPriority="0" w:semiHidden="0" w:name="Title"/>
    <w:lsdException w:uiPriority="1" w:name="Closing"/>
    <w:lsdException w:uiPriority="1" w:name="Signature"/>
    <w:lsdException w:qFormat="1" w:uiPriority="1" w:name="Default Paragraph Font"/>
    <w:lsdException w:qFormat="1" w:unhideWhenUsed="0" w:uiPriority="0" w:semiHidden="0" w:name="Body Text"/>
    <w:lsdException w:qFormat="1" w:unhideWhenUsed="0" w:uiPriority="0" w:semiHidden="0" w:name="Body Text Indent"/>
    <w:lsdException w:uiPriority="1" w:name="List Continue"/>
    <w:lsdException w:uiPriority="1" w:name="List Continue 2"/>
    <w:lsdException w:uiPriority="1" w:name="List Continue 3"/>
    <w:lsdException w:uiPriority="1" w:name="List Continue 4"/>
    <w:lsdException w:uiPriority="1" w:name="List Continue 5"/>
    <w:lsdException w:uiPriority="1" w:name="Message Header"/>
    <w:lsdException w:qFormat="1" w:unhideWhenUsed="0" w:uiPriority="0" w:semiHidden="0" w:name="Subtitle"/>
    <w:lsdException w:uiPriority="1"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1"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1"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1" w:semiHidden="0" w:name="Emphasis"/>
    <w:lsdException w:uiPriority="1" w:name="Document Map"/>
    <w:lsdException w:uiPriority="0" w:semiHidden="0" w:name="Plain Text"/>
    <w:lsdException w:uiPriority="1" w:name="E-mail Signature"/>
    <w:lsdException w:qFormat="1" w:uiPriority="99" w:semiHidden="0" w:name="Normal (Web)"/>
    <w:lsdException w:uiPriority="1" w:name="HTML Acronym"/>
    <w:lsdException w:uiPriority="1" w:name="HTML Address"/>
    <w:lsdException w:uiPriority="1" w:name="HTML Cite"/>
    <w:lsdException w:uiPriority="1" w:name="HTML Code"/>
    <w:lsdException w:uiPriority="1" w:name="HTML Definition"/>
    <w:lsdException w:uiPriority="1" w:name="HTML Keyboard"/>
    <w:lsdException w:uiPriority="1" w:name="HTML Preformatted"/>
    <w:lsdException w:uiPriority="1" w:name="HTML Sample"/>
    <w:lsdException w:uiPriority="1" w:name="HTML Typewriter"/>
    <w:lsdException w:uiPriority="1" w:name="HTML Variable"/>
    <w:lsdException w:qFormat="1" w:uiPriority="99" w:name="Normal Table"/>
    <w:lsdException w:qFormat="1" w:unhideWhenUsed="0" w:uiPriority="0" w:name="annotation subject"/>
    <w:lsdException w:uiPriority="1" w:name="Table Simple 1"/>
    <w:lsdException w:uiPriority="1" w:name="Table Simple 2"/>
    <w:lsdException w:uiPriority="1" w:name="Table Simple 3"/>
    <w:lsdException w:uiPriority="1" w:name="Table Classic 1"/>
    <w:lsdException w:uiPriority="1" w:name="Table Classic 2"/>
    <w:lsdException w:uiPriority="1" w:name="Table Classic 3"/>
    <w:lsdException w:uiPriority="1" w:name="Table Classic 4"/>
    <w:lsdException w:uiPriority="1" w:name="Table Colorful 1"/>
    <w:lsdException w:uiPriority="1" w:name="Table Colorful 2"/>
    <w:lsdException w:uiPriority="1" w:name="Table Colorful 3"/>
    <w:lsdException w:uiPriority="1" w:name="Table Columns 1"/>
    <w:lsdException w:uiPriority="1" w:name="Table Columns 2"/>
    <w:lsdException w:uiPriority="1" w:name="Table Columns 3"/>
    <w:lsdException w:uiPriority="1" w:name="Table Columns 4"/>
    <w:lsdException w:uiPriority="1" w:name="Table Columns 5"/>
    <w:lsdException w:uiPriority="1" w:name="Table Grid 1"/>
    <w:lsdException w:uiPriority="1" w:name="Table Grid 2"/>
    <w:lsdException w:uiPriority="1" w:name="Table Grid 3"/>
    <w:lsdException w:uiPriority="1" w:name="Table Grid 4"/>
    <w:lsdException w:uiPriority="1" w:name="Table Grid 5"/>
    <w:lsdException w:uiPriority="1" w:name="Table Grid 6"/>
    <w:lsdException w:uiPriority="1" w:name="Table Grid 7"/>
    <w:lsdException w:uiPriority="1" w:name="Table Grid 8"/>
    <w:lsdException w:uiPriority="1" w:name="Table List 1"/>
    <w:lsdException w:uiPriority="1" w:name="Table List 2"/>
    <w:lsdException w:uiPriority="1" w:name="Table List 3"/>
    <w:lsdException w:uiPriority="1" w:name="Table List 4"/>
    <w:lsdException w:uiPriority="1" w:name="Table List 5"/>
    <w:lsdException w:uiPriority="1" w:name="Table List 6"/>
    <w:lsdException w:uiPriority="1" w:name="Table List 7"/>
    <w:lsdException w:uiPriority="1" w:name="Table List 8"/>
    <w:lsdException w:uiPriority="1" w:name="Table 3D effects 1"/>
    <w:lsdException w:uiPriority="1" w:name="Table 3D effects 2"/>
    <w:lsdException w:uiPriority="1" w:name="Table 3D effects 3"/>
    <w:lsdException w:uiPriority="1" w:name="Table Contemporary"/>
    <w:lsdException w:uiPriority="1" w:name="Table Elegant"/>
    <w:lsdException w:uiPriority="1" w:name="Table Professional"/>
    <w:lsdException w:uiPriority="1" w:name="Table Subtle 1"/>
    <w:lsdException w:uiPriority="1" w:name="Table Subtle 2"/>
    <w:lsdException w:uiPriority="1" w:name="Table Web 1"/>
    <w:lsdException w:uiPriority="1" w:name="Table Web 2"/>
    <w:lsdException w:uiPriority="1" w:name="Table Web 3"/>
    <w:lsdException w:unhideWhenUsed="0" w:uiPriority="0" w:name="Balloon Text"/>
    <w:lsdException w:qFormat="1" w:unhideWhenUsed="0" w:uiPriority="0" w:semiHidden="0" w:name="Table Grid"/>
    <w:lsdException w:uiPriority="1"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Times New Roman" w:hAnsi="Times New Roman" w:eastAsia="宋体" w:cs="Times New Roman"/>
      <w:kern w:val="2"/>
      <w:sz w:val="21"/>
      <w:szCs w:val="22"/>
      <w:lang w:val="en-US" w:eastAsia="zh-CN" w:bidi="ar-SA"/>
    </w:rPr>
  </w:style>
  <w:style w:type="paragraph" w:styleId="3">
    <w:name w:val="heading 1"/>
    <w:basedOn w:val="1"/>
    <w:next w:val="1"/>
    <w:link w:val="5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7"/>
    <w:qFormat/>
    <w:uiPriority w:val="0"/>
    <w:pPr>
      <w:keepNext/>
      <w:keepLines/>
      <w:ind w:firstLine="0" w:firstLineChars="0"/>
      <w:outlineLvl w:val="1"/>
    </w:pPr>
    <w:rPr>
      <w:rFonts w:ascii="Arial" w:hAnsi="Arial"/>
      <w:b/>
      <w:bCs/>
      <w:kern w:val="0"/>
      <w:sz w:val="24"/>
      <w:szCs w:val="32"/>
    </w:rPr>
  </w:style>
  <w:style w:type="paragraph" w:styleId="5">
    <w:name w:val="heading 3"/>
    <w:basedOn w:val="1"/>
    <w:next w:val="1"/>
    <w:link w:val="58"/>
    <w:qFormat/>
    <w:uiPriority w:val="0"/>
    <w:pPr>
      <w:keepNext/>
      <w:keepLines/>
      <w:spacing w:before="260" w:after="260" w:line="416" w:lineRule="auto"/>
      <w:outlineLvl w:val="2"/>
    </w:pPr>
    <w:rPr>
      <w:b/>
      <w:bCs/>
      <w:kern w:val="0"/>
      <w:sz w:val="32"/>
      <w:szCs w:val="32"/>
    </w:rPr>
  </w:style>
  <w:style w:type="paragraph" w:styleId="6">
    <w:name w:val="heading 4"/>
    <w:basedOn w:val="1"/>
    <w:next w:val="1"/>
    <w:link w:val="63"/>
    <w:qFormat/>
    <w:uiPriority w:val="0"/>
    <w:pPr>
      <w:keepNext/>
      <w:keepLines/>
      <w:spacing w:before="280" w:after="290" w:line="376" w:lineRule="auto"/>
      <w:outlineLvl w:val="3"/>
    </w:pPr>
    <w:rPr>
      <w:rFonts w:ascii="Arial" w:hAnsi="Arial" w:eastAsia="黑体"/>
      <w:b/>
      <w:bCs/>
      <w:kern w:val="0"/>
      <w:sz w:val="28"/>
      <w:szCs w:val="28"/>
    </w:rPr>
  </w:style>
  <w:style w:type="paragraph" w:styleId="7">
    <w:name w:val="heading 5"/>
    <w:basedOn w:val="1"/>
    <w:next w:val="1"/>
    <w:link w:val="54"/>
    <w:qFormat/>
    <w:uiPriority w:val="0"/>
    <w:pPr>
      <w:keepNext/>
      <w:keepLines/>
      <w:spacing w:before="280" w:after="290" w:line="376" w:lineRule="auto"/>
      <w:outlineLvl w:val="4"/>
    </w:pPr>
    <w:rPr>
      <w:b/>
      <w:bCs/>
      <w:kern w:val="0"/>
      <w:sz w:val="28"/>
      <w:szCs w:val="28"/>
    </w:rPr>
  </w:style>
  <w:style w:type="paragraph" w:styleId="8">
    <w:name w:val="heading 6"/>
    <w:basedOn w:val="1"/>
    <w:next w:val="1"/>
    <w:link w:val="64"/>
    <w:qFormat/>
    <w:uiPriority w:val="0"/>
    <w:pPr>
      <w:keepNext/>
      <w:keepLines/>
      <w:spacing w:before="240" w:after="64" w:line="320" w:lineRule="auto"/>
      <w:outlineLvl w:val="5"/>
    </w:pPr>
    <w:rPr>
      <w:rFonts w:ascii="Arial" w:hAnsi="Arial" w:eastAsia="黑体"/>
      <w:b/>
      <w:bCs/>
      <w:kern w:val="0"/>
      <w:sz w:val="24"/>
      <w:szCs w:val="24"/>
    </w:rPr>
  </w:style>
  <w:style w:type="paragraph" w:styleId="9">
    <w:name w:val="heading 7"/>
    <w:basedOn w:val="1"/>
    <w:next w:val="1"/>
    <w:link w:val="65"/>
    <w:qFormat/>
    <w:uiPriority w:val="0"/>
    <w:pPr>
      <w:keepNext/>
      <w:keepLines/>
      <w:spacing w:before="240" w:after="64" w:line="320" w:lineRule="auto"/>
      <w:outlineLvl w:val="6"/>
    </w:pPr>
    <w:rPr>
      <w:b/>
      <w:bCs/>
      <w:kern w:val="0"/>
      <w:sz w:val="24"/>
      <w:szCs w:val="24"/>
    </w:rPr>
  </w:style>
  <w:style w:type="paragraph" w:styleId="10">
    <w:name w:val="heading 8"/>
    <w:basedOn w:val="1"/>
    <w:next w:val="1"/>
    <w:link w:val="66"/>
    <w:qFormat/>
    <w:uiPriority w:val="0"/>
    <w:pPr>
      <w:keepNext/>
      <w:keepLines/>
      <w:spacing w:before="240" w:after="64" w:line="320" w:lineRule="auto"/>
      <w:outlineLvl w:val="7"/>
    </w:pPr>
    <w:rPr>
      <w:rFonts w:ascii="Arial" w:hAnsi="Arial" w:eastAsia="黑体"/>
      <w:kern w:val="0"/>
      <w:sz w:val="24"/>
      <w:szCs w:val="24"/>
    </w:rPr>
  </w:style>
  <w:style w:type="paragraph" w:styleId="11">
    <w:name w:val="heading 9"/>
    <w:basedOn w:val="1"/>
    <w:next w:val="1"/>
    <w:link w:val="59"/>
    <w:qFormat/>
    <w:uiPriority w:val="0"/>
    <w:pPr>
      <w:keepNext/>
      <w:keepLines/>
      <w:spacing w:before="240" w:after="64" w:line="320" w:lineRule="auto"/>
      <w:outlineLvl w:val="8"/>
    </w:pPr>
    <w:rPr>
      <w:rFonts w:ascii="Arial" w:hAnsi="Arial" w:eastAsia="黑体"/>
      <w:kern w:val="0"/>
      <w:sz w:val="20"/>
      <w:szCs w:val="21"/>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2"/>
    <w:qFormat/>
    <w:uiPriority w:val="0"/>
    <w:pPr>
      <w:spacing w:after="120"/>
    </w:pPr>
    <w:rPr>
      <w:kern w:val="0"/>
      <w:sz w:val="20"/>
      <w:szCs w:val="24"/>
    </w:rPr>
  </w:style>
  <w:style w:type="paragraph" w:styleId="12">
    <w:name w:val="toc 7"/>
    <w:basedOn w:val="1"/>
    <w:next w:val="1"/>
    <w:unhideWhenUsed/>
    <w:qFormat/>
    <w:uiPriority w:val="39"/>
    <w:pPr>
      <w:ind w:left="2520" w:leftChars="1200"/>
    </w:pPr>
    <w:rPr>
      <w:rFonts w:ascii="Calibri" w:hAnsi="Calibri"/>
    </w:rPr>
  </w:style>
  <w:style w:type="paragraph" w:styleId="13">
    <w:name w:val="List Bullet 4"/>
    <w:basedOn w:val="1"/>
    <w:qFormat/>
    <w:uiPriority w:val="0"/>
    <w:pPr>
      <w:numPr>
        <w:ilvl w:val="0"/>
        <w:numId w:val="1"/>
      </w:numPr>
    </w:pPr>
    <w:rPr>
      <w:szCs w:val="24"/>
    </w:rPr>
  </w:style>
  <w:style w:type="paragraph" w:styleId="14">
    <w:name w:val="Normal Indent"/>
    <w:basedOn w:val="1"/>
    <w:qFormat/>
    <w:uiPriority w:val="0"/>
    <w:pPr>
      <w:ind w:firstLine="420"/>
    </w:pPr>
    <w:rPr>
      <w:szCs w:val="20"/>
    </w:rPr>
  </w:style>
  <w:style w:type="paragraph" w:styleId="15">
    <w:name w:val="List Bullet"/>
    <w:basedOn w:val="1"/>
    <w:qFormat/>
    <w:uiPriority w:val="0"/>
    <w:pPr>
      <w:numPr>
        <w:ilvl w:val="0"/>
        <w:numId w:val="2"/>
      </w:numPr>
    </w:pPr>
    <w:rPr>
      <w:szCs w:val="24"/>
    </w:rPr>
  </w:style>
  <w:style w:type="paragraph" w:styleId="16">
    <w:name w:val="annotation text"/>
    <w:basedOn w:val="1"/>
    <w:link w:val="67"/>
    <w:semiHidden/>
    <w:qFormat/>
    <w:uiPriority w:val="0"/>
    <w:pPr>
      <w:adjustRightInd w:val="0"/>
      <w:spacing w:line="360" w:lineRule="atLeast"/>
      <w:textAlignment w:val="baseline"/>
    </w:pPr>
    <w:rPr>
      <w:kern w:val="0"/>
      <w:sz w:val="24"/>
      <w:szCs w:val="20"/>
    </w:rPr>
  </w:style>
  <w:style w:type="paragraph" w:styleId="17">
    <w:name w:val="Body Text 3"/>
    <w:basedOn w:val="1"/>
    <w:link w:val="55"/>
    <w:qFormat/>
    <w:uiPriority w:val="0"/>
    <w:pPr>
      <w:spacing w:after="120"/>
    </w:pPr>
    <w:rPr>
      <w:kern w:val="0"/>
      <w:sz w:val="16"/>
      <w:szCs w:val="16"/>
    </w:rPr>
  </w:style>
  <w:style w:type="paragraph" w:styleId="18">
    <w:name w:val="List Bullet 3"/>
    <w:basedOn w:val="1"/>
    <w:qFormat/>
    <w:uiPriority w:val="0"/>
    <w:pPr>
      <w:numPr>
        <w:ilvl w:val="0"/>
        <w:numId w:val="3"/>
      </w:numPr>
    </w:pPr>
    <w:rPr>
      <w:szCs w:val="24"/>
    </w:rPr>
  </w:style>
  <w:style w:type="paragraph" w:styleId="19">
    <w:name w:val="Body Text Indent"/>
    <w:basedOn w:val="1"/>
    <w:link w:val="53"/>
    <w:qFormat/>
    <w:uiPriority w:val="0"/>
    <w:pPr>
      <w:adjustRightInd w:val="0"/>
      <w:snapToGrid w:val="0"/>
      <w:ind w:firstLine="420"/>
    </w:pPr>
    <w:rPr>
      <w:rFonts w:ascii="宋体" w:hAnsi="宋体"/>
      <w:kern w:val="0"/>
      <w:sz w:val="20"/>
      <w:szCs w:val="24"/>
    </w:rPr>
  </w:style>
  <w:style w:type="paragraph" w:styleId="20">
    <w:name w:val="List Bullet 2"/>
    <w:basedOn w:val="1"/>
    <w:qFormat/>
    <w:uiPriority w:val="0"/>
    <w:pPr>
      <w:numPr>
        <w:ilvl w:val="0"/>
        <w:numId w:val="4"/>
      </w:numPr>
    </w:pPr>
    <w:rPr>
      <w:szCs w:val="24"/>
    </w:rPr>
  </w:style>
  <w:style w:type="paragraph" w:styleId="21">
    <w:name w:val="toc 5"/>
    <w:basedOn w:val="1"/>
    <w:next w:val="1"/>
    <w:qFormat/>
    <w:uiPriority w:val="39"/>
    <w:pPr>
      <w:ind w:left="1680" w:leftChars="800"/>
    </w:pPr>
    <w:rPr>
      <w:szCs w:val="24"/>
    </w:rPr>
  </w:style>
  <w:style w:type="paragraph" w:styleId="22">
    <w:name w:val="toc 3"/>
    <w:basedOn w:val="1"/>
    <w:next w:val="1"/>
    <w:uiPriority w:val="39"/>
    <w:pPr>
      <w:ind w:left="400" w:leftChars="400" w:firstLine="0" w:firstLineChars="0"/>
      <w:contextualSpacing/>
    </w:pPr>
    <w:rPr>
      <w:szCs w:val="24"/>
    </w:rPr>
  </w:style>
  <w:style w:type="paragraph" w:styleId="23">
    <w:name w:val="Plain Text"/>
    <w:basedOn w:val="1"/>
    <w:link w:val="68"/>
    <w:unhideWhenUsed/>
    <w:uiPriority w:val="0"/>
    <w:rPr>
      <w:rFonts w:ascii="宋体" w:hAnsi="Courier New"/>
      <w:kern w:val="0"/>
      <w:sz w:val="20"/>
      <w:szCs w:val="21"/>
    </w:rPr>
  </w:style>
  <w:style w:type="paragraph" w:styleId="24">
    <w:name w:val="List Bullet 5"/>
    <w:basedOn w:val="1"/>
    <w:qFormat/>
    <w:uiPriority w:val="0"/>
    <w:pPr>
      <w:numPr>
        <w:ilvl w:val="0"/>
        <w:numId w:val="5"/>
      </w:numPr>
    </w:pPr>
    <w:rPr>
      <w:szCs w:val="24"/>
    </w:rPr>
  </w:style>
  <w:style w:type="paragraph" w:styleId="25">
    <w:name w:val="toc 8"/>
    <w:basedOn w:val="1"/>
    <w:next w:val="1"/>
    <w:unhideWhenUsed/>
    <w:qFormat/>
    <w:uiPriority w:val="39"/>
    <w:pPr>
      <w:ind w:left="2940" w:leftChars="1400"/>
    </w:pPr>
    <w:rPr>
      <w:rFonts w:ascii="Calibri" w:hAnsi="Calibri"/>
    </w:rPr>
  </w:style>
  <w:style w:type="paragraph" w:styleId="26">
    <w:name w:val="Date"/>
    <w:basedOn w:val="1"/>
    <w:next w:val="1"/>
    <w:link w:val="61"/>
    <w:uiPriority w:val="0"/>
    <w:pPr>
      <w:ind w:left="100" w:leftChars="2500"/>
    </w:pPr>
    <w:rPr>
      <w:kern w:val="0"/>
      <w:sz w:val="20"/>
      <w:szCs w:val="24"/>
    </w:rPr>
  </w:style>
  <w:style w:type="paragraph" w:styleId="27">
    <w:name w:val="Body Text Indent 2"/>
    <w:basedOn w:val="1"/>
    <w:link w:val="69"/>
    <w:qFormat/>
    <w:uiPriority w:val="0"/>
    <w:pPr>
      <w:tabs>
        <w:tab w:val="left" w:pos="1365"/>
      </w:tabs>
      <w:spacing w:line="440" w:lineRule="atLeast"/>
      <w:ind w:left="1342" w:leftChars="639"/>
    </w:pPr>
    <w:rPr>
      <w:kern w:val="0"/>
      <w:sz w:val="24"/>
      <w:szCs w:val="24"/>
    </w:rPr>
  </w:style>
  <w:style w:type="paragraph" w:styleId="28">
    <w:name w:val="Balloon Text"/>
    <w:basedOn w:val="1"/>
    <w:link w:val="70"/>
    <w:semiHidden/>
    <w:uiPriority w:val="0"/>
    <w:rPr>
      <w:kern w:val="0"/>
      <w:sz w:val="18"/>
      <w:szCs w:val="18"/>
    </w:rPr>
  </w:style>
  <w:style w:type="paragraph" w:styleId="29">
    <w:name w:val="footer"/>
    <w:basedOn w:val="1"/>
    <w:link w:val="71"/>
    <w:unhideWhenUsed/>
    <w:qFormat/>
    <w:uiPriority w:val="99"/>
    <w:pPr>
      <w:tabs>
        <w:tab w:val="center" w:pos="4153"/>
        <w:tab w:val="right" w:pos="8306"/>
      </w:tabs>
      <w:snapToGrid w:val="0"/>
    </w:pPr>
    <w:rPr>
      <w:kern w:val="0"/>
      <w:sz w:val="18"/>
      <w:szCs w:val="18"/>
    </w:rPr>
  </w:style>
  <w:style w:type="paragraph" w:styleId="30">
    <w:name w:val="header"/>
    <w:basedOn w:val="1"/>
    <w:link w:val="72"/>
    <w:unhideWhenUsed/>
    <w:uiPriority w:val="0"/>
    <w:pPr>
      <w:pBdr>
        <w:bottom w:val="single" w:color="auto" w:sz="6" w:space="1"/>
      </w:pBdr>
      <w:tabs>
        <w:tab w:val="center" w:pos="4153"/>
        <w:tab w:val="right" w:pos="8306"/>
      </w:tabs>
      <w:snapToGrid w:val="0"/>
      <w:jc w:val="center"/>
    </w:pPr>
    <w:rPr>
      <w:kern w:val="0"/>
      <w:sz w:val="18"/>
      <w:szCs w:val="18"/>
    </w:rPr>
  </w:style>
  <w:style w:type="paragraph" w:styleId="31">
    <w:name w:val="toc 1"/>
    <w:basedOn w:val="1"/>
    <w:next w:val="1"/>
    <w:qFormat/>
    <w:uiPriority w:val="39"/>
    <w:pPr>
      <w:ind w:firstLine="0" w:firstLineChars="0"/>
      <w:contextualSpacing/>
    </w:pPr>
    <w:rPr>
      <w:szCs w:val="24"/>
    </w:rPr>
  </w:style>
  <w:style w:type="paragraph" w:styleId="32">
    <w:name w:val="toc 4"/>
    <w:basedOn w:val="1"/>
    <w:next w:val="1"/>
    <w:qFormat/>
    <w:uiPriority w:val="39"/>
    <w:pPr>
      <w:ind w:left="1260" w:leftChars="600"/>
    </w:pPr>
    <w:rPr>
      <w:szCs w:val="24"/>
    </w:rPr>
  </w:style>
  <w:style w:type="paragraph" w:styleId="33">
    <w:name w:val="Subtitle"/>
    <w:basedOn w:val="1"/>
    <w:link w:val="73"/>
    <w:qFormat/>
    <w:uiPriority w:val="0"/>
    <w:pPr>
      <w:widowControl/>
      <w:jc w:val="center"/>
    </w:pPr>
    <w:rPr>
      <w:kern w:val="0"/>
      <w:sz w:val="20"/>
      <w:szCs w:val="24"/>
      <w:u w:val="single"/>
      <w:lang w:eastAsia="en-US"/>
    </w:rPr>
  </w:style>
  <w:style w:type="paragraph" w:styleId="34">
    <w:name w:val="toc 6"/>
    <w:basedOn w:val="1"/>
    <w:next w:val="1"/>
    <w:unhideWhenUsed/>
    <w:qFormat/>
    <w:uiPriority w:val="39"/>
    <w:pPr>
      <w:ind w:left="2100" w:leftChars="1000"/>
    </w:pPr>
    <w:rPr>
      <w:rFonts w:ascii="Calibri" w:hAnsi="Calibri"/>
    </w:rPr>
  </w:style>
  <w:style w:type="paragraph" w:styleId="35">
    <w:name w:val="Body Text Indent 3"/>
    <w:basedOn w:val="1"/>
    <w:link w:val="74"/>
    <w:qFormat/>
    <w:uiPriority w:val="0"/>
    <w:pPr>
      <w:adjustRightInd w:val="0"/>
      <w:snapToGrid w:val="0"/>
      <w:ind w:left="1800" w:leftChars="857"/>
    </w:pPr>
    <w:rPr>
      <w:rFonts w:ascii="宋体" w:hAnsi="宋体"/>
      <w:kern w:val="0"/>
      <w:sz w:val="20"/>
      <w:szCs w:val="24"/>
    </w:rPr>
  </w:style>
  <w:style w:type="paragraph" w:styleId="36">
    <w:name w:val="toc 2"/>
    <w:basedOn w:val="1"/>
    <w:next w:val="1"/>
    <w:qFormat/>
    <w:uiPriority w:val="39"/>
    <w:pPr>
      <w:ind w:left="200" w:leftChars="200" w:firstLine="0" w:firstLineChars="0"/>
      <w:contextualSpacing/>
    </w:pPr>
    <w:rPr>
      <w:szCs w:val="24"/>
    </w:rPr>
  </w:style>
  <w:style w:type="paragraph" w:styleId="37">
    <w:name w:val="toc 9"/>
    <w:basedOn w:val="1"/>
    <w:next w:val="1"/>
    <w:unhideWhenUsed/>
    <w:qFormat/>
    <w:uiPriority w:val="39"/>
    <w:pPr>
      <w:ind w:left="3360" w:leftChars="1600"/>
    </w:pPr>
    <w:rPr>
      <w:rFonts w:ascii="Calibri" w:hAnsi="Calibri"/>
    </w:rPr>
  </w:style>
  <w:style w:type="paragraph" w:styleId="38">
    <w:name w:val="Body Text 2"/>
    <w:basedOn w:val="1"/>
    <w:link w:val="75"/>
    <w:uiPriority w:val="0"/>
    <w:pPr>
      <w:spacing w:after="120" w:line="480" w:lineRule="auto"/>
    </w:pPr>
    <w:rPr>
      <w:kern w:val="0"/>
      <w:sz w:val="20"/>
      <w:szCs w:val="24"/>
    </w:rPr>
  </w:style>
  <w:style w:type="paragraph" w:styleId="39">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40">
    <w:name w:val="Title"/>
    <w:basedOn w:val="1"/>
    <w:next w:val="1"/>
    <w:qFormat/>
    <w:uiPriority w:val="0"/>
    <w:pPr>
      <w:spacing w:before="240" w:after="60"/>
      <w:jc w:val="center"/>
      <w:outlineLvl w:val="0"/>
    </w:pPr>
    <w:rPr>
      <w:rFonts w:ascii="Calibri" w:hAnsi="Calibri"/>
      <w:b/>
      <w:bCs/>
      <w:sz w:val="32"/>
      <w:szCs w:val="32"/>
    </w:rPr>
  </w:style>
  <w:style w:type="paragraph" w:styleId="41">
    <w:name w:val="annotation subject"/>
    <w:basedOn w:val="16"/>
    <w:next w:val="16"/>
    <w:link w:val="76"/>
    <w:semiHidden/>
    <w:qFormat/>
    <w:uiPriority w:val="0"/>
    <w:pPr>
      <w:adjustRightInd/>
      <w:spacing w:line="240" w:lineRule="auto"/>
      <w:textAlignment w:val="auto"/>
    </w:pPr>
    <w:rPr>
      <w:b/>
      <w:bCs/>
      <w:szCs w:val="24"/>
    </w:rPr>
  </w:style>
  <w:style w:type="paragraph" w:styleId="42">
    <w:name w:val="Body Text First Indent"/>
    <w:basedOn w:val="2"/>
    <w:next w:val="43"/>
    <w:qFormat/>
    <w:uiPriority w:val="0"/>
    <w:pPr>
      <w:ind w:firstLine="100" w:firstLineChars="100"/>
    </w:pPr>
  </w:style>
  <w:style w:type="paragraph" w:customStyle="1" w:styleId="43">
    <w:name w:val="样式 正文首行缩进 + 首行缩进:  2 字符1 Char Char"/>
    <w:basedOn w:val="1"/>
    <w:qFormat/>
    <w:uiPriority w:val="0"/>
    <w:pPr>
      <w:adjustRightInd w:val="0"/>
      <w:spacing w:line="400" w:lineRule="exact"/>
      <w:textAlignment w:val="baseline"/>
    </w:pPr>
    <w:rPr>
      <w:rFonts w:ascii="宋体" w:hAnsi="宋体" w:eastAsia="仿宋_GB2312" w:cs="宋体"/>
      <w:color w:val="000000"/>
      <w:sz w:val="26"/>
      <w:szCs w:val="20"/>
    </w:rPr>
  </w:style>
  <w:style w:type="paragraph" w:styleId="44">
    <w:name w:val="Body Text First Indent 2"/>
    <w:basedOn w:val="19"/>
    <w:link w:val="77"/>
    <w:qFormat/>
    <w:uiPriority w:val="0"/>
    <w:pPr>
      <w:adjustRightInd/>
      <w:snapToGrid/>
      <w:spacing w:after="120" w:line="240" w:lineRule="auto"/>
      <w:ind w:left="420" w:leftChars="200"/>
    </w:pPr>
    <w:rPr>
      <w:rFonts w:ascii="Times New Roman" w:hAnsi="Times New Roman"/>
    </w:r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0"/>
    <w:rPr>
      <w:b/>
      <w:bCs/>
    </w:rPr>
  </w:style>
  <w:style w:type="character" w:styleId="49">
    <w:name w:val="page number"/>
    <w:uiPriority w:val="0"/>
  </w:style>
  <w:style w:type="character" w:styleId="50">
    <w:name w:val="FollowedHyperlink"/>
    <w:basedOn w:val="47"/>
    <w:unhideWhenUsed/>
    <w:qFormat/>
    <w:uiPriority w:val="99"/>
    <w:rPr>
      <w:color w:val="333333"/>
      <w:u w:val="none"/>
    </w:rPr>
  </w:style>
  <w:style w:type="character" w:styleId="51">
    <w:name w:val="Hyperlink"/>
    <w:basedOn w:val="47"/>
    <w:qFormat/>
    <w:uiPriority w:val="99"/>
    <w:rPr>
      <w:color w:val="333333"/>
      <w:u w:val="none"/>
    </w:rPr>
  </w:style>
  <w:style w:type="character" w:styleId="52">
    <w:name w:val="annotation reference"/>
    <w:semiHidden/>
    <w:uiPriority w:val="0"/>
    <w:rPr>
      <w:sz w:val="21"/>
      <w:szCs w:val="21"/>
    </w:rPr>
  </w:style>
  <w:style w:type="character" w:customStyle="1" w:styleId="53">
    <w:name w:val="正文文本缩进 字符"/>
    <w:link w:val="19"/>
    <w:qFormat/>
    <w:uiPriority w:val="0"/>
    <w:rPr>
      <w:rFonts w:ascii="宋体" w:hAnsi="宋体" w:eastAsia="宋体" w:cs="Times New Roman"/>
      <w:szCs w:val="24"/>
    </w:rPr>
  </w:style>
  <w:style w:type="character" w:customStyle="1" w:styleId="54">
    <w:name w:val="标题 5 字符"/>
    <w:link w:val="7"/>
    <w:uiPriority w:val="0"/>
    <w:rPr>
      <w:rFonts w:ascii="Times New Roman" w:hAnsi="Times New Roman" w:eastAsia="宋体" w:cs="Times New Roman"/>
      <w:b/>
      <w:bCs/>
      <w:sz w:val="28"/>
      <w:szCs w:val="28"/>
    </w:rPr>
  </w:style>
  <w:style w:type="character" w:customStyle="1" w:styleId="55">
    <w:name w:val="正文文本 3 字符"/>
    <w:link w:val="17"/>
    <w:uiPriority w:val="0"/>
    <w:rPr>
      <w:rFonts w:ascii="Times New Roman" w:hAnsi="Times New Roman" w:eastAsia="宋体" w:cs="Times New Roman"/>
      <w:sz w:val="16"/>
      <w:szCs w:val="16"/>
    </w:rPr>
  </w:style>
  <w:style w:type="character" w:customStyle="1" w:styleId="56">
    <w:name w:val="标题 1 字符"/>
    <w:link w:val="3"/>
    <w:qFormat/>
    <w:uiPriority w:val="0"/>
    <w:rPr>
      <w:rFonts w:ascii="Times New Roman" w:hAnsi="Times New Roman" w:eastAsia="宋体" w:cs="Times New Roman"/>
      <w:b/>
      <w:bCs/>
      <w:kern w:val="44"/>
      <w:sz w:val="44"/>
      <w:szCs w:val="44"/>
    </w:rPr>
  </w:style>
  <w:style w:type="character" w:customStyle="1" w:styleId="57">
    <w:name w:val="标题 2 字符"/>
    <w:link w:val="4"/>
    <w:uiPriority w:val="0"/>
    <w:rPr>
      <w:rFonts w:ascii="Arial" w:hAnsi="Arial"/>
      <w:b/>
      <w:bCs/>
      <w:sz w:val="24"/>
      <w:szCs w:val="32"/>
    </w:rPr>
  </w:style>
  <w:style w:type="character" w:customStyle="1" w:styleId="58">
    <w:name w:val="标题 3 字符"/>
    <w:link w:val="5"/>
    <w:uiPriority w:val="0"/>
    <w:rPr>
      <w:rFonts w:ascii="Times New Roman" w:hAnsi="Times New Roman" w:eastAsia="宋体" w:cs="Times New Roman"/>
      <w:b/>
      <w:bCs/>
      <w:sz w:val="32"/>
      <w:szCs w:val="32"/>
    </w:rPr>
  </w:style>
  <w:style w:type="character" w:customStyle="1" w:styleId="59">
    <w:name w:val="标题 9 字符"/>
    <w:link w:val="11"/>
    <w:qFormat/>
    <w:uiPriority w:val="0"/>
    <w:rPr>
      <w:rFonts w:ascii="Arial" w:hAnsi="Arial" w:eastAsia="黑体" w:cs="Times New Roman"/>
      <w:szCs w:val="21"/>
    </w:rPr>
  </w:style>
  <w:style w:type="character" w:customStyle="1" w:styleId="60">
    <w:name w:val="副标题 Char1"/>
    <w:uiPriority w:val="0"/>
    <w:rPr>
      <w:rFonts w:ascii="Cambria" w:hAnsi="Cambria" w:eastAsia="宋体" w:cs="Times New Roman"/>
      <w:b/>
      <w:bCs/>
      <w:kern w:val="28"/>
      <w:sz w:val="32"/>
      <w:szCs w:val="32"/>
    </w:rPr>
  </w:style>
  <w:style w:type="character" w:customStyle="1" w:styleId="61">
    <w:name w:val="日期 字符"/>
    <w:link w:val="26"/>
    <w:uiPriority w:val="0"/>
    <w:rPr>
      <w:rFonts w:ascii="Times New Roman" w:hAnsi="Times New Roman" w:eastAsia="宋体" w:cs="Times New Roman"/>
      <w:szCs w:val="24"/>
    </w:rPr>
  </w:style>
  <w:style w:type="character" w:customStyle="1" w:styleId="62">
    <w:name w:val="正文文本 字符"/>
    <w:link w:val="2"/>
    <w:qFormat/>
    <w:uiPriority w:val="0"/>
    <w:rPr>
      <w:rFonts w:ascii="Times New Roman" w:hAnsi="Times New Roman" w:eastAsia="宋体" w:cs="Times New Roman"/>
      <w:szCs w:val="24"/>
    </w:rPr>
  </w:style>
  <w:style w:type="character" w:customStyle="1" w:styleId="63">
    <w:name w:val="标题 4 字符"/>
    <w:link w:val="6"/>
    <w:uiPriority w:val="0"/>
    <w:rPr>
      <w:rFonts w:ascii="Arial" w:hAnsi="Arial" w:eastAsia="黑体" w:cs="Times New Roman"/>
      <w:b/>
      <w:bCs/>
      <w:sz w:val="28"/>
      <w:szCs w:val="28"/>
    </w:rPr>
  </w:style>
  <w:style w:type="character" w:customStyle="1" w:styleId="64">
    <w:name w:val="标题 6 字符"/>
    <w:link w:val="8"/>
    <w:uiPriority w:val="0"/>
    <w:rPr>
      <w:rFonts w:ascii="Arial" w:hAnsi="Arial" w:eastAsia="黑体" w:cs="Times New Roman"/>
      <w:b/>
      <w:bCs/>
      <w:sz w:val="24"/>
      <w:szCs w:val="24"/>
    </w:rPr>
  </w:style>
  <w:style w:type="character" w:customStyle="1" w:styleId="65">
    <w:name w:val="标题 7 字符"/>
    <w:link w:val="9"/>
    <w:qFormat/>
    <w:uiPriority w:val="0"/>
    <w:rPr>
      <w:rFonts w:ascii="Times New Roman" w:hAnsi="Times New Roman" w:eastAsia="宋体" w:cs="Times New Roman"/>
      <w:b/>
      <w:bCs/>
      <w:sz w:val="24"/>
      <w:szCs w:val="24"/>
    </w:rPr>
  </w:style>
  <w:style w:type="character" w:customStyle="1" w:styleId="66">
    <w:name w:val="标题 8 字符"/>
    <w:link w:val="10"/>
    <w:uiPriority w:val="0"/>
    <w:rPr>
      <w:rFonts w:ascii="Arial" w:hAnsi="Arial" w:eastAsia="黑体" w:cs="Times New Roman"/>
      <w:sz w:val="24"/>
      <w:szCs w:val="24"/>
    </w:rPr>
  </w:style>
  <w:style w:type="character" w:customStyle="1" w:styleId="67">
    <w:name w:val="批注文字 字符"/>
    <w:link w:val="16"/>
    <w:semiHidden/>
    <w:qFormat/>
    <w:uiPriority w:val="0"/>
    <w:rPr>
      <w:rFonts w:ascii="Times New Roman" w:hAnsi="Times New Roman" w:eastAsia="宋体" w:cs="Times New Roman"/>
      <w:kern w:val="0"/>
      <w:sz w:val="24"/>
      <w:szCs w:val="20"/>
    </w:rPr>
  </w:style>
  <w:style w:type="character" w:customStyle="1" w:styleId="68">
    <w:name w:val="纯文本 字符"/>
    <w:link w:val="23"/>
    <w:qFormat/>
    <w:uiPriority w:val="0"/>
    <w:rPr>
      <w:rFonts w:ascii="宋体" w:hAnsi="Courier New" w:eastAsia="宋体" w:cs="Courier New"/>
      <w:szCs w:val="21"/>
    </w:rPr>
  </w:style>
  <w:style w:type="character" w:customStyle="1" w:styleId="69">
    <w:name w:val="正文文本缩进 2 字符"/>
    <w:link w:val="27"/>
    <w:qFormat/>
    <w:uiPriority w:val="0"/>
    <w:rPr>
      <w:rFonts w:ascii="Times New Roman" w:hAnsi="Times New Roman" w:eastAsia="宋体" w:cs="Times New Roman"/>
      <w:sz w:val="24"/>
      <w:szCs w:val="24"/>
    </w:rPr>
  </w:style>
  <w:style w:type="character" w:customStyle="1" w:styleId="70">
    <w:name w:val="批注框文本 字符"/>
    <w:link w:val="28"/>
    <w:semiHidden/>
    <w:qFormat/>
    <w:uiPriority w:val="0"/>
    <w:rPr>
      <w:rFonts w:ascii="Times New Roman" w:hAnsi="Times New Roman" w:eastAsia="宋体" w:cs="Times New Roman"/>
      <w:sz w:val="18"/>
      <w:szCs w:val="18"/>
    </w:rPr>
  </w:style>
  <w:style w:type="character" w:customStyle="1" w:styleId="71">
    <w:name w:val="页脚 字符"/>
    <w:link w:val="29"/>
    <w:qFormat/>
    <w:uiPriority w:val="99"/>
    <w:rPr>
      <w:sz w:val="18"/>
      <w:szCs w:val="18"/>
    </w:rPr>
  </w:style>
  <w:style w:type="character" w:customStyle="1" w:styleId="72">
    <w:name w:val="页眉 字符"/>
    <w:link w:val="30"/>
    <w:uiPriority w:val="0"/>
    <w:rPr>
      <w:sz w:val="18"/>
      <w:szCs w:val="18"/>
    </w:rPr>
  </w:style>
  <w:style w:type="character" w:customStyle="1" w:styleId="73">
    <w:name w:val="副标题 字符"/>
    <w:link w:val="33"/>
    <w:qFormat/>
    <w:uiPriority w:val="0"/>
    <w:rPr>
      <w:szCs w:val="24"/>
      <w:u w:val="single"/>
      <w:lang w:eastAsia="en-US"/>
    </w:rPr>
  </w:style>
  <w:style w:type="character" w:customStyle="1" w:styleId="74">
    <w:name w:val="正文文本缩进 3 字符"/>
    <w:link w:val="35"/>
    <w:qFormat/>
    <w:uiPriority w:val="0"/>
    <w:rPr>
      <w:rFonts w:ascii="宋体" w:hAnsi="宋体" w:eastAsia="宋体" w:cs="Times New Roman"/>
      <w:szCs w:val="24"/>
    </w:rPr>
  </w:style>
  <w:style w:type="character" w:customStyle="1" w:styleId="75">
    <w:name w:val="正文文本 2 字符"/>
    <w:link w:val="38"/>
    <w:uiPriority w:val="0"/>
    <w:rPr>
      <w:rFonts w:ascii="Times New Roman" w:hAnsi="Times New Roman" w:eastAsia="宋体" w:cs="Times New Roman"/>
      <w:szCs w:val="24"/>
    </w:rPr>
  </w:style>
  <w:style w:type="character" w:customStyle="1" w:styleId="76">
    <w:name w:val="批注主题 字符"/>
    <w:link w:val="41"/>
    <w:semiHidden/>
    <w:uiPriority w:val="0"/>
    <w:rPr>
      <w:rFonts w:ascii="Times New Roman" w:hAnsi="Times New Roman" w:eastAsia="宋体" w:cs="Times New Roman"/>
      <w:b/>
      <w:bCs/>
      <w:kern w:val="0"/>
      <w:sz w:val="24"/>
      <w:szCs w:val="24"/>
    </w:rPr>
  </w:style>
  <w:style w:type="character" w:customStyle="1" w:styleId="77">
    <w:name w:val="正文文本首行缩进 2 字符"/>
    <w:link w:val="44"/>
    <w:qFormat/>
    <w:uiPriority w:val="0"/>
    <w:rPr>
      <w:rFonts w:ascii="Times New Roman" w:hAnsi="Times New Roman" w:eastAsia="宋体" w:cs="Times New Roman"/>
      <w:szCs w:val="24"/>
    </w:rPr>
  </w:style>
  <w:style w:type="character" w:customStyle="1" w:styleId="78">
    <w:name w:val="样式3 Char"/>
    <w:uiPriority w:val="0"/>
    <w:rPr>
      <w:rFonts w:ascii="宋体" w:hAnsi="宋体" w:eastAsia="仿宋_GB2312"/>
      <w:b/>
      <w:bCs/>
      <w:kern w:val="2"/>
      <w:sz w:val="24"/>
      <w:szCs w:val="32"/>
      <w:lang w:val="en-US" w:eastAsia="zh-CN" w:bidi="ar-SA"/>
    </w:rPr>
  </w:style>
  <w:style w:type="character" w:customStyle="1" w:styleId="79">
    <w:name w:val="Char Char1"/>
    <w:uiPriority w:val="0"/>
    <w:rPr>
      <w:rFonts w:eastAsia="宋体"/>
      <w:kern w:val="2"/>
      <w:sz w:val="18"/>
      <w:szCs w:val="18"/>
      <w:lang w:val="en-US" w:eastAsia="zh-CN" w:bidi="ar-SA"/>
    </w:rPr>
  </w:style>
  <w:style w:type="character" w:customStyle="1" w:styleId="80">
    <w:name w:val="Char Char3"/>
    <w:qFormat/>
    <w:uiPriority w:val="0"/>
    <w:rPr>
      <w:rFonts w:eastAsia="宋体"/>
      <w:kern w:val="2"/>
      <w:sz w:val="18"/>
      <w:szCs w:val="18"/>
      <w:lang w:val="en-US" w:eastAsia="zh-CN" w:bidi="ar-SA"/>
    </w:rPr>
  </w:style>
  <w:style w:type="character" w:customStyle="1" w:styleId="81">
    <w:name w:val="a样式1 Char"/>
    <w:link w:val="82"/>
    <w:qFormat/>
    <w:uiPriority w:val="0"/>
    <w:rPr>
      <w:rFonts w:ascii="宋体" w:hAnsi="宋体"/>
      <w:kern w:val="2"/>
      <w:sz w:val="24"/>
    </w:rPr>
  </w:style>
  <w:style w:type="paragraph" w:customStyle="1" w:styleId="82">
    <w:name w:val="a样式1"/>
    <w:basedOn w:val="1"/>
    <w:link w:val="81"/>
    <w:qFormat/>
    <w:uiPriority w:val="0"/>
    <w:rPr>
      <w:rFonts w:ascii="宋体" w:hAnsi="宋体"/>
      <w:sz w:val="24"/>
      <w:szCs w:val="20"/>
    </w:rPr>
  </w:style>
  <w:style w:type="character" w:customStyle="1" w:styleId="83">
    <w:name w:val="Char Char2"/>
    <w:qFormat/>
    <w:uiPriority w:val="0"/>
    <w:rPr>
      <w:rFonts w:eastAsia="宋体"/>
      <w:sz w:val="24"/>
      <w:lang w:val="en-US" w:eastAsia="zh-CN" w:bidi="ar-SA"/>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5">
    <w:name w:val="样式2"/>
    <w:basedOn w:val="4"/>
    <w:qFormat/>
    <w:uiPriority w:val="0"/>
    <w:pPr>
      <w:autoSpaceDE w:val="0"/>
      <w:autoSpaceDN w:val="0"/>
      <w:adjustRightInd w:val="0"/>
      <w:spacing w:line="300" w:lineRule="exact"/>
      <w:ind w:left="220" w:right="-20"/>
      <w:jc w:val="center"/>
    </w:pPr>
    <w:rPr>
      <w:rFonts w:ascii="宋体" w:hAnsi="宋体" w:eastAsia="仿宋_GB2312"/>
      <w:w w:val="99"/>
      <w:sz w:val="28"/>
      <w:szCs w:val="28"/>
    </w:rPr>
  </w:style>
  <w:style w:type="paragraph" w:customStyle="1" w:styleId="86">
    <w:name w:val="正文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8">
    <w:name w:val="Char"/>
    <w:basedOn w:val="1"/>
    <w:qFormat/>
    <w:uiPriority w:val="0"/>
    <w:pPr>
      <w:spacing w:beforeLines="50" w:afterLines="50"/>
    </w:pPr>
    <w:rPr>
      <w:rFonts w:ascii="宋体" w:hAnsi="宋体" w:cs="Courier New"/>
      <w:spacing w:val="-2"/>
      <w:sz w:val="22"/>
      <w:szCs w:val="32"/>
    </w:rPr>
  </w:style>
  <w:style w:type="paragraph" w:customStyle="1" w:styleId="89">
    <w:name w:val="zjb正文"/>
    <w:basedOn w:val="1"/>
    <w:qFormat/>
    <w:uiPriority w:val="0"/>
    <w:rPr>
      <w:rFonts w:ascii="仿宋_GB2312" w:hAnsi="仿宋" w:eastAsia="仿宋_GB2312" w:cs="宋体"/>
      <w:color w:val="000000"/>
      <w:sz w:val="30"/>
      <w:szCs w:val="30"/>
    </w:rPr>
  </w:style>
  <w:style w:type="paragraph" w:customStyle="1" w:styleId="90">
    <w:name w:val="正文小标题"/>
    <w:basedOn w:val="1"/>
    <w:qFormat/>
    <w:uiPriority w:val="0"/>
    <w:pPr>
      <w:tabs>
        <w:tab w:val="left" w:pos="1140"/>
      </w:tabs>
      <w:overflowPunct w:val="0"/>
      <w:autoSpaceDE w:val="0"/>
      <w:autoSpaceDN w:val="0"/>
      <w:adjustRightInd w:val="0"/>
      <w:ind w:left="1140" w:hanging="720"/>
      <w:textAlignment w:val="baseline"/>
    </w:pPr>
    <w:rPr>
      <w:rFonts w:ascii="仿宋_GB2312" w:hAnsi="Arial"/>
      <w:kern w:val="0"/>
      <w:sz w:val="24"/>
      <w:szCs w:val="20"/>
    </w:rPr>
  </w:style>
  <w:style w:type="paragraph" w:customStyle="1" w:styleId="91">
    <w:name w:val="样式 标题 3 + (中文) 黑体 小四 非加粗 段前: 7.8 磅 段后: 0 磅 行距: 固定值 20 磅"/>
    <w:basedOn w:val="5"/>
    <w:qFormat/>
    <w:uiPriority w:val="0"/>
    <w:pPr>
      <w:spacing w:before="0" w:after="0" w:line="400" w:lineRule="exact"/>
    </w:pPr>
    <w:rPr>
      <w:rFonts w:eastAsia="黑体" w:cs="宋体"/>
      <w:b w:val="0"/>
      <w:sz w:val="24"/>
      <w:szCs w:val="20"/>
    </w:rPr>
  </w:style>
  <w:style w:type="paragraph" w:customStyle="1" w:styleId="9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3">
    <w:name w:val="样式1"/>
    <w:basedOn w:val="3"/>
    <w:qFormat/>
    <w:uiPriority w:val="0"/>
    <w:pPr>
      <w:autoSpaceDE w:val="0"/>
      <w:autoSpaceDN w:val="0"/>
      <w:adjustRightInd w:val="0"/>
      <w:spacing w:line="340" w:lineRule="exact"/>
      <w:ind w:right="-20"/>
      <w:jc w:val="center"/>
    </w:pPr>
    <w:rPr>
      <w:rFonts w:ascii="宋体" w:hAnsi="宋体" w:eastAsia="仿宋_GB2312"/>
      <w:kern w:val="0"/>
      <w:sz w:val="32"/>
      <w:szCs w:val="32"/>
    </w:rPr>
  </w:style>
  <w:style w:type="paragraph" w:customStyle="1" w:styleId="94">
    <w:name w:val="样式3"/>
    <w:basedOn w:val="5"/>
    <w:qFormat/>
    <w:uiPriority w:val="0"/>
    <w:pPr>
      <w:autoSpaceDE w:val="0"/>
      <w:autoSpaceDN w:val="0"/>
      <w:adjustRightInd w:val="0"/>
      <w:spacing w:before="0" w:after="0" w:line="360" w:lineRule="auto"/>
      <w:ind w:left="119" w:right="-23"/>
    </w:pPr>
    <w:rPr>
      <w:rFonts w:ascii="宋体" w:hAnsi="宋体" w:eastAsia="仿宋_GB2312"/>
      <w:sz w:val="24"/>
    </w:rPr>
  </w:style>
  <w:style w:type="paragraph" w:customStyle="1" w:styleId="95">
    <w:name w:val="样式 标题 2 + Times New Roman 四号 非加粗 段前: 5 磅 段后: 0 磅 行距: 固定值 20..."/>
    <w:basedOn w:val="4"/>
    <w:qFormat/>
    <w:uiPriority w:val="0"/>
    <w:pPr>
      <w:spacing w:before="100" w:line="400" w:lineRule="exact"/>
      <w:jc w:val="both"/>
    </w:pPr>
    <w:rPr>
      <w:rFonts w:ascii="Times New Roman" w:eastAsia="黑体"/>
      <w:b w:val="0"/>
      <w:kern w:val="2"/>
      <w:szCs w:val="20"/>
    </w:rPr>
  </w:style>
  <w:style w:type="paragraph" w:customStyle="1" w:styleId="96">
    <w:name w:val="正文（缩进）"/>
    <w:basedOn w:val="1"/>
    <w:next w:val="1"/>
    <w:qFormat/>
    <w:uiPriority w:val="0"/>
    <w:pPr>
      <w:widowControl/>
      <w:spacing w:before="156" w:after="156"/>
      <w:ind w:firstLine="480"/>
    </w:pPr>
    <w:rPr>
      <w:rFonts w:ascii="仿宋" w:hAnsi="仿宋"/>
      <w:sz w:val="28"/>
      <w:lang w:bidi="th-TH"/>
    </w:rPr>
  </w:style>
  <w:style w:type="paragraph" w:customStyle="1" w:styleId="97">
    <w:name w:val="目录"/>
    <w:basedOn w:val="1"/>
    <w:qFormat/>
    <w:uiPriority w:val="0"/>
    <w:pPr>
      <w:widowControl/>
      <w:jc w:val="center"/>
    </w:pPr>
    <w:rPr>
      <w:rFonts w:ascii="宋体"/>
      <w:b/>
      <w:kern w:val="0"/>
      <w:sz w:val="36"/>
      <w:szCs w:val="20"/>
    </w:rPr>
  </w:style>
  <w:style w:type="paragraph" w:customStyle="1" w:styleId="98">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0">
    <w:name w:val="_Style 99"/>
    <w:semiHidden/>
    <w:qFormat/>
    <w:uiPriority w:val="99"/>
    <w:rPr>
      <w:rFonts w:ascii="Times New Roman" w:hAnsi="Times New Roman" w:eastAsia="宋体" w:cs="Times New Roman"/>
      <w:kern w:val="2"/>
      <w:sz w:val="21"/>
      <w:szCs w:val="24"/>
      <w:lang w:val="en-US" w:eastAsia="zh-CN" w:bidi="ar-SA"/>
    </w:rPr>
  </w:style>
  <w:style w:type="paragraph" w:customStyle="1" w:styleId="10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2">
    <w:name w:val="1"/>
    <w:unhideWhenUsed/>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招标文件正文"/>
    <w:basedOn w:val="1"/>
    <w:qFormat/>
    <w:uiPriority w:val="0"/>
    <w:pPr>
      <w:widowControl/>
      <w:spacing w:after="200"/>
    </w:pPr>
    <w:rPr>
      <w:rFonts w:ascii="等线" w:hAnsi="等线" w:eastAsia="等线"/>
      <w:kern w:val="0"/>
      <w:sz w:val="22"/>
    </w:rPr>
  </w:style>
  <w:style w:type="paragraph" w:customStyle="1" w:styleId="104">
    <w:name w:val="样式 标题 1 + (西文) 宋体 非加粗 黑色 两端对齐 左侧:  0 厘米 首行缩进:  0.89 厘米"/>
    <w:basedOn w:val="3"/>
    <w:qFormat/>
    <w:uiPriority w:val="0"/>
    <w:pPr>
      <w:keepLines w:val="0"/>
      <w:tabs>
        <w:tab w:val="left" w:pos="1140"/>
      </w:tabs>
      <w:adjustRightInd w:val="0"/>
      <w:snapToGrid w:val="0"/>
      <w:spacing w:before="0" w:after="0" w:line="360" w:lineRule="auto"/>
      <w:ind w:left="1140" w:hanging="720"/>
      <w:jc w:val="center"/>
      <w:textAlignment w:val="baseline"/>
    </w:pPr>
    <w:rPr>
      <w:rFonts w:ascii="宋体" w:hAnsi="宋体" w:eastAsia="黑体"/>
      <w:bCs w:val="0"/>
      <w:color w:val="000000"/>
      <w:kern w:val="0"/>
      <w:sz w:val="30"/>
      <w:szCs w:val="30"/>
    </w:rPr>
  </w:style>
  <w:style w:type="paragraph" w:customStyle="1" w:styleId="105">
    <w:name w:val="正文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6">
    <w:name w:val="标题 2 New"/>
    <w:basedOn w:val="1"/>
    <w:next w:val="1"/>
    <w:qFormat/>
    <w:uiPriority w:val="0"/>
    <w:pPr>
      <w:keepNext/>
      <w:keepLines/>
      <w:spacing w:before="260" w:after="260" w:line="413" w:lineRule="auto"/>
      <w:outlineLvl w:val="1"/>
    </w:pPr>
    <w:rPr>
      <w:rFonts w:ascii="Cambria" w:hAnsi="Cambria"/>
      <w:b/>
      <w:bCs/>
      <w:sz w:val="32"/>
      <w:szCs w:val="32"/>
    </w:rPr>
  </w:style>
  <w:style w:type="paragraph" w:customStyle="1" w:styleId="107">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8">
    <w:name w:val="zjb標題1"/>
    <w:basedOn w:val="1"/>
    <w:qFormat/>
    <w:uiPriority w:val="0"/>
    <w:pPr>
      <w:widowControl/>
      <w:spacing w:before="100" w:beforeAutospacing="1" w:after="100" w:afterAutospacing="1"/>
      <w:ind w:firstLine="1441"/>
    </w:pPr>
    <w:rPr>
      <w:rFonts w:eastAsia="华文中宋"/>
      <w:b/>
      <w:color w:val="000000"/>
      <w:kern w:val="0"/>
      <w:sz w:val="72"/>
      <w:szCs w:val="72"/>
      <w:lang w:eastAsia="en-US"/>
    </w:rPr>
  </w:style>
  <w:style w:type="paragraph" w:customStyle="1" w:styleId="109">
    <w:name w:val="表题"/>
    <w:basedOn w:val="1"/>
    <w:qFormat/>
    <w:uiPriority w:val="0"/>
    <w:pPr>
      <w:spacing w:line="100" w:lineRule="atLeast"/>
      <w:jc w:val="center"/>
    </w:pPr>
    <w:rPr>
      <w:sz w:val="24"/>
      <w:szCs w:val="20"/>
    </w:rPr>
  </w:style>
  <w:style w:type="paragraph" w:customStyle="1" w:styleId="110">
    <w:name w:val="Revision"/>
    <w:hidden/>
    <w:semiHidden/>
    <w:qFormat/>
    <w:uiPriority w:val="99"/>
    <w:rPr>
      <w:rFonts w:ascii="Times New Roman" w:hAnsi="Times New Roman" w:eastAsia="宋体" w:cs="Times New Roman"/>
      <w:kern w:val="2"/>
      <w:sz w:val="21"/>
      <w:szCs w:val="22"/>
      <w:lang w:val="en-US" w:eastAsia="zh-CN" w:bidi="ar-SA"/>
    </w:rPr>
  </w:style>
  <w:style w:type="paragraph" w:styleId="111">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74</Pages>
  <Words>31546</Words>
  <Characters>33536</Characters>
  <Lines>266</Lines>
  <Paragraphs>74</Paragraphs>
  <TotalTime>4</TotalTime>
  <ScaleCrop>false</ScaleCrop>
  <LinksUpToDate>false</LinksUpToDate>
  <CharactersWithSpaces>35754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2022-07-20T02:07:00Z</dcterms:created>
  <dc:creator>陈晓玲</dc:creator>
  <cp:lastModifiedBy>NTKO</cp:lastModifiedBy>
  <cp:lastPrinted>2020-09-14T16:16:00Z</cp:lastPrinted>
  <dcterms:modified xsi:type="dcterms:W3CDTF">2022-07-26T09:27:40Z</dcterms:modified>
  <dc:title>项目名称：重庆工业文化博览园项目宣传推广比选采购</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C5D446DBC80F4F36B3807D342E255C17</vt:lpwstr>
  </property>
</Properties>
</file>